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A5796" w14:textId="31F3487B" w:rsidR="000C1F79" w:rsidRPr="008939CB" w:rsidRDefault="00FD44FB" w:rsidP="016DD82E">
      <w:pPr>
        <w:spacing w:after="0" w:line="240" w:lineRule="auto"/>
        <w:ind w:left="7371" w:firstLine="0"/>
        <w:rPr>
          <w:color w:val="auto"/>
        </w:rPr>
      </w:pPr>
      <w:r w:rsidRPr="016DD82E">
        <w:rPr>
          <w:color w:val="auto"/>
        </w:rPr>
        <w:t>EELNÕU</w:t>
      </w:r>
    </w:p>
    <w:p w14:paraId="4ADF8B24" w14:textId="0986C22A" w:rsidR="00016B6A" w:rsidRPr="008939CB" w:rsidRDefault="00016920" w:rsidP="00533AC9">
      <w:pPr>
        <w:spacing w:after="0" w:line="240" w:lineRule="auto"/>
        <w:ind w:left="7371" w:firstLine="0"/>
        <w:rPr>
          <w:color w:val="auto"/>
          <w:szCs w:val="24"/>
        </w:rPr>
      </w:pPr>
      <w:r>
        <w:rPr>
          <w:color w:val="auto"/>
          <w:szCs w:val="24"/>
        </w:rPr>
        <w:t>1</w:t>
      </w:r>
      <w:r w:rsidR="003921A9">
        <w:rPr>
          <w:color w:val="auto"/>
          <w:szCs w:val="24"/>
        </w:rPr>
        <w:t>8</w:t>
      </w:r>
      <w:r w:rsidR="00656A46">
        <w:rPr>
          <w:color w:val="auto"/>
          <w:szCs w:val="24"/>
        </w:rPr>
        <w:t>.</w:t>
      </w:r>
      <w:r w:rsidR="003921A9">
        <w:rPr>
          <w:color w:val="auto"/>
          <w:szCs w:val="24"/>
        </w:rPr>
        <w:t>12</w:t>
      </w:r>
      <w:r w:rsidR="00656A46">
        <w:rPr>
          <w:color w:val="auto"/>
          <w:szCs w:val="24"/>
        </w:rPr>
        <w:t>.</w:t>
      </w:r>
      <w:r w:rsidR="00FB27A7">
        <w:rPr>
          <w:color w:val="auto"/>
          <w:szCs w:val="24"/>
        </w:rPr>
        <w:t>202</w:t>
      </w:r>
      <w:r w:rsidR="00270F90">
        <w:rPr>
          <w:color w:val="auto"/>
          <w:szCs w:val="24"/>
        </w:rPr>
        <w:t>4</w:t>
      </w:r>
    </w:p>
    <w:p w14:paraId="5DA9E9EF" w14:textId="77777777" w:rsidR="00A04E6D" w:rsidRPr="008939CB" w:rsidRDefault="00A04E6D" w:rsidP="00533AC9">
      <w:pPr>
        <w:spacing w:after="0" w:line="240" w:lineRule="auto"/>
        <w:ind w:left="7371" w:firstLine="0"/>
        <w:rPr>
          <w:color w:val="auto"/>
          <w:szCs w:val="24"/>
        </w:rPr>
      </w:pPr>
    </w:p>
    <w:p w14:paraId="7CE9B645" w14:textId="7171937E" w:rsidR="00016B6A" w:rsidRPr="006D52A8" w:rsidRDefault="00FD44FB" w:rsidP="00533AC9">
      <w:pPr>
        <w:pStyle w:val="Pealkiri1"/>
        <w:spacing w:line="240" w:lineRule="auto"/>
        <w:jc w:val="both"/>
        <w:rPr>
          <w:color w:val="auto"/>
          <w:szCs w:val="32"/>
        </w:rPr>
      </w:pPr>
      <w:r w:rsidRPr="006D52A8">
        <w:rPr>
          <w:color w:val="auto"/>
          <w:szCs w:val="32"/>
        </w:rPr>
        <w:t>Looduskaitseseaduse</w:t>
      </w:r>
      <w:r w:rsidR="00F62EB3">
        <w:rPr>
          <w:color w:val="auto"/>
          <w:szCs w:val="32"/>
        </w:rPr>
        <w:t>,</w:t>
      </w:r>
      <w:r w:rsidR="003921A9">
        <w:rPr>
          <w:color w:val="auto"/>
          <w:szCs w:val="32"/>
        </w:rPr>
        <w:t xml:space="preserve"> </w:t>
      </w:r>
      <w:r w:rsidR="00757FE7">
        <w:rPr>
          <w:color w:val="auto"/>
          <w:szCs w:val="32"/>
        </w:rPr>
        <w:t xml:space="preserve">jahiseaduse </w:t>
      </w:r>
      <w:r w:rsidR="004A3A96">
        <w:rPr>
          <w:color w:val="auto"/>
          <w:szCs w:val="32"/>
        </w:rPr>
        <w:t xml:space="preserve">ja </w:t>
      </w:r>
      <w:r w:rsidR="00F62EB3">
        <w:rPr>
          <w:color w:val="auto"/>
          <w:szCs w:val="32"/>
        </w:rPr>
        <w:t xml:space="preserve">riigivaraseaduse </w:t>
      </w:r>
      <w:r w:rsidR="00C35BFD" w:rsidRPr="006D52A8">
        <w:rPr>
          <w:color w:val="auto"/>
          <w:szCs w:val="32"/>
        </w:rPr>
        <w:t>muutmise seadus</w:t>
      </w:r>
    </w:p>
    <w:p w14:paraId="53D7F889" w14:textId="31C0845C" w:rsidR="00016B6A" w:rsidRPr="008939CB" w:rsidRDefault="00016B6A" w:rsidP="00533AC9">
      <w:pPr>
        <w:spacing w:after="0" w:line="240" w:lineRule="auto"/>
        <w:ind w:left="0" w:firstLine="0"/>
        <w:rPr>
          <w:color w:val="auto"/>
          <w:szCs w:val="24"/>
        </w:rPr>
      </w:pPr>
    </w:p>
    <w:p w14:paraId="1F669483" w14:textId="41A27864" w:rsidR="00016B6A" w:rsidRPr="008939CB" w:rsidRDefault="00FD44FB" w:rsidP="00533AC9">
      <w:pPr>
        <w:pStyle w:val="Pealkiri2"/>
        <w:spacing w:after="0" w:line="240" w:lineRule="auto"/>
        <w:ind w:left="-5" w:right="48"/>
        <w:rPr>
          <w:color w:val="auto"/>
          <w:szCs w:val="24"/>
        </w:rPr>
      </w:pPr>
      <w:r w:rsidRPr="008939CB">
        <w:rPr>
          <w:color w:val="auto"/>
          <w:szCs w:val="24"/>
        </w:rPr>
        <w:t>§ 1. Looduskaitseseaduse muutmine</w:t>
      </w:r>
    </w:p>
    <w:p w14:paraId="3D5C18EB" w14:textId="10F16C4C" w:rsidR="00016B6A" w:rsidRPr="008939CB" w:rsidRDefault="00016B6A" w:rsidP="00533AC9">
      <w:pPr>
        <w:spacing w:after="0" w:line="240" w:lineRule="auto"/>
        <w:ind w:left="0" w:firstLine="0"/>
        <w:rPr>
          <w:color w:val="auto"/>
          <w:szCs w:val="24"/>
        </w:rPr>
      </w:pPr>
    </w:p>
    <w:p w14:paraId="63FF5AF2" w14:textId="2B78A463" w:rsidR="004672F5" w:rsidRDefault="00FD44FB" w:rsidP="00533AC9">
      <w:pPr>
        <w:spacing w:after="0" w:line="240" w:lineRule="auto"/>
        <w:ind w:left="-5" w:right="51"/>
        <w:rPr>
          <w:color w:val="auto"/>
          <w:szCs w:val="24"/>
        </w:rPr>
      </w:pPr>
      <w:r w:rsidRPr="008939CB">
        <w:rPr>
          <w:color w:val="auto"/>
          <w:szCs w:val="24"/>
        </w:rPr>
        <w:t>Looduskaitseseaduses tehakse järgmised muudatused:</w:t>
      </w:r>
    </w:p>
    <w:p w14:paraId="1CA562AB" w14:textId="77777777" w:rsidR="006C2C97" w:rsidRPr="008939CB" w:rsidRDefault="006C2C97" w:rsidP="00533AC9">
      <w:pPr>
        <w:spacing w:after="0" w:line="240" w:lineRule="auto"/>
        <w:ind w:left="-5" w:right="51"/>
        <w:rPr>
          <w:color w:val="auto"/>
          <w:szCs w:val="24"/>
        </w:rPr>
      </w:pPr>
    </w:p>
    <w:p w14:paraId="7599E063" w14:textId="650CDB35" w:rsidR="006C2C97" w:rsidRDefault="00A349C2" w:rsidP="006C2C97">
      <w:pPr>
        <w:spacing w:after="0" w:line="240" w:lineRule="auto"/>
        <w:ind w:left="0" w:right="51" w:firstLine="0"/>
        <w:rPr>
          <w:color w:val="auto"/>
          <w:szCs w:val="24"/>
        </w:rPr>
      </w:pPr>
      <w:bookmarkStart w:id="0" w:name="_Hlk165039020"/>
      <w:r w:rsidRPr="00F809CC">
        <w:rPr>
          <w:b/>
          <w:bCs/>
          <w:color w:val="auto"/>
          <w:szCs w:val="24"/>
        </w:rPr>
        <w:t>1)</w:t>
      </w:r>
      <w:r>
        <w:rPr>
          <w:color w:val="auto"/>
          <w:szCs w:val="24"/>
        </w:rPr>
        <w:t xml:space="preserve"> </w:t>
      </w:r>
      <w:r w:rsidRPr="008939CB">
        <w:rPr>
          <w:color w:val="auto"/>
          <w:szCs w:val="24"/>
        </w:rPr>
        <w:t xml:space="preserve">paragrahvi </w:t>
      </w:r>
      <w:r>
        <w:rPr>
          <w:color w:val="auto"/>
          <w:szCs w:val="24"/>
        </w:rPr>
        <w:t>2</w:t>
      </w:r>
      <w:r w:rsidRPr="008939CB">
        <w:rPr>
          <w:color w:val="auto"/>
          <w:szCs w:val="24"/>
        </w:rPr>
        <w:t xml:space="preserve"> täiendatakse </w:t>
      </w:r>
      <w:r>
        <w:rPr>
          <w:color w:val="auto"/>
          <w:szCs w:val="24"/>
        </w:rPr>
        <w:t>lõi</w:t>
      </w:r>
      <w:r w:rsidR="002B60F5">
        <w:rPr>
          <w:color w:val="auto"/>
          <w:szCs w:val="24"/>
        </w:rPr>
        <w:t xml:space="preserve">getega </w:t>
      </w:r>
      <w:r>
        <w:rPr>
          <w:color w:val="auto"/>
          <w:szCs w:val="24"/>
        </w:rPr>
        <w:t>3</w:t>
      </w:r>
      <w:r w:rsidR="002B60F5">
        <w:rPr>
          <w:color w:val="auto"/>
          <w:szCs w:val="24"/>
        </w:rPr>
        <w:t xml:space="preserve"> ja 4</w:t>
      </w:r>
      <w:r w:rsidR="002F3212">
        <w:rPr>
          <w:color w:val="auto"/>
          <w:szCs w:val="24"/>
        </w:rPr>
        <w:t xml:space="preserve"> </w:t>
      </w:r>
      <w:r w:rsidRPr="008939CB">
        <w:rPr>
          <w:color w:val="auto"/>
          <w:szCs w:val="24"/>
        </w:rPr>
        <w:t>järgmises sõnastuses</w:t>
      </w:r>
      <w:r>
        <w:rPr>
          <w:color w:val="auto"/>
          <w:szCs w:val="24"/>
        </w:rPr>
        <w:t>:</w:t>
      </w:r>
    </w:p>
    <w:p w14:paraId="3A3430B4" w14:textId="204545FD" w:rsidR="00677CD6" w:rsidDel="00D8696E" w:rsidRDefault="00A349C2" w:rsidP="006C2C97">
      <w:pPr>
        <w:spacing w:after="0" w:line="240" w:lineRule="auto"/>
        <w:ind w:left="0" w:right="51" w:firstLine="0"/>
        <w:rPr>
          <w:del w:id="1" w:author="Moonika Kuusk - JUSTDIGI" w:date="2024-12-27T10:31:00Z" w16du:dateUtc="2024-12-27T08:31:00Z"/>
        </w:rPr>
      </w:pPr>
      <w:r>
        <w:t xml:space="preserve">„(3) </w:t>
      </w:r>
      <w:bookmarkStart w:id="2" w:name="_Hlk165052619"/>
      <w:r w:rsidR="002747B6">
        <w:t xml:space="preserve">Käesoleva seaduse </w:t>
      </w:r>
      <w:r w:rsidR="002747B6" w:rsidRPr="00B93A78">
        <w:t>§</w:t>
      </w:r>
      <w:ins w:id="3" w:author="Moonika Kuusk - JUSTDIGI" w:date="2024-12-27T10:24:00Z" w16du:dateUtc="2024-12-27T08:24:00Z">
        <w:r w:rsidR="00E062E3" w:rsidRPr="00B93A78">
          <w:t>-</w:t>
        </w:r>
      </w:ins>
      <w:del w:id="4" w:author="Moonika Kuusk - JUSTDIGI" w:date="2024-12-27T10:18:00Z" w16du:dateUtc="2024-12-27T08:18:00Z">
        <w:r w:rsidR="002747B6" w:rsidRPr="00B93A78" w:rsidDel="00950DCC">
          <w:delText>-</w:delText>
        </w:r>
      </w:del>
      <w:r w:rsidR="002747B6" w:rsidRPr="00B93A78">
        <w:t>s</w:t>
      </w:r>
      <w:r w:rsidR="001054FD" w:rsidRPr="00B93A78">
        <w:rPr>
          <w:rStyle w:val="cf01"/>
          <w:rFonts w:ascii="Times New Roman" w:hAnsi="Times New Roman" w:cs="Times New Roman"/>
          <w:sz w:val="24"/>
          <w:szCs w:val="24"/>
        </w:rPr>
        <w:t xml:space="preserve"> 1 ja käesoleva paragrahvi</w:t>
      </w:r>
      <w:r w:rsidR="00F84868" w:rsidRPr="196FFEDD">
        <w:rPr>
          <w:rStyle w:val="cf01"/>
          <w:rFonts w:ascii="Times New Roman" w:hAnsi="Times New Roman" w:cs="Times New Roman"/>
          <w:sz w:val="24"/>
          <w:szCs w:val="24"/>
        </w:rPr>
        <w:t xml:space="preserve"> lõikes 1 sätestatud eesmärkide saavutami</w:t>
      </w:r>
      <w:r w:rsidR="000005D6" w:rsidRPr="196FFEDD">
        <w:rPr>
          <w:rStyle w:val="cf01"/>
          <w:rFonts w:ascii="Times New Roman" w:hAnsi="Times New Roman" w:cs="Times New Roman"/>
          <w:sz w:val="24"/>
          <w:szCs w:val="24"/>
        </w:rPr>
        <w:t>seks</w:t>
      </w:r>
      <w:r w:rsidR="00F84868" w:rsidRPr="196FFEDD">
        <w:rPr>
          <w:rStyle w:val="cf01"/>
          <w:rFonts w:ascii="Times New Roman" w:hAnsi="Times New Roman" w:cs="Times New Roman"/>
          <w:sz w:val="24"/>
          <w:szCs w:val="24"/>
        </w:rPr>
        <w:t xml:space="preserve"> </w:t>
      </w:r>
      <w:bookmarkEnd w:id="2"/>
      <w:r w:rsidR="00F84868" w:rsidRPr="196FFEDD">
        <w:rPr>
          <w:rStyle w:val="cf01"/>
          <w:rFonts w:ascii="Times New Roman" w:hAnsi="Times New Roman" w:cs="Times New Roman"/>
          <w:sz w:val="24"/>
          <w:szCs w:val="24"/>
        </w:rPr>
        <w:t xml:space="preserve">tagatakse </w:t>
      </w:r>
      <w:r w:rsidR="00D15680" w:rsidRPr="196FFEDD">
        <w:rPr>
          <w:rStyle w:val="cf01"/>
          <w:rFonts w:ascii="Times New Roman" w:hAnsi="Times New Roman" w:cs="Times New Roman"/>
          <w:sz w:val="24"/>
          <w:szCs w:val="24"/>
        </w:rPr>
        <w:t>maismaal</w:t>
      </w:r>
      <w:r w:rsidR="00DE710D" w:rsidRPr="196FFEDD">
        <w:rPr>
          <w:rStyle w:val="cf01"/>
          <w:rFonts w:ascii="Times New Roman" w:hAnsi="Times New Roman" w:cs="Times New Roman"/>
          <w:sz w:val="24"/>
          <w:szCs w:val="24"/>
        </w:rPr>
        <w:t xml:space="preserve"> </w:t>
      </w:r>
      <w:r w:rsidR="00F84868" w:rsidRPr="196FFEDD">
        <w:rPr>
          <w:rStyle w:val="cf01"/>
          <w:rFonts w:ascii="Times New Roman" w:hAnsi="Times New Roman" w:cs="Times New Roman"/>
          <w:sz w:val="24"/>
          <w:szCs w:val="24"/>
        </w:rPr>
        <w:t>30</w:t>
      </w:r>
      <w:del w:id="5" w:author="Mari Koik - JUSTDIGI" w:date="2025-01-16T10:17:00Z" w16du:dateUtc="2025-01-16T08:17:00Z">
        <w:r w:rsidR="00F84868" w:rsidRPr="196FFEDD" w:rsidDel="00CE48C2">
          <w:rPr>
            <w:rStyle w:val="cf01"/>
            <w:rFonts w:ascii="Times New Roman" w:hAnsi="Times New Roman" w:cs="Times New Roman"/>
            <w:sz w:val="24"/>
            <w:szCs w:val="24"/>
          </w:rPr>
          <w:delText xml:space="preserve">% </w:delText>
        </w:r>
      </w:del>
      <w:ins w:id="6" w:author="Mari Koik - JUSTDIGI" w:date="2025-01-16T10:17:00Z" w16du:dateUtc="2025-01-16T08:17:00Z">
        <w:r w:rsidR="00CE48C2">
          <w:rPr>
            <w:rStyle w:val="cf01"/>
            <w:rFonts w:ascii="Times New Roman" w:hAnsi="Times New Roman" w:cs="Times New Roman"/>
            <w:sz w:val="24"/>
            <w:szCs w:val="24"/>
          </w:rPr>
          <w:t xml:space="preserve"> protsendi</w:t>
        </w:r>
        <w:r w:rsidR="00CE48C2" w:rsidRPr="196FFEDD">
          <w:rPr>
            <w:rStyle w:val="cf01"/>
            <w:rFonts w:ascii="Times New Roman" w:hAnsi="Times New Roman" w:cs="Times New Roman"/>
            <w:sz w:val="24"/>
            <w:szCs w:val="24"/>
          </w:rPr>
          <w:t xml:space="preserve"> </w:t>
        </w:r>
      </w:ins>
      <w:del w:id="7" w:author="Moonika Kuusk - JUSTDIGI" w:date="2024-12-23T06:43:00Z">
        <w:r w:rsidRPr="196FFEDD" w:rsidDel="00D15680">
          <w:rPr>
            <w:rStyle w:val="cf01"/>
            <w:rFonts w:ascii="Times New Roman" w:hAnsi="Times New Roman" w:cs="Times New Roman"/>
            <w:sz w:val="24"/>
            <w:szCs w:val="24"/>
          </w:rPr>
          <w:delText xml:space="preserve"> </w:delText>
        </w:r>
      </w:del>
      <w:r w:rsidR="00D15680" w:rsidRPr="196FFEDD">
        <w:rPr>
          <w:rStyle w:val="cf01"/>
          <w:rFonts w:ascii="Times New Roman" w:hAnsi="Times New Roman" w:cs="Times New Roman"/>
          <w:sz w:val="24"/>
          <w:szCs w:val="24"/>
        </w:rPr>
        <w:t>ulatuses riiklik kaitse</w:t>
      </w:r>
      <w:bookmarkEnd w:id="0"/>
      <w:r w:rsidR="00004F6E">
        <w:t>.</w:t>
      </w:r>
    </w:p>
    <w:p w14:paraId="1901E414" w14:textId="77777777" w:rsidR="002B60F5" w:rsidRDefault="002B60F5" w:rsidP="006C2C97">
      <w:pPr>
        <w:spacing w:after="0" w:line="240" w:lineRule="auto"/>
        <w:ind w:left="0" w:right="51" w:firstLine="0"/>
      </w:pPr>
    </w:p>
    <w:p w14:paraId="613837C7" w14:textId="264DA4BF" w:rsidR="002B60F5" w:rsidRDefault="002B60F5" w:rsidP="006C2C97">
      <w:pPr>
        <w:spacing w:after="0" w:line="240" w:lineRule="auto"/>
        <w:ind w:left="0" w:right="51" w:firstLine="0"/>
        <w:rPr>
          <w:rStyle w:val="normaltextrun"/>
          <w:szCs w:val="24"/>
        </w:rPr>
      </w:pPr>
      <w:r>
        <w:t>(4) Käesoleva paragrahvi lõikes 3 nimetatud r</w:t>
      </w:r>
      <w:r w:rsidRPr="00ED55E1">
        <w:rPr>
          <w:rStyle w:val="normaltextrun"/>
          <w:szCs w:val="24"/>
        </w:rPr>
        <w:t>iiklik</w:t>
      </w:r>
      <w:r>
        <w:rPr>
          <w:rStyle w:val="normaltextrun"/>
          <w:szCs w:val="24"/>
        </w:rPr>
        <w:t>u kaitse</w:t>
      </w:r>
      <w:r w:rsidR="008129C8">
        <w:rPr>
          <w:rStyle w:val="normaltextrun"/>
          <w:szCs w:val="24"/>
        </w:rPr>
        <w:t xml:space="preserve"> </w:t>
      </w:r>
      <w:r w:rsidR="008B2B7E">
        <w:rPr>
          <w:rStyle w:val="normaltextrun"/>
          <w:szCs w:val="24"/>
        </w:rPr>
        <w:t>tagavad</w:t>
      </w:r>
      <w:r>
        <w:rPr>
          <w:rStyle w:val="normaltextrun"/>
          <w:szCs w:val="24"/>
        </w:rPr>
        <w:t>:</w:t>
      </w:r>
    </w:p>
    <w:p w14:paraId="2081CDB5" w14:textId="42FDB2C0" w:rsidR="002B60F5" w:rsidRDefault="002B60F5" w:rsidP="19063FA7">
      <w:pPr>
        <w:spacing w:after="0" w:line="240" w:lineRule="auto"/>
        <w:ind w:left="0" w:right="51" w:firstLine="0"/>
        <w:rPr>
          <w:rStyle w:val="normaltextrun"/>
        </w:rPr>
      </w:pPr>
      <w:r w:rsidRPr="19063FA7">
        <w:rPr>
          <w:rStyle w:val="normaltextrun"/>
        </w:rPr>
        <w:t xml:space="preserve">1) </w:t>
      </w:r>
      <w:r w:rsidR="008B2B7E" w:rsidRPr="19063FA7">
        <w:rPr>
          <w:rStyle w:val="normaltextrun"/>
        </w:rPr>
        <w:t xml:space="preserve">käesoleva seaduse § 10 lõike 1 alusel kaitse alla võetud </w:t>
      </w:r>
      <w:r w:rsidRPr="19063FA7">
        <w:rPr>
          <w:rStyle w:val="normaltextrun"/>
        </w:rPr>
        <w:t>kaitseala</w:t>
      </w:r>
      <w:r w:rsidR="007776D1" w:rsidRPr="19063FA7">
        <w:rPr>
          <w:rStyle w:val="normaltextrun"/>
        </w:rPr>
        <w:t>d</w:t>
      </w:r>
      <w:ins w:id="8" w:author="Kärt Voor - JUSTDIGI" w:date="2025-01-28T10:01:00Z">
        <w:r w:rsidR="6A772ABD" w:rsidRPr="19063FA7">
          <w:rPr>
            <w:rStyle w:val="normaltextrun"/>
          </w:rPr>
          <w:t xml:space="preserve"> ja hoiualad</w:t>
        </w:r>
      </w:ins>
      <w:r w:rsidR="008B2B7E" w:rsidRPr="19063FA7">
        <w:rPr>
          <w:rStyle w:val="normaltextrun"/>
        </w:rPr>
        <w:t>;</w:t>
      </w:r>
    </w:p>
    <w:p w14:paraId="4A8D55C5" w14:textId="1DC6437B" w:rsidR="002B60F5" w:rsidRDefault="002B60F5" w:rsidP="19063FA7">
      <w:pPr>
        <w:spacing w:after="0" w:line="240" w:lineRule="auto"/>
        <w:ind w:left="0" w:right="51" w:firstLine="0"/>
        <w:rPr>
          <w:del w:id="9" w:author="Kärt Voor - JUSTDIGI" w:date="2025-01-28T10:01:00Z" w16du:dateUtc="2025-01-28T10:01:39Z"/>
          <w:rStyle w:val="normaltextrun"/>
        </w:rPr>
      </w:pPr>
      <w:r w:rsidRPr="19063FA7">
        <w:rPr>
          <w:rStyle w:val="normaltextrun"/>
        </w:rPr>
        <w:t xml:space="preserve">2) </w:t>
      </w:r>
      <w:del w:id="10" w:author="Kärt Voor - JUSTDIGI" w:date="2025-01-28T10:01:00Z">
        <w:r w:rsidRPr="19063FA7" w:rsidDel="008B2B7E">
          <w:rPr>
            <w:rStyle w:val="normaltextrun"/>
          </w:rPr>
          <w:delText xml:space="preserve">käesoleva seaduse § 10 lõike 1 alusel kaitse alla võetud </w:delText>
        </w:r>
        <w:r w:rsidRPr="19063FA7" w:rsidDel="002B60F5">
          <w:rPr>
            <w:rStyle w:val="normaltextrun"/>
          </w:rPr>
          <w:delText>hoiualad</w:delText>
        </w:r>
        <w:r w:rsidRPr="19063FA7" w:rsidDel="00A20902">
          <w:rPr>
            <w:rStyle w:val="normaltextrun"/>
          </w:rPr>
          <w:delText>;</w:delText>
        </w:r>
      </w:del>
    </w:p>
    <w:p w14:paraId="39D8DEF7" w14:textId="1C735BE1" w:rsidR="002B60F5" w:rsidRDefault="002B60F5" w:rsidP="19063FA7">
      <w:pPr>
        <w:spacing w:after="0" w:line="240" w:lineRule="auto"/>
        <w:ind w:left="0" w:right="51" w:firstLine="0"/>
        <w:rPr>
          <w:rStyle w:val="normaltextrun"/>
        </w:rPr>
      </w:pPr>
      <w:r w:rsidRPr="19063FA7">
        <w:rPr>
          <w:rStyle w:val="normaltextrun"/>
        </w:rPr>
        <w:t xml:space="preserve">3) </w:t>
      </w:r>
      <w:r w:rsidR="008B2B7E" w:rsidRPr="19063FA7">
        <w:rPr>
          <w:rStyle w:val="normaltextrun"/>
        </w:rPr>
        <w:t xml:space="preserve">käesoleva seaduse § 10 lõike 2 </w:t>
      </w:r>
      <w:ins w:id="11" w:author="Kärt Voor - JUSTDIGI" w:date="2025-01-28T10:03:00Z">
        <w:r w:rsidR="13176492" w:rsidRPr="19063FA7">
          <w:rPr>
            <w:rStyle w:val="normaltextrun"/>
          </w:rPr>
          <w:t xml:space="preserve">alusel kaitse alla võetud </w:t>
        </w:r>
      </w:ins>
      <w:r w:rsidR="008B2B7E" w:rsidRPr="19063FA7">
        <w:rPr>
          <w:rStyle w:val="normaltextrun"/>
        </w:rPr>
        <w:t xml:space="preserve">ja § 50 lõike 2 </w:t>
      </w:r>
      <w:r w:rsidR="00A20902" w:rsidRPr="19063FA7">
        <w:rPr>
          <w:rStyle w:val="normaltextrun"/>
        </w:rPr>
        <w:t xml:space="preserve">alusel </w:t>
      </w:r>
      <w:ins w:id="12" w:author="Kärt Voor - JUSTDIGI" w:date="2025-01-28T10:03:00Z">
        <w:r w:rsidR="1854C607" w:rsidRPr="19063FA7">
          <w:rPr>
            <w:rStyle w:val="normaltextrun"/>
          </w:rPr>
          <w:t xml:space="preserve">kindlaks </w:t>
        </w:r>
      </w:ins>
      <w:r w:rsidR="00A20902" w:rsidRPr="19063FA7">
        <w:rPr>
          <w:rStyle w:val="normaltextrun"/>
        </w:rPr>
        <w:t xml:space="preserve">määratud </w:t>
      </w:r>
      <w:r w:rsidRPr="19063FA7">
        <w:rPr>
          <w:rStyle w:val="normaltextrun"/>
        </w:rPr>
        <w:t>püsielupaigad</w:t>
      </w:r>
      <w:r w:rsidR="00A20902" w:rsidRPr="19063FA7">
        <w:rPr>
          <w:rStyle w:val="normaltextrun"/>
        </w:rPr>
        <w:t>;</w:t>
      </w:r>
    </w:p>
    <w:p w14:paraId="6DCD8F1E" w14:textId="6894168E" w:rsidR="002B60F5" w:rsidRDefault="002B60F5" w:rsidP="006C2C97">
      <w:pPr>
        <w:spacing w:after="0" w:line="240" w:lineRule="auto"/>
        <w:ind w:left="0" w:right="51" w:firstLine="0"/>
        <w:rPr>
          <w:rStyle w:val="normaltextrun"/>
          <w:szCs w:val="24"/>
        </w:rPr>
      </w:pPr>
      <w:r>
        <w:rPr>
          <w:rStyle w:val="normaltextrun"/>
          <w:szCs w:val="24"/>
        </w:rPr>
        <w:t xml:space="preserve">4) </w:t>
      </w:r>
      <w:r w:rsidR="00A20902">
        <w:rPr>
          <w:rStyle w:val="normaltextrun"/>
          <w:szCs w:val="24"/>
        </w:rPr>
        <w:t xml:space="preserve">käesoleva seaduse § 10 lõike 6 alusel kaitse alla võetud </w:t>
      </w:r>
      <w:del w:id="13" w:author="Mari Koik - JUSTDIGI" w:date="2025-01-16T10:22:00Z" w16du:dateUtc="2025-01-16T08:22:00Z">
        <w:r w:rsidDel="00C41101">
          <w:rPr>
            <w:rStyle w:val="normaltextrun"/>
            <w:szCs w:val="24"/>
          </w:rPr>
          <w:delText>k</w:delText>
        </w:r>
        <w:r w:rsidRPr="00ED55E1" w:rsidDel="00C41101">
          <w:rPr>
            <w:rStyle w:val="normaltextrun"/>
            <w:szCs w:val="24"/>
          </w:rPr>
          <w:delText>aitstava</w:delText>
        </w:r>
        <w:r w:rsidDel="00C41101">
          <w:rPr>
            <w:rStyle w:val="normaltextrun"/>
            <w:szCs w:val="24"/>
          </w:rPr>
          <w:delText>d</w:delText>
        </w:r>
        <w:r w:rsidRPr="00ED55E1" w:rsidDel="00C41101">
          <w:rPr>
            <w:rStyle w:val="normaltextrun"/>
            <w:szCs w:val="24"/>
          </w:rPr>
          <w:delText xml:space="preserve"> </w:delText>
        </w:r>
      </w:del>
      <w:r w:rsidRPr="00ED55E1">
        <w:rPr>
          <w:rStyle w:val="normaltextrun"/>
          <w:szCs w:val="24"/>
        </w:rPr>
        <w:t>looduse üksikobjektid</w:t>
      </w:r>
      <w:r w:rsidR="00A20902">
        <w:rPr>
          <w:rStyle w:val="normaltextrun"/>
          <w:szCs w:val="24"/>
        </w:rPr>
        <w:t>;</w:t>
      </w:r>
    </w:p>
    <w:p w14:paraId="23A7578C" w14:textId="62C107DD" w:rsidR="002B60F5" w:rsidRDefault="002B60F5" w:rsidP="19063FA7">
      <w:pPr>
        <w:spacing w:after="0" w:line="240" w:lineRule="auto"/>
        <w:ind w:left="0" w:right="51" w:firstLine="0"/>
        <w:rPr>
          <w:rStyle w:val="normaltextrun"/>
        </w:rPr>
      </w:pPr>
      <w:r w:rsidRPr="19063FA7">
        <w:rPr>
          <w:rStyle w:val="normaltextrun"/>
        </w:rPr>
        <w:t xml:space="preserve">5) </w:t>
      </w:r>
      <w:r w:rsidR="00A20902" w:rsidRPr="19063FA7">
        <w:rPr>
          <w:rStyle w:val="normaltextrun"/>
        </w:rPr>
        <w:t>käesoleva seaduse §</w:t>
      </w:r>
      <w:ins w:id="14" w:author="Mari Koik - JUSTDIGI" w:date="2025-01-06T14:52:00Z">
        <w:r w:rsidR="00230B0B" w:rsidRPr="19063FA7">
          <w:rPr>
            <w:rStyle w:val="normaltextrun"/>
          </w:rPr>
          <w:t>-de</w:t>
        </w:r>
      </w:ins>
      <w:r w:rsidR="00A20902" w:rsidRPr="19063FA7">
        <w:rPr>
          <w:rStyle w:val="normaltextrun"/>
        </w:rPr>
        <w:t xml:space="preserve"> 37 </w:t>
      </w:r>
      <w:r w:rsidR="004702AA" w:rsidRPr="19063FA7">
        <w:rPr>
          <w:rStyle w:val="normaltextrun"/>
        </w:rPr>
        <w:t xml:space="preserve">ja </w:t>
      </w:r>
      <w:del w:id="15" w:author="Mari Koik - JUSTDIGI" w:date="2025-01-06T14:52:00Z">
        <w:r w:rsidRPr="19063FA7" w:rsidDel="004702AA">
          <w:rPr>
            <w:rStyle w:val="normaltextrun"/>
          </w:rPr>
          <w:delText>§</w:delText>
        </w:r>
        <w:r w:rsidRPr="19063FA7" w:rsidDel="000A5659">
          <w:rPr>
            <w:rStyle w:val="normaltextrun"/>
          </w:rPr>
          <w:delText xml:space="preserve"> </w:delText>
        </w:r>
      </w:del>
      <w:r w:rsidR="004702AA" w:rsidRPr="19063FA7">
        <w:rPr>
          <w:rStyle w:val="normaltextrun"/>
        </w:rPr>
        <w:t>38 kohane</w:t>
      </w:r>
      <w:r w:rsidR="00A20902" w:rsidRPr="19063FA7">
        <w:rPr>
          <w:rStyle w:val="normaltextrun"/>
        </w:rPr>
        <w:t xml:space="preserve"> </w:t>
      </w:r>
      <w:commentRangeStart w:id="16"/>
      <w:r w:rsidRPr="19063FA7">
        <w:rPr>
          <w:rStyle w:val="normaltextrun"/>
        </w:rPr>
        <w:t>ranna</w:t>
      </w:r>
      <w:del w:id="17" w:author="Mari Koik - JUSTDIGI" w:date="2025-01-16T10:19:00Z">
        <w:r w:rsidRPr="19063FA7" w:rsidDel="002B60F5">
          <w:rPr>
            <w:rStyle w:val="normaltextrun"/>
          </w:rPr>
          <w:delText>-</w:delText>
        </w:r>
      </w:del>
      <w:r w:rsidRPr="19063FA7">
        <w:rPr>
          <w:rStyle w:val="normaltextrun"/>
        </w:rPr>
        <w:t xml:space="preserve"> ja </w:t>
      </w:r>
      <w:commentRangeEnd w:id="16"/>
      <w:r>
        <w:commentReference w:id="16"/>
      </w:r>
      <w:r w:rsidRPr="19063FA7">
        <w:rPr>
          <w:rStyle w:val="normaltextrun"/>
        </w:rPr>
        <w:t xml:space="preserve">kalda </w:t>
      </w:r>
      <w:ins w:id="18" w:author="Kärt Voor - JUSTDIGI" w:date="2025-01-28T10:06:00Z">
        <w:r w:rsidR="28431B05" w:rsidRPr="19063FA7">
          <w:rPr>
            <w:rStyle w:val="normaltextrun"/>
          </w:rPr>
          <w:t>p</w:t>
        </w:r>
        <w:commentRangeStart w:id="19"/>
        <w:r w:rsidR="28431B05" w:rsidRPr="19063FA7">
          <w:rPr>
            <w:rStyle w:val="normaltextrun"/>
          </w:rPr>
          <w:t>iiranguvöönd</w:t>
        </w:r>
      </w:ins>
      <w:ins w:id="20" w:author="Kärt Voor - JUSTDIGI" w:date="2025-01-28T10:07:00Z">
        <w:r w:rsidR="28431B05" w:rsidRPr="19063FA7">
          <w:rPr>
            <w:rStyle w:val="normaltextrun"/>
          </w:rPr>
          <w:t>i- ja ehituskee</w:t>
        </w:r>
      </w:ins>
      <w:commentRangeEnd w:id="19"/>
      <w:r>
        <w:commentReference w:id="19"/>
      </w:r>
      <w:ins w:id="21" w:author="Kärt Voor - JUSTDIGI" w:date="2025-01-28T10:07:00Z">
        <w:r w:rsidR="28431B05" w:rsidRPr="19063FA7">
          <w:rPr>
            <w:rStyle w:val="normaltextrun"/>
          </w:rPr>
          <w:t xml:space="preserve">luvöönd </w:t>
        </w:r>
      </w:ins>
      <w:del w:id="22" w:author="Kärt Voor - JUSTDIGI" w:date="2025-01-28T10:07:00Z">
        <w:r w:rsidRPr="19063FA7" w:rsidDel="004702AA">
          <w:rPr>
            <w:rStyle w:val="normaltextrun"/>
          </w:rPr>
          <w:delText xml:space="preserve">ehituskeelu- ja </w:delText>
        </w:r>
        <w:r w:rsidRPr="19063FA7" w:rsidDel="002B60F5">
          <w:rPr>
            <w:rStyle w:val="normaltextrun"/>
          </w:rPr>
          <w:delText>piiranguvöönd</w:delText>
        </w:r>
      </w:del>
      <w:r w:rsidR="00A20902" w:rsidRPr="19063FA7">
        <w:rPr>
          <w:rStyle w:val="normaltextrun"/>
        </w:rPr>
        <w:t xml:space="preserve">, arvestades </w:t>
      </w:r>
      <w:del w:id="23" w:author="Mari Koik - JUSTDIGI" w:date="2025-01-20T15:46:00Z">
        <w:r w:rsidRPr="19063FA7" w:rsidDel="00A20902">
          <w:rPr>
            <w:rStyle w:val="normaltextrun"/>
          </w:rPr>
          <w:delText xml:space="preserve">sama seaduse </w:delText>
        </w:r>
      </w:del>
      <w:r w:rsidR="00A20902" w:rsidRPr="19063FA7">
        <w:rPr>
          <w:rStyle w:val="normaltextrun"/>
        </w:rPr>
        <w:t xml:space="preserve">§-s 35 sätestatud </w:t>
      </w:r>
      <w:commentRangeStart w:id="24"/>
      <w:del w:id="25" w:author="Mari Koik - JUSTDIGI" w:date="2025-01-16T10:21:00Z">
        <w:r w:rsidRPr="19063FA7" w:rsidDel="00A20902">
          <w:rPr>
            <w:rStyle w:val="normaltextrun"/>
          </w:rPr>
          <w:delText>erisustega</w:delText>
        </w:r>
      </w:del>
      <w:ins w:id="26" w:author="Mari Koik - JUSTDIGI" w:date="2025-01-16T10:21:00Z">
        <w:r w:rsidR="00EC4248" w:rsidRPr="19063FA7">
          <w:rPr>
            <w:rStyle w:val="normaltextrun"/>
          </w:rPr>
          <w:t>kitsendustega</w:t>
        </w:r>
      </w:ins>
      <w:commentRangeEnd w:id="24"/>
      <w:r>
        <w:commentReference w:id="24"/>
      </w:r>
      <w:r w:rsidR="00A20902" w:rsidRPr="19063FA7">
        <w:rPr>
          <w:rStyle w:val="normaltextrun"/>
        </w:rPr>
        <w:t>,</w:t>
      </w:r>
      <w:r w:rsidRPr="19063FA7">
        <w:rPr>
          <w:rStyle w:val="normaltextrun"/>
        </w:rPr>
        <w:t xml:space="preserve"> väljaspool tiheasustusala</w:t>
      </w:r>
      <w:r w:rsidR="00A20902" w:rsidRPr="19063FA7">
        <w:rPr>
          <w:rStyle w:val="normaltextrun"/>
        </w:rPr>
        <w:t>;</w:t>
      </w:r>
    </w:p>
    <w:p w14:paraId="11168DBF" w14:textId="735BDD9A" w:rsidR="00D55DE6" w:rsidRDefault="002B60F5" w:rsidP="19063FA7">
      <w:pPr>
        <w:spacing w:after="0" w:line="240" w:lineRule="auto"/>
        <w:ind w:left="0" w:right="51" w:firstLine="0"/>
        <w:rPr>
          <w:shd w:val="clear" w:color="auto" w:fill="FFFFFF"/>
        </w:rPr>
      </w:pPr>
      <w:r w:rsidRPr="19063FA7">
        <w:rPr>
          <w:rStyle w:val="normaltextrun"/>
        </w:rPr>
        <w:t xml:space="preserve">6) </w:t>
      </w:r>
      <w:r w:rsidR="00A20902" w:rsidRPr="19063FA7">
        <w:rPr>
          <w:rStyle w:val="normaltextrun"/>
        </w:rPr>
        <w:t xml:space="preserve">käesoleva seaduse </w:t>
      </w:r>
      <w:r w:rsidR="00D55DE6" w:rsidRPr="19063FA7">
        <w:rPr>
          <w:rStyle w:val="normaltextrun"/>
        </w:rPr>
        <w:t xml:space="preserve">§ 51 </w:t>
      </w:r>
      <w:ins w:id="27" w:author="Kärt Voor - JUSTDIGI" w:date="2025-01-28T10:09:00Z">
        <w:r w:rsidR="18673099" w:rsidRPr="19063FA7">
          <w:rPr>
            <w:rStyle w:val="normaltextrun"/>
          </w:rPr>
          <w:t xml:space="preserve">lõike 2 alusel kehtestatud </w:t>
        </w:r>
      </w:ins>
      <w:del w:id="28" w:author="Kärt Voor - JUSTDIGI" w:date="2025-02-04T09:41:00Z" w16du:dateUtc="2025-02-04T07:41:00Z">
        <w:r w:rsidR="00D55DE6" w:rsidRPr="19063FA7" w:rsidDel="007D77B2">
          <w:rPr>
            <w:rStyle w:val="normaltextrun"/>
          </w:rPr>
          <w:delText>kohase</w:delText>
        </w:r>
        <w:r w:rsidR="00A20902" w:rsidRPr="19063FA7" w:rsidDel="007D77B2">
          <w:rPr>
            <w:rStyle w:val="normaltextrun"/>
          </w:rPr>
          <w:delText>lt</w:delText>
        </w:r>
        <w:r w:rsidR="00D55DE6" w:rsidRPr="19063FA7" w:rsidDel="007D77B2">
          <w:rPr>
            <w:rStyle w:val="normaltextrun"/>
          </w:rPr>
          <w:delText xml:space="preserve"> </w:delText>
        </w:r>
      </w:del>
      <w:r w:rsidRPr="19063FA7">
        <w:rPr>
          <w:rStyle w:val="normaltextrun"/>
        </w:rPr>
        <w:t>l</w:t>
      </w:r>
      <w:r w:rsidRPr="19063FA7">
        <w:rPr>
          <w:shd w:val="clear" w:color="auto" w:fill="FFFFFF"/>
        </w:rPr>
        <w:t>õhe, jõeforelli, meriforelli ja harjuse kudemis- ja elupai</w:t>
      </w:r>
      <w:r w:rsidR="00D55DE6" w:rsidRPr="19063FA7">
        <w:rPr>
          <w:shd w:val="clear" w:color="auto" w:fill="FFFFFF"/>
        </w:rPr>
        <w:t>ga</w:t>
      </w:r>
      <w:ins w:id="29" w:author="Kärt Voor - JUSTDIGI" w:date="2025-01-28T10:09:00Z">
        <w:r w:rsidR="08BDFA33" w:rsidRPr="19063FA7">
          <w:rPr>
            <w:shd w:val="clear" w:color="auto" w:fill="FFFFFF"/>
          </w:rPr>
          <w:t xml:space="preserve"> nimistu</w:t>
        </w:r>
      </w:ins>
      <w:del w:id="30" w:author="Kärt Voor - JUSTDIGI" w:date="2025-01-28T10:09:00Z">
        <w:r w:rsidDel="00A20902">
          <w:delText>na kinnitatud veekogud</w:delText>
        </w:r>
      </w:del>
      <w:r w:rsidR="00A20902" w:rsidRPr="19063FA7">
        <w:rPr>
          <w:shd w:val="clear" w:color="auto" w:fill="FFFFFF"/>
        </w:rPr>
        <w:t>;</w:t>
      </w:r>
    </w:p>
    <w:p w14:paraId="51459C83" w14:textId="18228DCC" w:rsidR="00D55DE6" w:rsidRDefault="00D55DE6" w:rsidP="19063FA7">
      <w:pPr>
        <w:spacing w:after="0" w:line="240" w:lineRule="auto"/>
        <w:ind w:left="0" w:right="51" w:firstLine="0"/>
        <w:rPr>
          <w:rStyle w:val="normaltextrun"/>
        </w:rPr>
      </w:pPr>
      <w:r w:rsidRPr="19063FA7">
        <w:rPr>
          <w:shd w:val="clear" w:color="auto" w:fill="FFFFFF"/>
        </w:rPr>
        <w:t xml:space="preserve">7) </w:t>
      </w:r>
      <w:r w:rsidR="007A66E9" w:rsidRPr="19063FA7">
        <w:rPr>
          <w:shd w:val="clear" w:color="auto" w:fill="FFFFFF"/>
        </w:rPr>
        <w:t>metsaseaduse § 23</w:t>
      </w:r>
      <w:ins w:id="31" w:author="Kärt Voor - JUSTDIGI" w:date="2025-01-28T09:59:00Z">
        <w:r w:rsidR="3C26B3AB" w:rsidRPr="19063FA7">
          <w:rPr>
            <w:shd w:val="clear" w:color="auto" w:fill="FFFFFF"/>
          </w:rPr>
          <w:t xml:space="preserve"> lõikes 1 nimetatud</w:t>
        </w:r>
      </w:ins>
      <w:r w:rsidR="007A66E9" w:rsidRPr="19063FA7">
        <w:rPr>
          <w:shd w:val="clear" w:color="auto" w:fill="FFFFFF"/>
        </w:rPr>
        <w:t xml:space="preserve"> </w:t>
      </w:r>
      <w:del w:id="32" w:author="Kärt Voor - JUSTDIGI" w:date="2025-01-28T09:59:00Z">
        <w:r w:rsidDel="007A66E9">
          <w:delText>kohased</w:delText>
        </w:r>
      </w:del>
      <w:r w:rsidR="007A66E9" w:rsidRPr="19063FA7">
        <w:rPr>
          <w:shd w:val="clear" w:color="auto" w:fill="FFFFFF"/>
        </w:rPr>
        <w:t xml:space="preserve"> </w:t>
      </w:r>
      <w:r w:rsidR="002B60F5" w:rsidRPr="19063FA7">
        <w:rPr>
          <w:rStyle w:val="normaltextrun"/>
        </w:rPr>
        <w:t>vääriselupai</w:t>
      </w:r>
      <w:r w:rsidRPr="19063FA7">
        <w:rPr>
          <w:rStyle w:val="normaltextrun"/>
        </w:rPr>
        <w:t xml:space="preserve">gad </w:t>
      </w:r>
      <w:r w:rsidR="002B60F5" w:rsidRPr="19063FA7">
        <w:rPr>
          <w:rStyle w:val="normaltextrun"/>
        </w:rPr>
        <w:t>riigimaal</w:t>
      </w:r>
      <w:r w:rsidR="00F83FE0" w:rsidRPr="19063FA7">
        <w:rPr>
          <w:rStyle w:val="normaltextrun"/>
        </w:rPr>
        <w:t>;</w:t>
      </w:r>
    </w:p>
    <w:p w14:paraId="49FEFAF8" w14:textId="4770D0BB" w:rsidR="00C806A0" w:rsidRDefault="00D55DE6" w:rsidP="006C2C97">
      <w:pPr>
        <w:spacing w:after="0" w:line="240" w:lineRule="auto"/>
        <w:ind w:left="0" w:right="51" w:firstLine="0"/>
        <w:rPr>
          <w:rStyle w:val="normaltextrun"/>
          <w:szCs w:val="24"/>
        </w:rPr>
      </w:pPr>
      <w:r>
        <w:rPr>
          <w:rStyle w:val="normaltextrun"/>
          <w:szCs w:val="24"/>
        </w:rPr>
        <w:t xml:space="preserve">8) </w:t>
      </w:r>
      <w:r w:rsidR="00F83FE0" w:rsidRPr="00F83FE0">
        <w:rPr>
          <w:szCs w:val="24"/>
        </w:rPr>
        <w:t>nõukogu direktiivi 92/43/EMÜ looduslike elupaikade ning loodusliku loomastiku ja taimestiku kaitse kohta (EÜT L 206, 22.07.1992, lk 7–50)</w:t>
      </w:r>
      <w:del w:id="33" w:author="Mari Koik - JUSTDIGI" w:date="2025-01-22T15:42:00Z" w16du:dateUtc="2025-01-22T13:42:00Z">
        <w:r w:rsidR="00F83FE0" w:rsidRPr="00F83FE0" w:rsidDel="001D19F8">
          <w:rPr>
            <w:szCs w:val="24"/>
          </w:rPr>
          <w:delText> </w:delText>
        </w:r>
      </w:del>
      <w:r>
        <w:rPr>
          <w:rStyle w:val="normaltextrun"/>
          <w:szCs w:val="24"/>
        </w:rPr>
        <w:t xml:space="preserve"> </w:t>
      </w:r>
      <w:r w:rsidR="002B60F5" w:rsidRPr="00ED55E1">
        <w:rPr>
          <w:rStyle w:val="normaltextrun"/>
          <w:szCs w:val="24"/>
        </w:rPr>
        <w:t>I lisa</w:t>
      </w:r>
      <w:r w:rsidR="00F83FE0">
        <w:rPr>
          <w:rStyle w:val="normaltextrun"/>
          <w:szCs w:val="24"/>
        </w:rPr>
        <w:t>s nimetatud</w:t>
      </w:r>
      <w:r w:rsidR="002B60F5" w:rsidRPr="00ED55E1">
        <w:rPr>
          <w:rStyle w:val="normaltextrun"/>
          <w:szCs w:val="24"/>
        </w:rPr>
        <w:t xml:space="preserve"> </w:t>
      </w:r>
      <w:r w:rsidR="00FB3E7B">
        <w:rPr>
          <w:rStyle w:val="normaltextrun"/>
          <w:szCs w:val="24"/>
        </w:rPr>
        <w:t>metsa</w:t>
      </w:r>
      <w:r w:rsidR="002B60F5" w:rsidRPr="00ED55E1">
        <w:rPr>
          <w:rStyle w:val="normaltextrun"/>
          <w:szCs w:val="24"/>
        </w:rPr>
        <w:t>elupai</w:t>
      </w:r>
      <w:r>
        <w:rPr>
          <w:rStyle w:val="normaltextrun"/>
          <w:szCs w:val="24"/>
        </w:rPr>
        <w:t>ga</w:t>
      </w:r>
      <w:r w:rsidR="00AD1BD5">
        <w:rPr>
          <w:rStyle w:val="normaltextrun"/>
          <w:szCs w:val="24"/>
        </w:rPr>
        <w:t>tüübid</w:t>
      </w:r>
      <w:r w:rsidR="00C806A0">
        <w:rPr>
          <w:rStyle w:val="normaltextrun"/>
          <w:szCs w:val="24"/>
        </w:rPr>
        <w:t xml:space="preserve"> riigimaal</w:t>
      </w:r>
      <w:r w:rsidR="00F83FE0">
        <w:rPr>
          <w:rStyle w:val="normaltextrun"/>
          <w:szCs w:val="24"/>
        </w:rPr>
        <w:t>;</w:t>
      </w:r>
      <w:ins w:id="34" w:author="Mari Koik - JUSTDIGI" w:date="2025-01-22T15:42:00Z" w16du:dateUtc="2025-01-22T13:42:00Z">
        <w:r w:rsidR="001D19F8" w:rsidRPr="00F83FE0">
          <w:rPr>
            <w:szCs w:val="24"/>
          </w:rPr>
          <w:t> </w:t>
        </w:r>
      </w:ins>
    </w:p>
    <w:p w14:paraId="67E5776C" w14:textId="42CFD565" w:rsidR="002B60F5" w:rsidRDefault="008B1DC6" w:rsidP="006C2C97">
      <w:pPr>
        <w:spacing w:after="0" w:line="240" w:lineRule="auto"/>
        <w:ind w:left="0" w:right="51" w:firstLine="0"/>
      </w:pPr>
      <w:r>
        <w:rPr>
          <w:rStyle w:val="normaltextrun"/>
          <w:szCs w:val="24"/>
        </w:rPr>
        <w:t>9</w:t>
      </w:r>
      <w:r w:rsidR="00D55DE6">
        <w:rPr>
          <w:rStyle w:val="normaltextrun"/>
          <w:szCs w:val="24"/>
        </w:rPr>
        <w:t xml:space="preserve">) </w:t>
      </w:r>
      <w:r w:rsidR="002B60F5" w:rsidRPr="00B84875">
        <w:rPr>
          <w:rStyle w:val="normaltextrun"/>
          <w:szCs w:val="24"/>
        </w:rPr>
        <w:t xml:space="preserve">I ja II kategooria </w:t>
      </w:r>
      <w:r w:rsidR="00D55DE6" w:rsidRPr="00B84875">
        <w:rPr>
          <w:rStyle w:val="normaltextrun"/>
          <w:szCs w:val="24"/>
        </w:rPr>
        <w:t>taimede, samblike ja seente kasvukoh</w:t>
      </w:r>
      <w:r w:rsidR="00D55DE6">
        <w:rPr>
          <w:rStyle w:val="normaltextrun"/>
          <w:szCs w:val="24"/>
        </w:rPr>
        <w:t>a</w:t>
      </w:r>
      <w:r w:rsidR="00D55DE6" w:rsidRPr="00B84875">
        <w:rPr>
          <w:rStyle w:val="normaltextrun"/>
          <w:szCs w:val="24"/>
        </w:rPr>
        <w:t>d</w:t>
      </w:r>
      <w:r w:rsidR="00F83FE0">
        <w:rPr>
          <w:rStyle w:val="normaltextrun"/>
          <w:szCs w:val="24"/>
        </w:rPr>
        <w:t>.“;</w:t>
      </w:r>
    </w:p>
    <w:p w14:paraId="22E066EE" w14:textId="77777777" w:rsidR="006C2C97" w:rsidRDefault="006C2C97" w:rsidP="006C2C97">
      <w:pPr>
        <w:spacing w:after="0" w:line="240" w:lineRule="auto"/>
        <w:ind w:left="0" w:right="51" w:firstLine="0"/>
      </w:pPr>
    </w:p>
    <w:p w14:paraId="215E2F0D" w14:textId="622B425A" w:rsidR="00B071ED" w:rsidRPr="00B071ED" w:rsidRDefault="00814BA0" w:rsidP="00533AC9">
      <w:pPr>
        <w:spacing w:after="0" w:line="240" w:lineRule="auto"/>
        <w:ind w:left="0" w:right="51" w:firstLine="0"/>
        <w:rPr>
          <w:color w:val="auto"/>
          <w:szCs w:val="24"/>
        </w:rPr>
      </w:pPr>
      <w:r w:rsidRPr="00F809CC">
        <w:rPr>
          <w:b/>
          <w:bCs/>
          <w:color w:val="auto"/>
          <w:szCs w:val="24"/>
        </w:rPr>
        <w:t>2</w:t>
      </w:r>
      <w:r w:rsidR="00B071ED" w:rsidRPr="00F809CC">
        <w:rPr>
          <w:b/>
          <w:bCs/>
          <w:color w:val="auto"/>
          <w:szCs w:val="24"/>
        </w:rPr>
        <w:t>)</w:t>
      </w:r>
      <w:r w:rsidR="00B071ED" w:rsidRPr="00B071ED">
        <w:rPr>
          <w:color w:val="auto"/>
          <w:szCs w:val="24"/>
        </w:rPr>
        <w:t xml:space="preserve"> paragrahvi 4 lõike 5 pun</w:t>
      </w:r>
      <w:r w:rsidR="008B0BB7">
        <w:rPr>
          <w:color w:val="auto"/>
          <w:szCs w:val="24"/>
        </w:rPr>
        <w:t>k</w:t>
      </w:r>
      <w:r w:rsidR="00B071ED" w:rsidRPr="00B071ED">
        <w:rPr>
          <w:color w:val="auto"/>
          <w:szCs w:val="24"/>
        </w:rPr>
        <w:t>t 1</w:t>
      </w:r>
      <w:r w:rsidR="00786C46">
        <w:rPr>
          <w:color w:val="auto"/>
          <w:szCs w:val="24"/>
        </w:rPr>
        <w:t xml:space="preserve"> </w:t>
      </w:r>
      <w:r w:rsidR="00B071ED" w:rsidRPr="00B071ED">
        <w:rPr>
          <w:color w:val="auto"/>
          <w:szCs w:val="24"/>
        </w:rPr>
        <w:t>muudetakse ja sõnastatakse järgmiselt</w:t>
      </w:r>
      <w:r w:rsidR="005D1A55">
        <w:rPr>
          <w:color w:val="auto"/>
          <w:szCs w:val="24"/>
        </w:rPr>
        <w:t>:</w:t>
      </w:r>
    </w:p>
    <w:p w14:paraId="5BAC5A6A" w14:textId="12E0B1C4" w:rsidR="00B071ED" w:rsidRDefault="00B071ED" w:rsidP="00533AC9">
      <w:pPr>
        <w:spacing w:after="0" w:line="240" w:lineRule="auto"/>
        <w:ind w:left="0" w:right="51" w:firstLine="0"/>
        <w:rPr>
          <w:color w:val="202020"/>
          <w:szCs w:val="24"/>
          <w:shd w:val="clear" w:color="auto" w:fill="FFFFFF"/>
        </w:rPr>
      </w:pPr>
      <w:r w:rsidRPr="00F809CC">
        <w:rPr>
          <w:color w:val="202020"/>
          <w:szCs w:val="24"/>
          <w:shd w:val="clear" w:color="auto" w:fill="FFFFFF"/>
        </w:rPr>
        <w:t>„1) kaitsealuse looma sigimisala või muu perioodiliselt kasutatav ala</w:t>
      </w:r>
      <w:r w:rsidR="00046C87">
        <w:rPr>
          <w:color w:val="202020"/>
          <w:szCs w:val="24"/>
          <w:shd w:val="clear" w:color="auto" w:fill="FFFFFF"/>
        </w:rPr>
        <w:t>;</w:t>
      </w:r>
      <w:r w:rsidRPr="00F809CC">
        <w:rPr>
          <w:color w:val="202020"/>
          <w:szCs w:val="24"/>
          <w:shd w:val="clear" w:color="auto" w:fill="FFFFFF"/>
        </w:rPr>
        <w:t>“;</w:t>
      </w:r>
    </w:p>
    <w:p w14:paraId="01C8AE8E" w14:textId="77777777" w:rsidR="005D1A55" w:rsidRDefault="005D1A55" w:rsidP="00533AC9">
      <w:pPr>
        <w:spacing w:after="0" w:line="240" w:lineRule="auto"/>
        <w:ind w:left="0" w:right="51" w:firstLine="0"/>
        <w:rPr>
          <w:color w:val="202020"/>
          <w:szCs w:val="24"/>
          <w:shd w:val="clear" w:color="auto" w:fill="FFFFFF"/>
        </w:rPr>
      </w:pPr>
    </w:p>
    <w:p w14:paraId="652B47E7" w14:textId="3F7E1A53" w:rsidR="005D1A55" w:rsidRDefault="00D956AF" w:rsidP="00533AC9">
      <w:pPr>
        <w:spacing w:after="0" w:line="240" w:lineRule="auto"/>
        <w:ind w:left="0" w:right="51" w:firstLine="0"/>
        <w:rPr>
          <w:color w:val="auto"/>
          <w:szCs w:val="24"/>
        </w:rPr>
      </w:pPr>
      <w:r w:rsidRPr="00017E6A">
        <w:rPr>
          <w:b/>
          <w:bCs/>
          <w:color w:val="202020"/>
          <w:szCs w:val="24"/>
          <w:shd w:val="clear" w:color="auto" w:fill="FFFFFF"/>
        </w:rPr>
        <w:t>3</w:t>
      </w:r>
      <w:r w:rsidR="005D1A55" w:rsidRPr="00017E6A">
        <w:rPr>
          <w:b/>
          <w:bCs/>
          <w:color w:val="202020"/>
          <w:szCs w:val="24"/>
          <w:shd w:val="clear" w:color="auto" w:fill="FFFFFF"/>
        </w:rPr>
        <w:t>)</w:t>
      </w:r>
      <w:r w:rsidR="005D1A55">
        <w:rPr>
          <w:color w:val="202020"/>
          <w:szCs w:val="24"/>
          <w:shd w:val="clear" w:color="auto" w:fill="FFFFFF"/>
        </w:rPr>
        <w:t xml:space="preserve"> </w:t>
      </w:r>
      <w:r w:rsidR="005D1A55" w:rsidRPr="00B071ED">
        <w:rPr>
          <w:color w:val="auto"/>
          <w:szCs w:val="24"/>
        </w:rPr>
        <w:t xml:space="preserve">paragrahvi </w:t>
      </w:r>
      <w:r w:rsidR="005D1A55">
        <w:rPr>
          <w:color w:val="auto"/>
          <w:szCs w:val="24"/>
        </w:rPr>
        <w:t>7</w:t>
      </w:r>
      <w:r w:rsidR="005D1A55" w:rsidRPr="00B071ED">
        <w:rPr>
          <w:color w:val="auto"/>
          <w:szCs w:val="24"/>
        </w:rPr>
        <w:t xml:space="preserve"> lõi</w:t>
      </w:r>
      <w:r w:rsidR="00AD1BD5">
        <w:rPr>
          <w:color w:val="auto"/>
          <w:szCs w:val="24"/>
        </w:rPr>
        <w:t>ked</w:t>
      </w:r>
      <w:r w:rsidR="005D1A55" w:rsidRPr="00B071ED">
        <w:rPr>
          <w:color w:val="auto"/>
          <w:szCs w:val="24"/>
        </w:rPr>
        <w:t xml:space="preserve"> 1</w:t>
      </w:r>
      <w:r w:rsidR="005D1A55">
        <w:rPr>
          <w:color w:val="auto"/>
          <w:szCs w:val="24"/>
        </w:rPr>
        <w:t xml:space="preserve"> </w:t>
      </w:r>
      <w:r w:rsidR="00AD1BD5">
        <w:rPr>
          <w:color w:val="auto"/>
          <w:szCs w:val="24"/>
        </w:rPr>
        <w:t xml:space="preserve">ja 2 </w:t>
      </w:r>
      <w:r w:rsidR="005D1A55" w:rsidRPr="00B071ED">
        <w:rPr>
          <w:color w:val="auto"/>
          <w:szCs w:val="24"/>
        </w:rPr>
        <w:t>muudetakse ja sõnastatakse järgmiselt</w:t>
      </w:r>
      <w:r w:rsidR="005D1A55">
        <w:rPr>
          <w:color w:val="auto"/>
          <w:szCs w:val="24"/>
        </w:rPr>
        <w:t>:</w:t>
      </w:r>
    </w:p>
    <w:p w14:paraId="58100BEF" w14:textId="3F3947D0" w:rsidR="00AD1BD5" w:rsidRDefault="005D1A55" w:rsidP="00533AC9">
      <w:pPr>
        <w:spacing w:after="0" w:line="240" w:lineRule="auto"/>
        <w:ind w:left="0" w:right="51" w:firstLine="0"/>
        <w:rPr>
          <w:color w:val="auto"/>
          <w:szCs w:val="24"/>
        </w:rPr>
      </w:pPr>
      <w:r>
        <w:rPr>
          <w:color w:val="auto"/>
          <w:szCs w:val="24"/>
        </w:rPr>
        <w:t xml:space="preserve">„(1) </w:t>
      </w:r>
      <w:r w:rsidRPr="005D1A55">
        <w:rPr>
          <w:color w:val="auto"/>
          <w:szCs w:val="24"/>
        </w:rPr>
        <w:t>Loodusobjekti käesoleva seaduse alusel kaitse alla võtmise eeldus on selle ohustatus, haruldus</w:t>
      </w:r>
      <w:del w:id="35" w:author="Mari Koik - JUSTDIGI" w:date="2025-01-20T12:25:00Z" w16du:dateUtc="2025-01-20T10:25:00Z">
        <w:r w:rsidRPr="005D1A55" w:rsidDel="00FC4E05">
          <w:rPr>
            <w:color w:val="auto"/>
            <w:szCs w:val="24"/>
          </w:rPr>
          <w:delText xml:space="preserve">, </w:delText>
        </w:r>
      </w:del>
      <w:ins w:id="36" w:author="Mari Koik - JUSTDIGI" w:date="2025-01-20T12:25:00Z" w16du:dateUtc="2025-01-20T10:25:00Z">
        <w:r w:rsidR="00FC4E05">
          <w:rPr>
            <w:color w:val="auto"/>
            <w:szCs w:val="24"/>
          </w:rPr>
          <w:t xml:space="preserve"> või</w:t>
        </w:r>
        <w:r w:rsidR="00FC4E05" w:rsidRPr="005D1A55">
          <w:rPr>
            <w:color w:val="auto"/>
            <w:szCs w:val="24"/>
          </w:rPr>
          <w:t xml:space="preserve"> </w:t>
        </w:r>
      </w:ins>
      <w:r w:rsidRPr="005D1A55">
        <w:rPr>
          <w:color w:val="auto"/>
          <w:szCs w:val="24"/>
        </w:rPr>
        <w:t>tüüpilisus, teaduslik, ajaloolis-kultuuriline või esteetiline väärtus</w:t>
      </w:r>
      <w:del w:id="37" w:author="Mari Koik - JUSTDIGI" w:date="2025-01-20T12:27:00Z" w16du:dateUtc="2025-01-20T10:27:00Z">
        <w:r w:rsidDel="00C101F7">
          <w:rPr>
            <w:color w:val="auto"/>
            <w:szCs w:val="24"/>
          </w:rPr>
          <w:delText xml:space="preserve">, </w:delText>
        </w:r>
      </w:del>
      <w:ins w:id="38" w:author="Mari Koik - JUSTDIGI" w:date="2025-01-20T12:27:00Z" w16du:dateUtc="2025-01-20T10:27:00Z">
        <w:r w:rsidR="00C101F7">
          <w:rPr>
            <w:color w:val="auto"/>
            <w:szCs w:val="24"/>
          </w:rPr>
          <w:t xml:space="preserve"> või </w:t>
        </w:r>
      </w:ins>
      <w:r w:rsidRPr="005D1A55">
        <w:rPr>
          <w:color w:val="auto"/>
          <w:szCs w:val="24"/>
        </w:rPr>
        <w:t>tähtsus ökosüsteemide sidususe tagamisel või rahvusvahelisest lepingust tulenev kohustus.</w:t>
      </w:r>
    </w:p>
    <w:p w14:paraId="3435ACAE" w14:textId="77777777" w:rsidR="00AD1BD5" w:rsidRDefault="00AD1BD5" w:rsidP="00533AC9">
      <w:pPr>
        <w:spacing w:after="0" w:line="240" w:lineRule="auto"/>
        <w:ind w:left="0" w:right="51" w:firstLine="0"/>
        <w:rPr>
          <w:color w:val="auto"/>
          <w:szCs w:val="24"/>
        </w:rPr>
      </w:pPr>
    </w:p>
    <w:p w14:paraId="0C6E1DBF" w14:textId="2168434D" w:rsidR="005D1A55" w:rsidRDefault="00AD1BD5" w:rsidP="00533AC9">
      <w:pPr>
        <w:spacing w:after="0" w:line="240" w:lineRule="auto"/>
        <w:ind w:left="0" w:right="51" w:firstLine="0"/>
        <w:rPr>
          <w:color w:val="202020"/>
          <w:szCs w:val="24"/>
          <w:shd w:val="clear" w:color="auto" w:fill="FFFFFF"/>
        </w:rPr>
      </w:pPr>
      <w:r>
        <w:rPr>
          <w:color w:val="auto"/>
          <w:szCs w:val="24"/>
        </w:rPr>
        <w:t xml:space="preserve">(2) </w:t>
      </w:r>
      <w:r w:rsidRPr="00AD1BD5">
        <w:rPr>
          <w:color w:val="auto"/>
          <w:szCs w:val="24"/>
        </w:rPr>
        <w:t>Loodusobjekt võetakse käesoleva seaduse alusel kaitse alla ka juh</w:t>
      </w:r>
      <w:ins w:id="39" w:author="Mari Koik - JUSTDIGI" w:date="2025-01-16T10:27:00Z" w16du:dateUtc="2025-01-16T08:27:00Z">
        <w:r w:rsidR="002D76F7">
          <w:rPr>
            <w:color w:val="auto"/>
            <w:szCs w:val="24"/>
          </w:rPr>
          <w:t>u</w:t>
        </w:r>
      </w:ins>
      <w:del w:id="40" w:author="Mari Koik - JUSTDIGI" w:date="2025-01-16T10:27:00Z" w16du:dateUtc="2025-01-16T08:27:00Z">
        <w:r w:rsidRPr="00AD1BD5" w:rsidDel="002D76F7">
          <w:rPr>
            <w:color w:val="auto"/>
            <w:szCs w:val="24"/>
          </w:rPr>
          <w:delText>tude</w:delText>
        </w:r>
      </w:del>
      <w:r w:rsidRPr="00AD1BD5">
        <w:rPr>
          <w:color w:val="auto"/>
          <w:szCs w:val="24"/>
        </w:rPr>
        <w:t>l, kui see on vajalik nõukogu direktiivi 92/43/EMÜ või Euroopa Parlamendi ja nõukogu direktiivi 2009/147/EÜ loodusliku linnustiku kaitse kohta (ELT L 20, 26.01.2010, lk 7–25) rakendamiseks.</w:t>
      </w:r>
      <w:r w:rsidR="005D1A55">
        <w:rPr>
          <w:color w:val="auto"/>
          <w:szCs w:val="24"/>
        </w:rPr>
        <w:t>“;</w:t>
      </w:r>
    </w:p>
    <w:p w14:paraId="54FEC854" w14:textId="77777777" w:rsidR="007145BD" w:rsidRDefault="007145BD" w:rsidP="00533AC9">
      <w:pPr>
        <w:spacing w:after="0" w:line="240" w:lineRule="auto"/>
        <w:ind w:left="0" w:right="51" w:firstLine="0"/>
        <w:rPr>
          <w:color w:val="202020"/>
          <w:szCs w:val="24"/>
          <w:shd w:val="clear" w:color="auto" w:fill="FFFFFF"/>
        </w:rPr>
      </w:pPr>
    </w:p>
    <w:p w14:paraId="46E7B586" w14:textId="46EB59F0" w:rsidR="007145BD" w:rsidRPr="009635DB" w:rsidRDefault="00874A49" w:rsidP="00533AC9">
      <w:pPr>
        <w:spacing w:after="0" w:line="240" w:lineRule="auto"/>
        <w:ind w:left="0" w:right="51" w:firstLine="0"/>
        <w:rPr>
          <w:color w:val="auto"/>
          <w:szCs w:val="24"/>
        </w:rPr>
      </w:pPr>
      <w:r>
        <w:rPr>
          <w:b/>
          <w:bCs/>
          <w:color w:val="auto"/>
          <w:szCs w:val="24"/>
        </w:rPr>
        <w:t>4</w:t>
      </w:r>
      <w:r w:rsidR="007145BD" w:rsidRPr="00DB13D0">
        <w:rPr>
          <w:b/>
          <w:bCs/>
          <w:color w:val="auto"/>
          <w:szCs w:val="24"/>
        </w:rPr>
        <w:t>)</w:t>
      </w:r>
      <w:r w:rsidR="007145BD" w:rsidRPr="009635DB">
        <w:rPr>
          <w:color w:val="auto"/>
          <w:szCs w:val="24"/>
        </w:rPr>
        <w:t xml:space="preserve"> paragrahvi 8 lõige 1 muudetakse ja sõnastatakse järgmiselt:</w:t>
      </w:r>
    </w:p>
    <w:p w14:paraId="02540C94" w14:textId="0D3E4C9B" w:rsidR="009635DB" w:rsidRDefault="007145BD" w:rsidP="00533AC9">
      <w:pPr>
        <w:spacing w:after="0" w:line="240" w:lineRule="auto"/>
        <w:ind w:left="0" w:right="51" w:firstLine="0"/>
        <w:rPr>
          <w:color w:val="auto"/>
          <w:szCs w:val="24"/>
        </w:rPr>
      </w:pPr>
      <w:r w:rsidRPr="009635DB">
        <w:rPr>
          <w:color w:val="auto"/>
          <w:szCs w:val="24"/>
        </w:rPr>
        <w:t xml:space="preserve">„(1) </w:t>
      </w:r>
      <w:r w:rsidR="009635DB">
        <w:rPr>
          <w:color w:val="auto"/>
          <w:szCs w:val="24"/>
        </w:rPr>
        <w:t>E</w:t>
      </w:r>
      <w:r w:rsidR="009635DB" w:rsidRPr="00E755A3">
        <w:rPr>
          <w:color w:val="202020"/>
          <w:szCs w:val="24"/>
          <w:shd w:val="clear" w:color="auto" w:fill="FFFFFF"/>
        </w:rPr>
        <w:t>ttepanek</w:t>
      </w:r>
      <w:r w:rsidR="009635DB">
        <w:rPr>
          <w:color w:val="202020"/>
          <w:szCs w:val="24"/>
          <w:shd w:val="clear" w:color="auto" w:fill="FFFFFF"/>
        </w:rPr>
        <w:t>u</w:t>
      </w:r>
      <w:r w:rsidR="009635DB" w:rsidRPr="00E755A3">
        <w:rPr>
          <w:color w:val="202020"/>
          <w:szCs w:val="24"/>
          <w:shd w:val="clear" w:color="auto" w:fill="FFFFFF"/>
        </w:rPr>
        <w:t xml:space="preserve"> loodusobjekti</w:t>
      </w:r>
      <w:r w:rsidR="00CF60F4">
        <w:rPr>
          <w:color w:val="202020"/>
          <w:szCs w:val="24"/>
          <w:shd w:val="clear" w:color="auto" w:fill="FFFFFF"/>
        </w:rPr>
        <w:t xml:space="preserve">, välja arvatud </w:t>
      </w:r>
      <w:r w:rsidR="00CF60F4" w:rsidRPr="00CF60F4">
        <w:rPr>
          <w:color w:val="202020"/>
          <w:szCs w:val="24"/>
          <w:shd w:val="clear" w:color="auto" w:fill="FFFFFF"/>
        </w:rPr>
        <w:t xml:space="preserve">kohaliku omavalitsuse tasandil </w:t>
      </w:r>
      <w:commentRangeStart w:id="41"/>
      <w:r w:rsidR="00CF60F4" w:rsidRPr="00CF60F4">
        <w:rPr>
          <w:color w:val="202020"/>
          <w:szCs w:val="24"/>
          <w:shd w:val="clear" w:color="auto" w:fill="FFFFFF"/>
        </w:rPr>
        <w:t>kaitstav</w:t>
      </w:r>
      <w:del w:id="42" w:author="Mari Koik - JUSTDIGI" w:date="2025-01-22T14:01:00Z" w16du:dateUtc="2025-01-22T12:01:00Z">
        <w:r w:rsidR="00CF60F4" w:rsidRPr="00CF60F4" w:rsidDel="00D66AE4">
          <w:rPr>
            <w:color w:val="202020"/>
            <w:szCs w:val="24"/>
            <w:shd w:val="clear" w:color="auto" w:fill="FFFFFF"/>
          </w:rPr>
          <w:delText>a</w:delText>
        </w:r>
      </w:del>
      <w:r w:rsidR="00CF60F4" w:rsidRPr="00CF60F4">
        <w:rPr>
          <w:color w:val="202020"/>
          <w:szCs w:val="24"/>
          <w:shd w:val="clear" w:color="auto" w:fill="FFFFFF"/>
        </w:rPr>
        <w:t xml:space="preserve"> </w:t>
      </w:r>
      <w:r w:rsidR="00CF60F4" w:rsidRPr="00EE6BDF">
        <w:rPr>
          <w:color w:val="202020"/>
          <w:szCs w:val="24"/>
          <w:shd w:val="clear" w:color="auto" w:fill="FFFFFF"/>
        </w:rPr>
        <w:t>loodusobjekt</w:t>
      </w:r>
      <w:del w:id="43" w:author="Mari Koik - JUSTDIGI" w:date="2025-01-22T14:01:00Z" w16du:dateUtc="2025-01-22T12:01:00Z">
        <w:r w:rsidR="00CF60F4" w:rsidRPr="00EE6BDF" w:rsidDel="00D66AE4">
          <w:rPr>
            <w:color w:val="202020"/>
            <w:szCs w:val="24"/>
            <w:shd w:val="clear" w:color="auto" w:fill="FFFFFF"/>
          </w:rPr>
          <w:delText>i</w:delText>
        </w:r>
      </w:del>
      <w:commentRangeEnd w:id="41"/>
      <w:r w:rsidR="00D470EB">
        <w:rPr>
          <w:rStyle w:val="Kommentaariviide"/>
        </w:rPr>
        <w:commentReference w:id="41"/>
      </w:r>
      <w:r w:rsidR="000A5659" w:rsidRPr="00D66AE4">
        <w:rPr>
          <w:color w:val="202020"/>
          <w:szCs w:val="24"/>
          <w:shd w:val="clear" w:color="auto" w:fill="FFFFFF"/>
        </w:rPr>
        <w:t>,</w:t>
      </w:r>
      <w:r w:rsidR="009635DB" w:rsidRPr="00E755A3">
        <w:rPr>
          <w:color w:val="202020"/>
          <w:szCs w:val="24"/>
          <w:shd w:val="clear" w:color="auto" w:fill="FFFFFF"/>
        </w:rPr>
        <w:t xml:space="preserve"> kaitse alla võtmiseks</w:t>
      </w:r>
      <w:r w:rsidR="009635DB" w:rsidRPr="009635DB">
        <w:rPr>
          <w:color w:val="auto"/>
          <w:szCs w:val="24"/>
        </w:rPr>
        <w:t xml:space="preserve"> </w:t>
      </w:r>
      <w:r w:rsidR="00CC01E8">
        <w:rPr>
          <w:color w:val="auto"/>
          <w:szCs w:val="24"/>
        </w:rPr>
        <w:t xml:space="preserve">või kaitse-eeskirja muutmiseks </w:t>
      </w:r>
      <w:r w:rsidR="009635DB">
        <w:rPr>
          <w:color w:val="auto"/>
          <w:szCs w:val="24"/>
        </w:rPr>
        <w:t xml:space="preserve">esitab </w:t>
      </w:r>
      <w:r w:rsidR="009635DB" w:rsidRPr="00A22A8F">
        <w:rPr>
          <w:color w:val="202020"/>
          <w:szCs w:val="24"/>
          <w:shd w:val="clear" w:color="auto" w:fill="FFFFFF"/>
        </w:rPr>
        <w:t xml:space="preserve">kaitse alla võtmise algatajale </w:t>
      </w:r>
      <w:r w:rsidR="009635DB" w:rsidRPr="009635DB">
        <w:rPr>
          <w:color w:val="auto"/>
          <w:szCs w:val="24"/>
        </w:rPr>
        <w:t>Keskkonnaamet</w:t>
      </w:r>
      <w:r w:rsidR="009635DB">
        <w:rPr>
          <w:color w:val="auto"/>
          <w:szCs w:val="24"/>
        </w:rPr>
        <w:t>.“;</w:t>
      </w:r>
    </w:p>
    <w:p w14:paraId="583022BD" w14:textId="77777777" w:rsidR="009635DB" w:rsidRDefault="009635DB" w:rsidP="00533AC9">
      <w:pPr>
        <w:spacing w:after="0" w:line="240" w:lineRule="auto"/>
        <w:ind w:left="0" w:right="51" w:firstLine="0"/>
        <w:rPr>
          <w:color w:val="auto"/>
          <w:szCs w:val="24"/>
        </w:rPr>
      </w:pPr>
    </w:p>
    <w:p w14:paraId="0BE53C34" w14:textId="4DE61B3C" w:rsidR="007145BD" w:rsidRPr="009635DB" w:rsidRDefault="00874A49" w:rsidP="00533AC9">
      <w:pPr>
        <w:spacing w:after="0" w:line="240" w:lineRule="auto"/>
        <w:ind w:left="0" w:right="51" w:firstLine="0"/>
        <w:rPr>
          <w:color w:val="auto"/>
          <w:szCs w:val="24"/>
        </w:rPr>
      </w:pPr>
      <w:r>
        <w:rPr>
          <w:b/>
          <w:bCs/>
          <w:color w:val="auto"/>
          <w:szCs w:val="24"/>
        </w:rPr>
        <w:t>5</w:t>
      </w:r>
      <w:r w:rsidR="009635DB" w:rsidRPr="00DB13D0">
        <w:rPr>
          <w:b/>
          <w:bCs/>
          <w:color w:val="auto"/>
          <w:szCs w:val="24"/>
        </w:rPr>
        <w:t>)</w:t>
      </w:r>
      <w:r w:rsidR="009635DB">
        <w:rPr>
          <w:color w:val="auto"/>
          <w:szCs w:val="24"/>
        </w:rPr>
        <w:t xml:space="preserve"> </w:t>
      </w:r>
      <w:r w:rsidR="009635DB" w:rsidRPr="00CB7CBF">
        <w:rPr>
          <w:color w:val="auto"/>
          <w:szCs w:val="24"/>
        </w:rPr>
        <w:t>paragrahv</w:t>
      </w:r>
      <w:r w:rsidR="009635DB">
        <w:rPr>
          <w:color w:val="auto"/>
          <w:szCs w:val="24"/>
        </w:rPr>
        <w:t>i</w:t>
      </w:r>
      <w:r w:rsidR="009635DB" w:rsidRPr="00CB7CBF">
        <w:rPr>
          <w:color w:val="auto"/>
          <w:szCs w:val="24"/>
        </w:rPr>
        <w:t xml:space="preserve"> </w:t>
      </w:r>
      <w:r w:rsidR="009635DB">
        <w:rPr>
          <w:color w:val="auto"/>
          <w:szCs w:val="24"/>
        </w:rPr>
        <w:t>8 lõiked 2</w:t>
      </w:r>
      <w:r w:rsidR="005E0D72" w:rsidRPr="005E0D72">
        <w:rPr>
          <w:color w:val="auto"/>
          <w:szCs w:val="24"/>
        </w:rPr>
        <w:t>–</w:t>
      </w:r>
      <w:r w:rsidR="009635DB">
        <w:rPr>
          <w:color w:val="auto"/>
          <w:szCs w:val="24"/>
        </w:rPr>
        <w:t xml:space="preserve">5 </w:t>
      </w:r>
      <w:r w:rsidR="009635DB" w:rsidRPr="00CB7CBF">
        <w:rPr>
          <w:color w:val="auto"/>
          <w:szCs w:val="24"/>
        </w:rPr>
        <w:t>tunnistatakse kehtetuks</w:t>
      </w:r>
      <w:r w:rsidR="009635DB">
        <w:rPr>
          <w:color w:val="auto"/>
          <w:szCs w:val="24"/>
        </w:rPr>
        <w:t>;</w:t>
      </w:r>
    </w:p>
    <w:p w14:paraId="2B5D17CC" w14:textId="77777777" w:rsidR="005C5456" w:rsidDel="00E5104C" w:rsidRDefault="005C5456" w:rsidP="00533AC9">
      <w:pPr>
        <w:spacing w:after="0" w:line="240" w:lineRule="auto"/>
        <w:ind w:left="0" w:right="51" w:firstLine="0"/>
        <w:rPr>
          <w:del w:id="44" w:author="Moonika Kuusk - JUSTDIGI" w:date="2024-12-27T10:57:00Z" w16du:dateUtc="2024-12-27T08:57:00Z"/>
          <w:color w:val="auto"/>
          <w:szCs w:val="24"/>
        </w:rPr>
      </w:pPr>
    </w:p>
    <w:p w14:paraId="4B66E152" w14:textId="77777777" w:rsidR="00885613" w:rsidDel="00E5104C" w:rsidRDefault="00885613" w:rsidP="00533AC9">
      <w:pPr>
        <w:spacing w:after="0" w:line="240" w:lineRule="auto"/>
        <w:ind w:left="0" w:right="51" w:firstLine="0"/>
        <w:rPr>
          <w:del w:id="45" w:author="Moonika Kuusk - JUSTDIGI" w:date="2024-12-27T10:57:00Z" w16du:dateUtc="2024-12-27T08:57:00Z"/>
          <w:color w:val="auto"/>
          <w:szCs w:val="24"/>
        </w:rPr>
      </w:pPr>
    </w:p>
    <w:p w14:paraId="375EF204" w14:textId="77777777" w:rsidR="00885613" w:rsidDel="00E5104C" w:rsidRDefault="00885613" w:rsidP="00533AC9">
      <w:pPr>
        <w:spacing w:after="0" w:line="240" w:lineRule="auto"/>
        <w:ind w:left="0" w:right="51" w:firstLine="0"/>
        <w:rPr>
          <w:del w:id="46" w:author="Moonika Kuusk - JUSTDIGI" w:date="2024-12-27T10:57:00Z" w16du:dateUtc="2024-12-27T08:57:00Z"/>
          <w:color w:val="auto"/>
          <w:szCs w:val="24"/>
        </w:rPr>
      </w:pPr>
    </w:p>
    <w:p w14:paraId="0B85777A" w14:textId="77777777" w:rsidR="00885613" w:rsidRDefault="00885613" w:rsidP="00533AC9">
      <w:pPr>
        <w:spacing w:after="0" w:line="240" w:lineRule="auto"/>
        <w:ind w:left="0" w:right="51" w:firstLine="0"/>
        <w:rPr>
          <w:color w:val="auto"/>
          <w:szCs w:val="24"/>
        </w:rPr>
      </w:pPr>
    </w:p>
    <w:p w14:paraId="1A62DDB1" w14:textId="0FAFBED7" w:rsidR="005C5456" w:rsidRDefault="00874A49" w:rsidP="00533AC9">
      <w:pPr>
        <w:spacing w:after="0" w:line="240" w:lineRule="auto"/>
        <w:ind w:left="0" w:right="51" w:firstLine="0"/>
        <w:rPr>
          <w:color w:val="auto"/>
          <w:szCs w:val="24"/>
        </w:rPr>
      </w:pPr>
      <w:r>
        <w:rPr>
          <w:b/>
          <w:bCs/>
          <w:color w:val="auto"/>
          <w:szCs w:val="24"/>
        </w:rPr>
        <w:t>6</w:t>
      </w:r>
      <w:r w:rsidR="005C5456" w:rsidRPr="00F809CC">
        <w:rPr>
          <w:b/>
          <w:bCs/>
          <w:color w:val="auto"/>
          <w:szCs w:val="24"/>
        </w:rPr>
        <w:t>)</w:t>
      </w:r>
      <w:r w:rsidR="005C5456">
        <w:rPr>
          <w:color w:val="auto"/>
          <w:szCs w:val="24"/>
        </w:rPr>
        <w:t xml:space="preserve"> seadust täiendatakse </w:t>
      </w:r>
      <w:r w:rsidR="008B0BB7" w:rsidRPr="00B80318">
        <w:rPr>
          <w:bCs/>
          <w:color w:val="auto"/>
          <w:szCs w:val="24"/>
        </w:rPr>
        <w:t>§</w:t>
      </w:r>
      <w:r w:rsidR="008B0BB7">
        <w:rPr>
          <w:color w:val="auto"/>
          <w:szCs w:val="24"/>
        </w:rPr>
        <w:t>-</w:t>
      </w:r>
      <w:r w:rsidR="005C5456">
        <w:rPr>
          <w:color w:val="auto"/>
          <w:szCs w:val="24"/>
        </w:rPr>
        <w:t>ga 8</w:t>
      </w:r>
      <w:r w:rsidR="005C5456" w:rsidRPr="00F809CC">
        <w:rPr>
          <w:color w:val="auto"/>
          <w:szCs w:val="24"/>
          <w:vertAlign w:val="superscript"/>
        </w:rPr>
        <w:t>1</w:t>
      </w:r>
      <w:r w:rsidR="005C5456">
        <w:rPr>
          <w:color w:val="auto"/>
          <w:szCs w:val="24"/>
        </w:rPr>
        <w:t xml:space="preserve"> järgmises sõnastuses:</w:t>
      </w:r>
    </w:p>
    <w:p w14:paraId="49AB81B5" w14:textId="3D3364FF" w:rsidR="00F3227B" w:rsidRPr="00764DA3" w:rsidRDefault="00F3227B" w:rsidP="00533AC9">
      <w:pPr>
        <w:spacing w:after="0" w:line="240" w:lineRule="auto"/>
        <w:ind w:left="0" w:right="51" w:firstLine="0"/>
        <w:rPr>
          <w:b/>
          <w:color w:val="auto"/>
          <w:szCs w:val="24"/>
        </w:rPr>
      </w:pPr>
      <w:r w:rsidRPr="00D535AF">
        <w:rPr>
          <w:b/>
          <w:color w:val="auto"/>
          <w:szCs w:val="24"/>
        </w:rPr>
        <w:t>„§ 8</w:t>
      </w:r>
      <w:r w:rsidRPr="00D535AF">
        <w:rPr>
          <w:b/>
          <w:color w:val="auto"/>
          <w:szCs w:val="24"/>
          <w:vertAlign w:val="superscript"/>
        </w:rPr>
        <w:t>1</w:t>
      </w:r>
      <w:del w:id="47" w:author="Moonika Kuusk - JUSTDIGI" w:date="2024-12-27T10:57:00Z" w16du:dateUtc="2024-12-27T08:57:00Z">
        <w:r w:rsidRPr="00D535AF" w:rsidDel="000E4EED">
          <w:rPr>
            <w:b/>
            <w:color w:val="auto"/>
            <w:szCs w:val="24"/>
          </w:rPr>
          <w:delText xml:space="preserve"> </w:delText>
        </w:r>
      </w:del>
      <w:ins w:id="48" w:author="Moonika Kuusk - JUSTDIGI" w:date="2024-12-27T10:57:00Z" w16du:dateUtc="2024-12-27T08:57:00Z">
        <w:r w:rsidR="000E4EED" w:rsidRPr="00D535AF">
          <w:rPr>
            <w:b/>
            <w:color w:val="auto"/>
            <w:szCs w:val="24"/>
          </w:rPr>
          <w:t>.</w:t>
        </w:r>
        <w:r w:rsidR="000E4EED">
          <w:rPr>
            <w:b/>
            <w:color w:val="auto"/>
            <w:szCs w:val="24"/>
          </w:rPr>
          <w:t xml:space="preserve"> </w:t>
        </w:r>
      </w:ins>
      <w:commentRangeStart w:id="49"/>
      <w:r w:rsidRPr="00764DA3">
        <w:rPr>
          <w:b/>
          <w:color w:val="auto"/>
          <w:szCs w:val="24"/>
        </w:rPr>
        <w:t>Hüvitus</w:t>
      </w:r>
      <w:r w:rsidR="00AD17C6">
        <w:rPr>
          <w:b/>
          <w:color w:val="auto"/>
          <w:szCs w:val="24"/>
        </w:rPr>
        <w:t>- ja leevendus</w:t>
      </w:r>
      <w:ins w:id="50" w:author="Mari Koik - JUSTDIGI" w:date="2025-01-20T12:32:00Z" w16du:dateUtc="2025-01-20T10:32:00Z">
        <w:r w:rsidR="006A4408">
          <w:rPr>
            <w:b/>
            <w:color w:val="auto"/>
            <w:szCs w:val="24"/>
          </w:rPr>
          <w:t xml:space="preserve">meetmete </w:t>
        </w:r>
      </w:ins>
      <w:r w:rsidR="00BF45B6" w:rsidRPr="00764DA3">
        <w:rPr>
          <w:b/>
          <w:color w:val="auto"/>
          <w:szCs w:val="24"/>
        </w:rPr>
        <w:t>ala</w:t>
      </w:r>
      <w:ins w:id="51" w:author="Mari Koik - JUSTDIGI" w:date="2025-01-20T12:32:00Z" w16du:dateUtc="2025-01-20T10:32:00Z">
        <w:r w:rsidR="006A4408">
          <w:rPr>
            <w:b/>
            <w:color w:val="auto"/>
            <w:szCs w:val="24"/>
          </w:rPr>
          <w:t>d</w:t>
        </w:r>
      </w:ins>
      <w:commentRangeEnd w:id="49"/>
      <w:ins w:id="52" w:author="Mari Koik - JUSTDIGI" w:date="2025-01-20T12:38:00Z" w16du:dateUtc="2025-01-20T10:38:00Z">
        <w:r w:rsidR="00BE312C">
          <w:rPr>
            <w:rStyle w:val="Kommentaariviide"/>
          </w:rPr>
          <w:commentReference w:id="49"/>
        </w:r>
      </w:ins>
    </w:p>
    <w:p w14:paraId="539BEB0C" w14:textId="645203CD" w:rsidR="00F3227B" w:rsidRPr="00E12B84" w:rsidRDefault="00F3227B" w:rsidP="00533AC9">
      <w:pPr>
        <w:spacing w:after="0" w:line="240" w:lineRule="auto"/>
        <w:ind w:left="0" w:right="51" w:firstLine="0"/>
        <w:rPr>
          <w:rStyle w:val="ui-provider"/>
        </w:rPr>
      </w:pPr>
    </w:p>
    <w:p w14:paraId="7F10F894" w14:textId="04D091F0" w:rsidR="00A244D9" w:rsidRDefault="00C26816" w:rsidP="00C26816">
      <w:pPr>
        <w:spacing w:after="0" w:line="259" w:lineRule="auto"/>
        <w:ind w:left="0" w:firstLine="0"/>
        <w:rPr>
          <w:ins w:id="53" w:author="Moonika Kuusk - JUSTDIGI" w:date="2024-12-27T11:00:00Z" w16du:dateUtc="2024-12-27T09:00:00Z"/>
          <w:rStyle w:val="ui-provider"/>
        </w:rPr>
      </w:pPr>
      <w:r>
        <w:rPr>
          <w:rStyle w:val="ui-provider"/>
        </w:rPr>
        <w:t xml:space="preserve">(1) </w:t>
      </w:r>
      <w:r w:rsidR="004C6D78" w:rsidRPr="00C26816">
        <w:rPr>
          <w:rStyle w:val="ui-provider"/>
        </w:rPr>
        <w:t xml:space="preserve">Kui seaduses sätestatud või muul riigile vajalikul </w:t>
      </w:r>
      <w:commentRangeStart w:id="54"/>
      <w:del w:id="55" w:author="Mari Koik - JUSTDIGI" w:date="2025-01-16T10:38:00Z" w16du:dateUtc="2025-01-16T08:38:00Z">
        <w:r w:rsidR="004C6D78" w:rsidRPr="00C26816" w:rsidDel="00E57C70">
          <w:rPr>
            <w:rStyle w:val="ui-provider"/>
          </w:rPr>
          <w:delText xml:space="preserve">juhul </w:delText>
        </w:r>
      </w:del>
      <w:ins w:id="56" w:author="Mari Koik - JUSTDIGI" w:date="2025-01-16T10:38:00Z" w16du:dateUtc="2025-01-16T08:38:00Z">
        <w:r w:rsidR="00E57C70">
          <w:rPr>
            <w:rStyle w:val="ui-provider"/>
          </w:rPr>
          <w:t>põhjusel</w:t>
        </w:r>
        <w:r w:rsidR="00E57C70" w:rsidRPr="00C26816">
          <w:rPr>
            <w:rStyle w:val="ui-provider"/>
          </w:rPr>
          <w:t xml:space="preserve"> </w:t>
        </w:r>
      </w:ins>
      <w:ins w:id="57" w:author="Mari Koik - JUSTDIGI" w:date="2025-01-16T10:37:00Z" w16du:dateUtc="2025-01-16T08:37:00Z">
        <w:r w:rsidR="001703A9" w:rsidRPr="00C26816">
          <w:rPr>
            <w:rStyle w:val="ui-provider"/>
          </w:rPr>
          <w:t xml:space="preserve">uue </w:t>
        </w:r>
        <w:commentRangeStart w:id="58"/>
        <w:r w:rsidR="001703A9" w:rsidRPr="00C26816">
          <w:rPr>
            <w:rStyle w:val="ui-provider"/>
          </w:rPr>
          <w:t>piiranguala</w:t>
        </w:r>
      </w:ins>
      <w:commentRangeEnd w:id="58"/>
      <w:ins w:id="59" w:author="Mari Koik - JUSTDIGI" w:date="2025-01-16T10:44:00Z" w16du:dateUtc="2025-01-16T08:44:00Z">
        <w:r w:rsidR="008B2D19">
          <w:rPr>
            <w:rStyle w:val="Kommentaariviide"/>
          </w:rPr>
          <w:commentReference w:id="58"/>
        </w:r>
      </w:ins>
      <w:ins w:id="60" w:author="Mari Koik - JUSTDIGI" w:date="2025-01-16T10:37:00Z" w16du:dateUtc="2025-01-16T08:37:00Z">
        <w:r w:rsidR="001703A9" w:rsidRPr="00C26816">
          <w:rPr>
            <w:rStyle w:val="ui-provider"/>
          </w:rPr>
          <w:t xml:space="preserve"> määramise</w:t>
        </w:r>
      </w:ins>
      <w:ins w:id="61" w:author="Mari Koik - JUSTDIGI" w:date="2025-01-16T10:39:00Z" w16du:dateUtc="2025-01-16T08:39:00Z">
        <w:r w:rsidR="00D7410E">
          <w:rPr>
            <w:rStyle w:val="ui-provider"/>
          </w:rPr>
          <w:t xml:space="preserve"> tõttu</w:t>
        </w:r>
      </w:ins>
      <w:ins w:id="62" w:author="Mari Koik - JUSTDIGI" w:date="2025-01-16T10:37:00Z" w16du:dateUtc="2025-01-16T08:37:00Z">
        <w:r w:rsidR="001703A9" w:rsidRPr="00C26816">
          <w:rPr>
            <w:rStyle w:val="ui-provider"/>
          </w:rPr>
          <w:t xml:space="preserve"> </w:t>
        </w:r>
      </w:ins>
      <w:r w:rsidR="004C6D78" w:rsidRPr="00C26816">
        <w:rPr>
          <w:rStyle w:val="ui-provider"/>
        </w:rPr>
        <w:t>on vaja liiki või elupaika kahjustava tegevuse mõju hüvitada või leevendada</w:t>
      </w:r>
      <w:del w:id="63" w:author="Mari Koik - JUSTDIGI" w:date="2025-01-16T10:37:00Z" w16du:dateUtc="2025-01-16T08:37:00Z">
        <w:r w:rsidR="004C6D78" w:rsidRPr="00C26816" w:rsidDel="001703A9">
          <w:rPr>
            <w:rStyle w:val="ui-provider"/>
          </w:rPr>
          <w:delText xml:space="preserve"> uute piirangutega alade määramiseks</w:delText>
        </w:r>
      </w:del>
      <w:commentRangeEnd w:id="54"/>
      <w:r w:rsidR="00337077">
        <w:rPr>
          <w:rStyle w:val="Kommentaariviide"/>
        </w:rPr>
        <w:commentReference w:id="54"/>
      </w:r>
      <w:r w:rsidR="004C6D78" w:rsidRPr="00C26816">
        <w:rPr>
          <w:rStyle w:val="ui-provider"/>
        </w:rPr>
        <w:t>, määra</w:t>
      </w:r>
      <w:del w:id="64" w:author="Mari Koik - JUSTDIGI" w:date="2025-01-16T10:29:00Z" w16du:dateUtc="2025-01-16T08:29:00Z">
        <w:r w:rsidR="004C6D78" w:rsidRPr="00C26816" w:rsidDel="00A50AF1">
          <w:rPr>
            <w:rStyle w:val="ui-provider"/>
          </w:rPr>
          <w:delText>tle</w:delText>
        </w:r>
      </w:del>
      <w:r w:rsidR="004C6D78" w:rsidRPr="00C26816">
        <w:rPr>
          <w:rStyle w:val="ui-provider"/>
        </w:rPr>
        <w:t>b piisavad hüvitus- või leevendus</w:t>
      </w:r>
      <w:ins w:id="65" w:author="Mari Koik - JUSTDIGI" w:date="2025-01-20T12:31:00Z" w16du:dateUtc="2025-01-20T10:31:00Z">
        <w:r w:rsidR="006A4408">
          <w:rPr>
            <w:rStyle w:val="ui-provider"/>
          </w:rPr>
          <w:t>meetmete</w:t>
        </w:r>
      </w:ins>
      <w:ins w:id="66" w:author="Mari Koik - JUSTDIGI" w:date="2025-01-20T12:32:00Z" w16du:dateUtc="2025-01-20T10:32:00Z">
        <w:r w:rsidR="006A4408">
          <w:rPr>
            <w:rStyle w:val="ui-provider"/>
          </w:rPr>
          <w:t xml:space="preserve"> </w:t>
        </w:r>
      </w:ins>
      <w:r w:rsidR="004C6D78" w:rsidRPr="00C26816">
        <w:rPr>
          <w:rStyle w:val="ui-provider"/>
        </w:rPr>
        <w:t>alad ja kirjeldab seal rakendatava</w:t>
      </w:r>
      <w:ins w:id="67" w:author="Mari Koik - JUSTDIGI" w:date="2025-01-16T10:41:00Z" w16du:dateUtc="2025-01-16T08:41:00Z">
        <w:r w:rsidR="009133D5">
          <w:rPr>
            <w:rStyle w:val="ui-provider"/>
          </w:rPr>
          <w:t>i</w:t>
        </w:r>
      </w:ins>
      <w:r w:rsidR="004C6D78" w:rsidRPr="00C26816">
        <w:rPr>
          <w:rStyle w:val="ui-provider"/>
        </w:rPr>
        <w:t>d meetme</w:t>
      </w:r>
      <w:ins w:id="68" w:author="Mari Koik - JUSTDIGI" w:date="2025-01-16T10:41:00Z" w16du:dateUtc="2025-01-16T08:41:00Z">
        <w:r w:rsidR="009133D5">
          <w:rPr>
            <w:rStyle w:val="ui-provider"/>
          </w:rPr>
          <w:t>i</w:t>
        </w:r>
      </w:ins>
      <w:r w:rsidR="004C6D78" w:rsidRPr="00C26816">
        <w:rPr>
          <w:rStyle w:val="ui-provider"/>
        </w:rPr>
        <w:t xml:space="preserve">d koos </w:t>
      </w:r>
      <w:r w:rsidR="004C6D78" w:rsidRPr="008246B3">
        <w:rPr>
          <w:rStyle w:val="ui-provider"/>
        </w:rPr>
        <w:t>ala</w:t>
      </w:r>
      <w:r w:rsidR="004C6D78" w:rsidRPr="00C26816">
        <w:rPr>
          <w:rStyle w:val="ui-provider"/>
        </w:rPr>
        <w:t xml:space="preserve"> eesmärgi, põhjenduse ja piiridega:</w:t>
      </w:r>
    </w:p>
    <w:p w14:paraId="38580F4A" w14:textId="146BDA8B" w:rsidR="00C26816" w:rsidRDefault="002C0E18" w:rsidP="00C26816">
      <w:pPr>
        <w:spacing w:after="0" w:line="259" w:lineRule="auto"/>
        <w:ind w:left="0" w:firstLine="0"/>
        <w:rPr>
          <w:rStyle w:val="ui-provider"/>
        </w:rPr>
      </w:pPr>
      <w:r w:rsidRPr="00C26816">
        <w:rPr>
          <w:rStyle w:val="ui-provider"/>
        </w:rPr>
        <w:t xml:space="preserve">1) </w:t>
      </w:r>
      <w:ins w:id="69" w:author="Moonika Kuusk - JUSTDIGI" w:date="2024-12-27T11:01:00Z" w16du:dateUtc="2024-12-27T09:01:00Z">
        <w:r w:rsidR="00ED47AD">
          <w:rPr>
            <w:rStyle w:val="ui-provider"/>
          </w:rPr>
          <w:t>K</w:t>
        </w:r>
      </w:ins>
      <w:del w:id="70" w:author="Moonika Kuusk - JUSTDIGI" w:date="2024-12-27T11:01:00Z" w16du:dateUtc="2024-12-27T09:01:00Z">
        <w:r w:rsidR="004C6D78" w:rsidRPr="00C26816" w:rsidDel="00ED47AD">
          <w:rPr>
            <w:rStyle w:val="ui-provider"/>
          </w:rPr>
          <w:delText>k</w:delText>
        </w:r>
      </w:del>
      <w:r w:rsidR="004C6D78" w:rsidRPr="00C26816">
        <w:rPr>
          <w:rStyle w:val="ui-provider"/>
        </w:rPr>
        <w:t>eskkonnaamet</w:t>
      </w:r>
      <w:ins w:id="71" w:author="Moonika Kuusk - JUSTDIGI" w:date="2024-12-27T11:02:00Z" w16du:dateUtc="2024-12-27T09:02:00Z">
        <w:del w:id="72" w:author="Mari Koik - JUSTDIGI" w:date="2025-01-16T10:41:00Z" w16du:dateUtc="2025-01-16T08:41:00Z">
          <w:r w:rsidR="00FB4448" w:rsidDel="009133D5">
            <w:rPr>
              <w:rStyle w:val="ui-provider"/>
            </w:rPr>
            <w:delText>,</w:delText>
          </w:r>
        </w:del>
      </w:ins>
      <w:r w:rsidR="004C6D78" w:rsidRPr="00C26816">
        <w:rPr>
          <w:rStyle w:val="ui-provider"/>
        </w:rPr>
        <w:t xml:space="preserve"> juhul</w:t>
      </w:r>
      <w:ins w:id="73" w:author="Mari Koik - JUSTDIGI" w:date="2025-01-16T10:41:00Z" w16du:dateUtc="2025-01-16T08:41:00Z">
        <w:r w:rsidR="009133D5">
          <w:rPr>
            <w:rStyle w:val="ui-provider"/>
          </w:rPr>
          <w:t>,</w:t>
        </w:r>
      </w:ins>
      <w:r w:rsidR="004C6D78" w:rsidRPr="00C26816">
        <w:rPr>
          <w:rStyle w:val="ui-provider"/>
        </w:rPr>
        <w:t xml:space="preserve"> kui kahjustatakse kaitseala, hoiuala, püsielupaika või kaitstavat looduse üksikobjekti;</w:t>
      </w:r>
    </w:p>
    <w:p w14:paraId="31264511" w14:textId="3D1D1178" w:rsidR="004C6D78" w:rsidRPr="00C26816" w:rsidRDefault="002C0E18" w:rsidP="00C26816">
      <w:pPr>
        <w:spacing w:after="0" w:line="259" w:lineRule="auto"/>
        <w:ind w:left="0" w:firstLine="0"/>
        <w:rPr>
          <w:rStyle w:val="ui-provider"/>
        </w:rPr>
      </w:pPr>
      <w:r w:rsidRPr="00C26816">
        <w:rPr>
          <w:rStyle w:val="ui-provider"/>
        </w:rPr>
        <w:t xml:space="preserve">2) </w:t>
      </w:r>
      <w:r w:rsidR="004C6D78" w:rsidRPr="00C26816">
        <w:rPr>
          <w:rStyle w:val="ui-provider"/>
        </w:rPr>
        <w:t>planeeringu koosta</w:t>
      </w:r>
      <w:r w:rsidR="00F859D0" w:rsidRPr="00C26816">
        <w:rPr>
          <w:rStyle w:val="ui-provider"/>
        </w:rPr>
        <w:t>mise korraldaja</w:t>
      </w:r>
      <w:r w:rsidR="004C6D78" w:rsidRPr="00C26816">
        <w:rPr>
          <w:rStyle w:val="ui-provider"/>
        </w:rPr>
        <w:t xml:space="preserve"> või tegevuseks vajaliku loa taotleja</w:t>
      </w:r>
      <w:ins w:id="74" w:author="Moonika Kuusk - JUSTDIGI" w:date="2024-12-27T11:02:00Z" w16du:dateUtc="2024-12-27T09:02:00Z">
        <w:r w:rsidR="00E46505">
          <w:rPr>
            <w:rStyle w:val="ui-provider"/>
          </w:rPr>
          <w:t>,</w:t>
        </w:r>
      </w:ins>
      <w:r w:rsidR="004C6D78" w:rsidRPr="00C26816">
        <w:rPr>
          <w:rStyle w:val="ui-provider"/>
        </w:rPr>
        <w:t xml:space="preserve"> välja arvatud käesoleva lõike punktis 1 nimetatud juhul.</w:t>
      </w:r>
    </w:p>
    <w:p w14:paraId="4C8C59C3" w14:textId="77777777" w:rsidR="004C6D78" w:rsidRPr="00C26816" w:rsidRDefault="004C6D78" w:rsidP="00533AC9">
      <w:pPr>
        <w:spacing w:after="0" w:line="240" w:lineRule="auto"/>
        <w:ind w:left="0" w:right="51" w:firstLine="0"/>
        <w:rPr>
          <w:rStyle w:val="ui-provider"/>
        </w:rPr>
      </w:pPr>
    </w:p>
    <w:p w14:paraId="25DDF926" w14:textId="070C5A85" w:rsidR="00FA0F36" w:rsidRDefault="00F3227B" w:rsidP="00533AC9">
      <w:pPr>
        <w:spacing w:after="0" w:line="240" w:lineRule="auto"/>
        <w:ind w:left="0" w:right="51" w:firstLine="0"/>
        <w:rPr>
          <w:rStyle w:val="ui-provider"/>
          <w:szCs w:val="24"/>
        </w:rPr>
      </w:pPr>
      <w:r w:rsidRPr="00425128">
        <w:rPr>
          <w:bCs/>
          <w:color w:val="auto"/>
          <w:szCs w:val="24"/>
        </w:rPr>
        <w:t>(</w:t>
      </w:r>
      <w:r w:rsidR="004C6D78">
        <w:rPr>
          <w:bCs/>
          <w:color w:val="auto"/>
          <w:szCs w:val="24"/>
        </w:rPr>
        <w:t>2</w:t>
      </w:r>
      <w:r w:rsidRPr="00425128">
        <w:rPr>
          <w:bCs/>
          <w:color w:val="auto"/>
          <w:szCs w:val="24"/>
        </w:rPr>
        <w:t xml:space="preserve">) </w:t>
      </w:r>
      <w:r w:rsidR="00FA0F36" w:rsidRPr="00425128">
        <w:rPr>
          <w:rStyle w:val="ui-provider"/>
          <w:szCs w:val="24"/>
        </w:rPr>
        <w:t>Hüvitus</w:t>
      </w:r>
      <w:ins w:id="75" w:author="Mari Koik - JUSTDIGI" w:date="2025-01-20T12:32:00Z" w16du:dateUtc="2025-01-20T10:32:00Z">
        <w:r w:rsidR="006A4408">
          <w:rPr>
            <w:rStyle w:val="ui-provider"/>
            <w:szCs w:val="24"/>
          </w:rPr>
          <w:t xml:space="preserve">meetmete </w:t>
        </w:r>
      </w:ins>
      <w:r w:rsidR="00E40438">
        <w:rPr>
          <w:rStyle w:val="ui-provider"/>
          <w:szCs w:val="24"/>
        </w:rPr>
        <w:t>ala</w:t>
      </w:r>
      <w:r w:rsidR="00425128" w:rsidRPr="00425128">
        <w:rPr>
          <w:rStyle w:val="ui-provider"/>
          <w:szCs w:val="24"/>
        </w:rPr>
        <w:t xml:space="preserve"> </w:t>
      </w:r>
      <w:r w:rsidR="00FA0F36" w:rsidRPr="00425128">
        <w:rPr>
          <w:rStyle w:val="ui-provider"/>
          <w:szCs w:val="24"/>
        </w:rPr>
        <w:t xml:space="preserve">käesoleva seaduse tähenduses </w:t>
      </w:r>
      <w:r w:rsidR="00F45BF6" w:rsidRPr="00425128">
        <w:rPr>
          <w:rStyle w:val="ui-provider"/>
          <w:szCs w:val="24"/>
        </w:rPr>
        <w:t xml:space="preserve">on ala, kus rakendatakse </w:t>
      </w:r>
      <w:r w:rsidR="00425128" w:rsidRPr="00425128">
        <w:rPr>
          <w:rStyle w:val="ui-provider"/>
          <w:szCs w:val="24"/>
        </w:rPr>
        <w:t xml:space="preserve">meetmeid </w:t>
      </w:r>
      <w:r w:rsidR="00F45BF6" w:rsidRPr="00425128">
        <w:rPr>
          <w:rStyle w:val="ui-provider"/>
          <w:szCs w:val="24"/>
        </w:rPr>
        <w:t>liigile või elupaigale</w:t>
      </w:r>
      <w:r w:rsidR="00FA0F36" w:rsidRPr="00425128">
        <w:rPr>
          <w:rStyle w:val="ui-provider"/>
          <w:szCs w:val="24"/>
        </w:rPr>
        <w:t xml:space="preserve"> tekitatava kahju </w:t>
      </w:r>
      <w:del w:id="76" w:author="Mari Koik - JUSTDIGI" w:date="2025-01-16T10:43:00Z" w16du:dateUtc="2025-01-16T08:43:00Z">
        <w:r w:rsidR="00FA0F36" w:rsidRPr="00425128" w:rsidDel="000D249F">
          <w:rPr>
            <w:rStyle w:val="ui-provider"/>
            <w:szCs w:val="24"/>
          </w:rPr>
          <w:delText>kompenseerimiseks</w:delText>
        </w:r>
      </w:del>
      <w:ins w:id="77" w:author="Mari Koik - JUSTDIGI" w:date="2025-01-16T10:43:00Z" w16du:dateUtc="2025-01-16T08:43:00Z">
        <w:r w:rsidR="000D249F">
          <w:rPr>
            <w:rStyle w:val="ui-provider"/>
            <w:szCs w:val="24"/>
          </w:rPr>
          <w:t>hüvita</w:t>
        </w:r>
        <w:r w:rsidR="000D249F" w:rsidRPr="00425128">
          <w:rPr>
            <w:rStyle w:val="ui-provider"/>
            <w:szCs w:val="24"/>
          </w:rPr>
          <w:t>miseks</w:t>
        </w:r>
      </w:ins>
      <w:r w:rsidR="00425128" w:rsidRPr="00425128">
        <w:rPr>
          <w:rStyle w:val="ui-provider"/>
          <w:szCs w:val="24"/>
        </w:rPr>
        <w:t>.</w:t>
      </w:r>
    </w:p>
    <w:p w14:paraId="133D086A" w14:textId="77777777" w:rsidR="00E40438" w:rsidRDefault="00E40438" w:rsidP="00533AC9">
      <w:pPr>
        <w:spacing w:after="0" w:line="240" w:lineRule="auto"/>
        <w:ind w:left="0" w:right="51" w:firstLine="0"/>
        <w:rPr>
          <w:rStyle w:val="ui-provider"/>
          <w:szCs w:val="24"/>
        </w:rPr>
      </w:pPr>
    </w:p>
    <w:p w14:paraId="0E75DF8A" w14:textId="19AE539C" w:rsidR="002C0E18" w:rsidRPr="00C26816" w:rsidRDefault="00E40438" w:rsidP="00533AC9">
      <w:pPr>
        <w:spacing w:after="0" w:line="240" w:lineRule="auto"/>
        <w:ind w:left="0" w:right="51" w:firstLine="0"/>
        <w:rPr>
          <w:szCs w:val="24"/>
        </w:rPr>
      </w:pPr>
      <w:r>
        <w:rPr>
          <w:rStyle w:val="ui-provider"/>
          <w:szCs w:val="24"/>
        </w:rPr>
        <w:t>(</w:t>
      </w:r>
      <w:r w:rsidR="004C6D78">
        <w:rPr>
          <w:rStyle w:val="ui-provider"/>
          <w:szCs w:val="24"/>
        </w:rPr>
        <w:t>3</w:t>
      </w:r>
      <w:r>
        <w:rPr>
          <w:rStyle w:val="ui-provider"/>
          <w:szCs w:val="24"/>
        </w:rPr>
        <w:t xml:space="preserve">) </w:t>
      </w:r>
      <w:r>
        <w:rPr>
          <w:szCs w:val="24"/>
        </w:rPr>
        <w:t>L</w:t>
      </w:r>
      <w:r w:rsidRPr="00E40438">
        <w:rPr>
          <w:szCs w:val="24"/>
        </w:rPr>
        <w:t>eevendus</w:t>
      </w:r>
      <w:ins w:id="78" w:author="Mari Koik - JUSTDIGI" w:date="2025-01-20T12:32:00Z" w16du:dateUtc="2025-01-20T10:32:00Z">
        <w:r w:rsidR="006A4408">
          <w:rPr>
            <w:szCs w:val="24"/>
          </w:rPr>
          <w:t xml:space="preserve">meetmete </w:t>
        </w:r>
      </w:ins>
      <w:r w:rsidRPr="00E40438">
        <w:rPr>
          <w:szCs w:val="24"/>
        </w:rPr>
        <w:t>ala käesoleva seaduse tähenduses on ala, kus rakendatakse meetmeid liigile või elupaigale tekitatava kahju</w:t>
      </w:r>
      <w:r w:rsidR="00410712">
        <w:rPr>
          <w:szCs w:val="24"/>
        </w:rPr>
        <w:t xml:space="preserve"> </w:t>
      </w:r>
      <w:commentRangeStart w:id="79"/>
      <w:del w:id="80" w:author="Mari Koik - JUSTDIGI" w:date="2025-01-16T10:44:00Z" w16du:dateUtc="2025-01-16T08:44:00Z">
        <w:r w:rsidR="00410712" w:rsidDel="008B2D19">
          <w:rPr>
            <w:szCs w:val="24"/>
          </w:rPr>
          <w:delText>ennetamiseks,</w:delText>
        </w:r>
        <w:r w:rsidRPr="00E40438" w:rsidDel="008B2D19">
          <w:rPr>
            <w:szCs w:val="24"/>
          </w:rPr>
          <w:delText xml:space="preserve"> </w:delText>
        </w:r>
      </w:del>
      <w:r w:rsidR="00462311">
        <w:rPr>
          <w:szCs w:val="24"/>
        </w:rPr>
        <w:t>vältimiseks</w:t>
      </w:r>
      <w:r w:rsidR="00410712">
        <w:rPr>
          <w:szCs w:val="24"/>
        </w:rPr>
        <w:t xml:space="preserve"> </w:t>
      </w:r>
      <w:commentRangeEnd w:id="79"/>
      <w:r w:rsidR="008B2D19">
        <w:rPr>
          <w:rStyle w:val="Kommentaariviide"/>
        </w:rPr>
        <w:commentReference w:id="79"/>
      </w:r>
      <w:r w:rsidR="00410712">
        <w:rPr>
          <w:szCs w:val="24"/>
        </w:rPr>
        <w:t>või vähendamiseks</w:t>
      </w:r>
      <w:r w:rsidRPr="00E40438">
        <w:rPr>
          <w:szCs w:val="24"/>
        </w:rPr>
        <w:t>.</w:t>
      </w:r>
    </w:p>
    <w:p w14:paraId="360C203A" w14:textId="178F3713" w:rsidR="00FA0F36" w:rsidRPr="00425128" w:rsidRDefault="00FA0F36" w:rsidP="00533AC9">
      <w:pPr>
        <w:spacing w:after="0" w:line="240" w:lineRule="auto"/>
        <w:ind w:left="0" w:right="51" w:firstLine="0"/>
        <w:rPr>
          <w:bCs/>
          <w:color w:val="auto"/>
          <w:szCs w:val="24"/>
        </w:rPr>
      </w:pPr>
    </w:p>
    <w:p w14:paraId="3E2FCCC8" w14:textId="5D7E4964" w:rsidR="004C6D78" w:rsidRDefault="00F3227B" w:rsidP="00533AC9">
      <w:pPr>
        <w:spacing w:after="0" w:line="240" w:lineRule="auto"/>
        <w:ind w:left="0" w:right="51" w:firstLine="0"/>
      </w:pPr>
      <w:r w:rsidRPr="00742AA4">
        <w:rPr>
          <w:bCs/>
          <w:color w:val="auto"/>
          <w:szCs w:val="24"/>
        </w:rPr>
        <w:t>(</w:t>
      </w:r>
      <w:r w:rsidR="00E40438">
        <w:rPr>
          <w:bCs/>
          <w:color w:val="auto"/>
          <w:szCs w:val="24"/>
        </w:rPr>
        <w:t>4</w:t>
      </w:r>
      <w:r w:rsidRPr="00742AA4">
        <w:rPr>
          <w:bCs/>
          <w:color w:val="auto"/>
          <w:szCs w:val="24"/>
        </w:rPr>
        <w:t xml:space="preserve">) </w:t>
      </w:r>
      <w:r w:rsidR="004C6D78">
        <w:rPr>
          <w:bCs/>
          <w:color w:val="auto"/>
          <w:szCs w:val="24"/>
        </w:rPr>
        <w:t xml:space="preserve">Käesoleva paragrahvi lõike 1 punktis 2 sätestatud juhul </w:t>
      </w:r>
      <w:r w:rsidR="00F859D0">
        <w:rPr>
          <w:bCs/>
          <w:color w:val="auto"/>
          <w:szCs w:val="24"/>
        </w:rPr>
        <w:t>esitatakse</w:t>
      </w:r>
      <w:r w:rsidR="004C6D78">
        <w:rPr>
          <w:bCs/>
          <w:color w:val="auto"/>
          <w:szCs w:val="24"/>
        </w:rPr>
        <w:t xml:space="preserve"> </w:t>
      </w:r>
      <w:r w:rsidR="004C6D78">
        <w:t>h</w:t>
      </w:r>
      <w:r w:rsidR="00425128" w:rsidRPr="00742AA4">
        <w:t>üvitus- või leevendus</w:t>
      </w:r>
      <w:ins w:id="81" w:author="Mari Koik - JUSTDIGI" w:date="2025-01-20T12:33:00Z" w16du:dateUtc="2025-01-20T10:33:00Z">
        <w:r w:rsidR="00143838">
          <w:t xml:space="preserve">meetmete </w:t>
        </w:r>
      </w:ins>
      <w:r w:rsidR="00425128" w:rsidRPr="00742AA4">
        <w:t>ala</w:t>
      </w:r>
      <w:del w:id="82" w:author="Mari Koik - JUSTDIGI" w:date="2025-01-16T10:44:00Z" w16du:dateUtc="2025-01-16T08:44:00Z">
        <w:r w:rsidR="00425128" w:rsidRPr="00742AA4" w:rsidDel="00C14172">
          <w:delText>de</w:delText>
        </w:r>
      </w:del>
      <w:ins w:id="83" w:author="Mari Koik - JUSTDIGI" w:date="2025-01-16T10:44:00Z" w16du:dateUtc="2025-01-16T08:44:00Z">
        <w:r w:rsidR="00C14172">
          <w:t xml:space="preserve"> m</w:t>
        </w:r>
      </w:ins>
      <w:ins w:id="84" w:author="Mari Koik - JUSTDIGI" w:date="2025-01-16T10:45:00Z" w16du:dateUtc="2025-01-16T08:45:00Z">
        <w:r w:rsidR="00C14172">
          <w:t>ääramise</w:t>
        </w:r>
      </w:ins>
      <w:r w:rsidR="00425128" w:rsidRPr="00742AA4">
        <w:t xml:space="preserve"> ettepanek </w:t>
      </w:r>
      <w:r w:rsidR="00605DF6">
        <w:t xml:space="preserve">planeeringu või tegevuseks taotletava loa </w:t>
      </w:r>
      <w:r w:rsidR="00425128" w:rsidRPr="00742AA4">
        <w:t>menetluse</w:t>
      </w:r>
      <w:r w:rsidR="004C6D78">
        <w:t>s</w:t>
      </w:r>
      <w:r w:rsidR="00425128" w:rsidRPr="00742AA4">
        <w:t xml:space="preserve"> </w:t>
      </w:r>
      <w:r w:rsidR="004C6D78">
        <w:t>esimesel võimalusel</w:t>
      </w:r>
      <w:r w:rsidR="00742AA4" w:rsidRPr="00742AA4">
        <w:t xml:space="preserve"> </w:t>
      </w:r>
      <w:r w:rsidR="00425128" w:rsidRPr="00742AA4">
        <w:t>Keskkonnaameti</w:t>
      </w:r>
      <w:r w:rsidR="00F859D0">
        <w:t>le kooskõlastamiseks ja ala</w:t>
      </w:r>
      <w:del w:id="85" w:author="Kärt Voor - JUSTDIGI" w:date="2025-02-04T09:41:00Z" w16du:dateUtc="2025-02-04T07:41:00Z">
        <w:r w:rsidR="00F859D0" w:rsidDel="007D77B2">
          <w:delText>de</w:delText>
        </w:r>
      </w:del>
      <w:r w:rsidR="00F859D0">
        <w:t xml:space="preserve"> andmete kontrollimiseks</w:t>
      </w:r>
      <w:r w:rsidR="004C6D78">
        <w:t>.</w:t>
      </w:r>
    </w:p>
    <w:p w14:paraId="48C92E05" w14:textId="77777777" w:rsidR="004C6D78" w:rsidRDefault="004C6D78" w:rsidP="00533AC9">
      <w:pPr>
        <w:spacing w:after="0" w:line="240" w:lineRule="auto"/>
        <w:ind w:left="0" w:right="51" w:firstLine="0"/>
      </w:pPr>
    </w:p>
    <w:p w14:paraId="066B5488" w14:textId="229A6C90" w:rsidR="00F3227B" w:rsidRDefault="004C6D78" w:rsidP="00533AC9">
      <w:pPr>
        <w:spacing w:after="0" w:line="240" w:lineRule="auto"/>
        <w:ind w:left="0" w:right="51" w:firstLine="0"/>
      </w:pPr>
      <w:r>
        <w:t xml:space="preserve">(5) Keskkonnaamet </w:t>
      </w:r>
      <w:r w:rsidR="00425128" w:rsidRPr="00742AA4">
        <w:t xml:space="preserve">esitab </w:t>
      </w:r>
      <w:r>
        <w:t>hüvitus- ja leevendus</w:t>
      </w:r>
      <w:ins w:id="86" w:author="Mari Koik - JUSTDIGI" w:date="2025-01-20T12:33:00Z" w16du:dateUtc="2025-01-20T10:33:00Z">
        <w:r w:rsidR="00481D16">
          <w:t xml:space="preserve">meetmete </w:t>
        </w:r>
      </w:ins>
      <w:r>
        <w:t xml:space="preserve">alad </w:t>
      </w:r>
      <w:r w:rsidR="00425128" w:rsidRPr="00742AA4">
        <w:t xml:space="preserve">Eesti looduse infosüsteemi kandmiseks ning tagab hilisema menetluse käigus selguvate </w:t>
      </w:r>
      <w:r w:rsidR="00EA3E5C">
        <w:t>paranduste</w:t>
      </w:r>
      <w:r w:rsidR="00EA3E5C" w:rsidRPr="00742AA4">
        <w:t xml:space="preserve"> </w:t>
      </w:r>
      <w:r w:rsidR="00DE2DC3">
        <w:t>infosüsteemi</w:t>
      </w:r>
      <w:r w:rsidR="00DE2DC3" w:rsidRPr="00742AA4">
        <w:t xml:space="preserve"> </w:t>
      </w:r>
      <w:r w:rsidR="00425128" w:rsidRPr="00742AA4">
        <w:t>kandmise.</w:t>
      </w:r>
    </w:p>
    <w:p w14:paraId="5BDE514F" w14:textId="77777777" w:rsidR="00425128" w:rsidRPr="00F809CC" w:rsidRDefault="00425128" w:rsidP="00533AC9">
      <w:pPr>
        <w:spacing w:after="0" w:line="240" w:lineRule="auto"/>
        <w:ind w:left="0" w:right="51" w:firstLine="0"/>
        <w:rPr>
          <w:bCs/>
          <w:color w:val="auto"/>
          <w:szCs w:val="24"/>
        </w:rPr>
      </w:pPr>
    </w:p>
    <w:p w14:paraId="02304CEB" w14:textId="64743004" w:rsidR="009B2831" w:rsidRPr="009B2831" w:rsidRDefault="00F3227B" w:rsidP="00533AC9">
      <w:pPr>
        <w:spacing w:after="0" w:line="240" w:lineRule="auto"/>
        <w:ind w:left="0" w:right="51" w:firstLine="0"/>
        <w:contextualSpacing/>
        <w:rPr>
          <w:color w:val="202020"/>
          <w:szCs w:val="24"/>
          <w:shd w:val="clear" w:color="auto" w:fill="FFFFFF"/>
        </w:rPr>
      </w:pPr>
      <w:r w:rsidRPr="009B2831">
        <w:rPr>
          <w:bCs/>
          <w:color w:val="auto"/>
          <w:szCs w:val="24"/>
        </w:rPr>
        <w:t>(</w:t>
      </w:r>
      <w:r w:rsidR="00E33F16">
        <w:rPr>
          <w:bCs/>
          <w:color w:val="auto"/>
          <w:szCs w:val="24"/>
        </w:rPr>
        <w:t>6</w:t>
      </w:r>
      <w:r w:rsidRPr="009B2831">
        <w:rPr>
          <w:bCs/>
          <w:color w:val="auto"/>
          <w:szCs w:val="24"/>
        </w:rPr>
        <w:t xml:space="preserve">) </w:t>
      </w:r>
      <w:r w:rsidR="00425128" w:rsidRPr="009B2831">
        <w:rPr>
          <w:szCs w:val="24"/>
        </w:rPr>
        <w:t>H</w:t>
      </w:r>
      <w:r w:rsidR="00425128" w:rsidRPr="009B2831">
        <w:rPr>
          <w:color w:val="202020"/>
          <w:szCs w:val="24"/>
          <w:shd w:val="clear" w:color="auto" w:fill="FFFFFF"/>
        </w:rPr>
        <w:t xml:space="preserve">aldusorganil, kellele on esitatud taotlus haldusakti andmiseks, mis võib mõjutada </w:t>
      </w:r>
      <w:r w:rsidR="005400D7" w:rsidRPr="00742AA4">
        <w:t xml:space="preserve">Eesti looduse infosüsteemi </w:t>
      </w:r>
      <w:r w:rsidR="00425128" w:rsidRPr="009B2831">
        <w:rPr>
          <w:color w:val="202020"/>
          <w:szCs w:val="24"/>
          <w:shd w:val="clear" w:color="auto" w:fill="FFFFFF"/>
        </w:rPr>
        <w:t>kantud hüvitus- või leevendus</w:t>
      </w:r>
      <w:ins w:id="87" w:author="Mari Koik - JUSTDIGI" w:date="2025-01-20T12:33:00Z" w16du:dateUtc="2025-01-20T10:33:00Z">
        <w:r w:rsidR="00481D16">
          <w:rPr>
            <w:color w:val="202020"/>
            <w:szCs w:val="24"/>
            <w:shd w:val="clear" w:color="auto" w:fill="FFFFFF"/>
          </w:rPr>
          <w:t xml:space="preserve">meetmete </w:t>
        </w:r>
      </w:ins>
      <w:r w:rsidR="00425128" w:rsidRPr="009B2831">
        <w:rPr>
          <w:color w:val="202020"/>
          <w:szCs w:val="24"/>
          <w:shd w:val="clear" w:color="auto" w:fill="FFFFFF"/>
        </w:rPr>
        <w:t>ala seisundit ja eesmärkide täitmist, on õigus peatada haldusakti andmise menetlus või seada tegevus</w:t>
      </w:r>
      <w:r w:rsidR="00605DF6">
        <w:rPr>
          <w:color w:val="202020"/>
          <w:szCs w:val="24"/>
          <w:shd w:val="clear" w:color="auto" w:fill="FFFFFF"/>
        </w:rPr>
        <w:t xml:space="preserve">eks </w:t>
      </w:r>
      <w:r w:rsidR="00425128" w:rsidRPr="009B2831">
        <w:rPr>
          <w:color w:val="202020"/>
          <w:szCs w:val="24"/>
          <w:shd w:val="clear" w:color="auto" w:fill="FFFFFF"/>
        </w:rPr>
        <w:t>loa andmisel tingimusi, mille järgimine tagab hüvitus</w:t>
      </w:r>
      <w:ins w:id="88" w:author="Mari Koik - JUSTDIGI" w:date="2025-01-20T12:34:00Z" w16du:dateUtc="2025-01-20T10:34:00Z">
        <w:r w:rsidR="000D6F7E">
          <w:rPr>
            <w:color w:val="202020"/>
            <w:szCs w:val="24"/>
            <w:shd w:val="clear" w:color="auto" w:fill="FFFFFF"/>
          </w:rPr>
          <w:t>-</w:t>
        </w:r>
      </w:ins>
      <w:del w:id="89" w:author="Mari Koik - JUSTDIGI" w:date="2025-01-20T12:34:00Z" w16du:dateUtc="2025-01-20T10:34:00Z">
        <w:r w:rsidR="00425128" w:rsidRPr="009B2831" w:rsidDel="000D6F7E">
          <w:rPr>
            <w:color w:val="202020"/>
            <w:szCs w:val="24"/>
            <w:shd w:val="clear" w:color="auto" w:fill="FFFFFF"/>
          </w:rPr>
          <w:delText>ala</w:delText>
        </w:r>
      </w:del>
      <w:r w:rsidR="00425128" w:rsidRPr="009B2831">
        <w:rPr>
          <w:color w:val="202020"/>
          <w:szCs w:val="24"/>
          <w:shd w:val="clear" w:color="auto" w:fill="FFFFFF"/>
        </w:rPr>
        <w:t xml:space="preserve"> või leevendus</w:t>
      </w:r>
      <w:ins w:id="90" w:author="Mari Koik - JUSTDIGI" w:date="2025-01-20T12:34:00Z" w16du:dateUtc="2025-01-20T10:34:00Z">
        <w:r w:rsidR="000D6F7E">
          <w:rPr>
            <w:color w:val="202020"/>
            <w:szCs w:val="24"/>
            <w:shd w:val="clear" w:color="auto" w:fill="FFFFFF"/>
          </w:rPr>
          <w:t xml:space="preserve">meetmete </w:t>
        </w:r>
      </w:ins>
      <w:r w:rsidR="00425128" w:rsidRPr="009B2831">
        <w:rPr>
          <w:color w:val="202020"/>
          <w:szCs w:val="24"/>
          <w:shd w:val="clear" w:color="auto" w:fill="FFFFFF"/>
        </w:rPr>
        <w:t>ala eesmärkide täitmi</w:t>
      </w:r>
      <w:r w:rsidR="00123971" w:rsidRPr="009B2831">
        <w:rPr>
          <w:color w:val="202020"/>
          <w:szCs w:val="24"/>
          <w:shd w:val="clear" w:color="auto" w:fill="FFFFFF"/>
        </w:rPr>
        <w:t>s</w:t>
      </w:r>
      <w:r w:rsidR="00425128" w:rsidRPr="009B2831">
        <w:rPr>
          <w:color w:val="202020"/>
          <w:szCs w:val="24"/>
          <w:shd w:val="clear" w:color="auto" w:fill="FFFFFF"/>
        </w:rPr>
        <w:t>e</w:t>
      </w:r>
      <w:r w:rsidR="00475C3D" w:rsidRPr="009B2831">
        <w:rPr>
          <w:color w:val="202020"/>
          <w:szCs w:val="24"/>
          <w:shd w:val="clear" w:color="auto" w:fill="FFFFFF"/>
        </w:rPr>
        <w:t>.</w:t>
      </w:r>
      <w:r w:rsidR="00C26816">
        <w:rPr>
          <w:color w:val="202020"/>
          <w:szCs w:val="24"/>
          <w:shd w:val="clear" w:color="auto" w:fill="FFFFFF"/>
        </w:rPr>
        <w:t>“;</w:t>
      </w:r>
    </w:p>
    <w:p w14:paraId="2B6B0BCC" w14:textId="5F2D99F1" w:rsidR="00080D3D" w:rsidRDefault="00080D3D" w:rsidP="00533AC9">
      <w:pPr>
        <w:pStyle w:val="pf0"/>
        <w:spacing w:before="0" w:beforeAutospacing="0" w:after="0" w:afterAutospacing="0"/>
        <w:contextualSpacing/>
        <w:jc w:val="both"/>
        <w:rPr>
          <w:rStyle w:val="cf01"/>
          <w:rFonts w:ascii="Times New Roman" w:hAnsi="Times New Roman" w:cs="Times New Roman"/>
          <w:sz w:val="24"/>
          <w:szCs w:val="24"/>
        </w:rPr>
      </w:pPr>
      <w:bookmarkStart w:id="91" w:name="_Hlk165039007"/>
    </w:p>
    <w:p w14:paraId="40575DE1" w14:textId="5189EE29" w:rsidR="00C76DC4" w:rsidRDefault="00C76DC4" w:rsidP="19063FA7">
      <w:pPr>
        <w:pStyle w:val="pf0"/>
        <w:spacing w:before="0" w:beforeAutospacing="0" w:after="0" w:afterAutospacing="0"/>
        <w:contextualSpacing/>
        <w:jc w:val="both"/>
        <w:rPr>
          <w:rStyle w:val="cf01"/>
          <w:rFonts w:ascii="Times New Roman" w:hAnsi="Times New Roman" w:cs="Times New Roman"/>
          <w:sz w:val="24"/>
          <w:szCs w:val="24"/>
        </w:rPr>
      </w:pPr>
      <w:r w:rsidRPr="19063FA7">
        <w:rPr>
          <w:rStyle w:val="cf01"/>
          <w:rFonts w:ascii="Times New Roman" w:hAnsi="Times New Roman" w:cs="Times New Roman"/>
          <w:b/>
          <w:bCs/>
          <w:sz w:val="24"/>
          <w:szCs w:val="24"/>
        </w:rPr>
        <w:t>7)</w:t>
      </w:r>
      <w:r w:rsidRPr="19063FA7">
        <w:rPr>
          <w:rStyle w:val="cf01"/>
          <w:rFonts w:ascii="Times New Roman" w:hAnsi="Times New Roman" w:cs="Times New Roman"/>
          <w:sz w:val="24"/>
          <w:szCs w:val="24"/>
        </w:rPr>
        <w:t xml:space="preserve"> paragrahvi 13 täiendatakse lõikega</w:t>
      </w:r>
      <w:r w:rsidR="008E7DF7" w:rsidRPr="19063FA7">
        <w:rPr>
          <w:rStyle w:val="cf01"/>
          <w:rFonts w:ascii="Times New Roman" w:hAnsi="Times New Roman" w:cs="Times New Roman"/>
          <w:sz w:val="24"/>
          <w:szCs w:val="24"/>
        </w:rPr>
        <w:t xml:space="preserve"> 3 </w:t>
      </w:r>
      <w:r w:rsidRPr="19063FA7">
        <w:rPr>
          <w:rStyle w:val="cf01"/>
          <w:rFonts w:ascii="Times New Roman" w:hAnsi="Times New Roman" w:cs="Times New Roman"/>
          <w:sz w:val="24"/>
          <w:szCs w:val="24"/>
        </w:rPr>
        <w:t>järgmises sõnastuses:</w:t>
      </w:r>
    </w:p>
    <w:p w14:paraId="2964A10B" w14:textId="41C3BB14" w:rsidR="009B2831" w:rsidRPr="009B2831" w:rsidRDefault="006B4616" w:rsidP="00533AC9">
      <w:pPr>
        <w:pStyle w:val="pf0"/>
        <w:spacing w:before="0" w:beforeAutospacing="0" w:after="0" w:afterAutospacing="0"/>
        <w:contextualSpacing/>
        <w:jc w:val="both"/>
        <w:rPr>
          <w:rStyle w:val="cf01"/>
          <w:rFonts w:ascii="Times New Roman" w:hAnsi="Times New Roman" w:cs="Times New Roman"/>
          <w:sz w:val="24"/>
          <w:szCs w:val="24"/>
        </w:rPr>
      </w:pPr>
      <w:r>
        <w:rPr>
          <w:rStyle w:val="cf01"/>
          <w:rFonts w:ascii="Times New Roman" w:hAnsi="Times New Roman" w:cs="Times New Roman"/>
          <w:sz w:val="24"/>
          <w:szCs w:val="24"/>
        </w:rPr>
        <w:t>„</w:t>
      </w:r>
      <w:r w:rsidR="00A64276">
        <w:rPr>
          <w:rStyle w:val="cf01"/>
          <w:rFonts w:ascii="Times New Roman" w:hAnsi="Times New Roman" w:cs="Times New Roman"/>
          <w:sz w:val="24"/>
          <w:szCs w:val="24"/>
        </w:rPr>
        <w:t>(</w:t>
      </w:r>
      <w:r w:rsidR="008E7DF7">
        <w:rPr>
          <w:rStyle w:val="cf01"/>
          <w:rFonts w:ascii="Times New Roman" w:hAnsi="Times New Roman" w:cs="Times New Roman"/>
          <w:sz w:val="24"/>
          <w:szCs w:val="24"/>
        </w:rPr>
        <w:t>3</w:t>
      </w:r>
      <w:bookmarkStart w:id="92" w:name="_Hlk165051685"/>
      <w:r w:rsidR="00A64276">
        <w:rPr>
          <w:rStyle w:val="cf01"/>
          <w:rFonts w:ascii="Times New Roman" w:hAnsi="Times New Roman" w:cs="Times New Roman"/>
          <w:sz w:val="24"/>
          <w:szCs w:val="24"/>
        </w:rPr>
        <w:t xml:space="preserve">) </w:t>
      </w:r>
      <w:r w:rsidR="00632E8A">
        <w:rPr>
          <w:rStyle w:val="cf01"/>
          <w:rFonts w:ascii="Times New Roman" w:hAnsi="Times New Roman" w:cs="Times New Roman"/>
          <w:sz w:val="24"/>
          <w:szCs w:val="24"/>
        </w:rPr>
        <w:t>Käesoleva seaduse § 2 lõikes 3 seatud e</w:t>
      </w:r>
      <w:r w:rsidR="00A64276">
        <w:rPr>
          <w:rStyle w:val="cf01"/>
          <w:rFonts w:ascii="Times New Roman" w:hAnsi="Times New Roman" w:cs="Times New Roman"/>
          <w:sz w:val="24"/>
          <w:szCs w:val="24"/>
        </w:rPr>
        <w:t xml:space="preserve">esmärgi </w:t>
      </w:r>
      <w:del w:id="93" w:author="Mari Koik - JUSTDIGI" w:date="2025-01-20T12:44:00Z" w16du:dateUtc="2025-01-20T10:44:00Z">
        <w:r w:rsidR="0008105F" w:rsidDel="00CB7E39">
          <w:rPr>
            <w:rStyle w:val="cf01"/>
            <w:rFonts w:ascii="Times New Roman" w:hAnsi="Times New Roman" w:cs="Times New Roman"/>
            <w:sz w:val="24"/>
            <w:szCs w:val="24"/>
          </w:rPr>
          <w:delText>saavutamisel</w:delText>
        </w:r>
        <w:r w:rsidR="00A64276" w:rsidRPr="00080D3D" w:rsidDel="00CB7E39">
          <w:rPr>
            <w:rStyle w:val="cf01"/>
            <w:rFonts w:ascii="Times New Roman" w:hAnsi="Times New Roman" w:cs="Times New Roman"/>
            <w:sz w:val="24"/>
            <w:szCs w:val="24"/>
          </w:rPr>
          <w:delText xml:space="preserve"> </w:delText>
        </w:r>
      </w:del>
      <w:ins w:id="94" w:author="Mari Koik - JUSTDIGI" w:date="2025-01-20T12:44:00Z" w16du:dateUtc="2025-01-20T10:44:00Z">
        <w:r w:rsidR="00CB7E39">
          <w:rPr>
            <w:rStyle w:val="cf01"/>
            <w:rFonts w:ascii="Times New Roman" w:hAnsi="Times New Roman" w:cs="Times New Roman"/>
            <w:sz w:val="24"/>
            <w:szCs w:val="24"/>
          </w:rPr>
          <w:t>taotlemisel</w:t>
        </w:r>
        <w:r w:rsidR="00CB7E39" w:rsidRPr="00080D3D">
          <w:rPr>
            <w:rStyle w:val="cf01"/>
            <w:rFonts w:ascii="Times New Roman" w:hAnsi="Times New Roman" w:cs="Times New Roman"/>
            <w:sz w:val="24"/>
            <w:szCs w:val="24"/>
          </w:rPr>
          <w:t xml:space="preserve"> </w:t>
        </w:r>
      </w:ins>
      <w:r w:rsidR="00A64276" w:rsidRPr="00080D3D">
        <w:rPr>
          <w:rStyle w:val="cf01"/>
          <w:rFonts w:ascii="Times New Roman" w:hAnsi="Times New Roman" w:cs="Times New Roman"/>
          <w:sz w:val="24"/>
          <w:szCs w:val="24"/>
        </w:rPr>
        <w:t>teeb</w:t>
      </w:r>
      <w:r w:rsidR="001F4A48">
        <w:rPr>
          <w:rStyle w:val="cf01"/>
          <w:rFonts w:ascii="Times New Roman" w:hAnsi="Times New Roman" w:cs="Times New Roman"/>
          <w:sz w:val="24"/>
          <w:szCs w:val="24"/>
        </w:rPr>
        <w:t xml:space="preserve"> Keskkonnaamet</w:t>
      </w:r>
      <w:r w:rsidR="00A64276" w:rsidRPr="00080D3D">
        <w:rPr>
          <w:rStyle w:val="cf01"/>
          <w:rFonts w:ascii="Times New Roman" w:hAnsi="Times New Roman" w:cs="Times New Roman"/>
          <w:sz w:val="24"/>
          <w:szCs w:val="24"/>
        </w:rPr>
        <w:t xml:space="preserve"> </w:t>
      </w:r>
      <w:del w:id="95" w:author="Mari Koik - JUSTDIGI" w:date="2025-01-16T15:21:00Z" w16du:dateUtc="2025-01-16T13:21:00Z">
        <w:r w:rsidR="00632E8A" w:rsidDel="006268B2">
          <w:rPr>
            <w:rStyle w:val="cf01"/>
            <w:rFonts w:ascii="Times New Roman" w:hAnsi="Times New Roman" w:cs="Times New Roman"/>
            <w:sz w:val="24"/>
            <w:szCs w:val="24"/>
          </w:rPr>
          <w:delText xml:space="preserve">vastava </w:delText>
        </w:r>
      </w:del>
      <w:r w:rsidR="00632E8A">
        <w:rPr>
          <w:rStyle w:val="cf01"/>
          <w:rFonts w:ascii="Times New Roman" w:hAnsi="Times New Roman" w:cs="Times New Roman"/>
          <w:sz w:val="24"/>
          <w:szCs w:val="24"/>
        </w:rPr>
        <w:t>valdkonna</w:t>
      </w:r>
      <w:ins w:id="96" w:author="Mari Koik - JUSTDIGI" w:date="2025-01-16T15:21:00Z" w16du:dateUtc="2025-01-16T13:21:00Z">
        <w:r w:rsidR="006268B2">
          <w:rPr>
            <w:rStyle w:val="cf01"/>
            <w:rFonts w:ascii="Times New Roman" w:hAnsi="Times New Roman" w:cs="Times New Roman"/>
            <w:sz w:val="24"/>
            <w:szCs w:val="24"/>
          </w:rPr>
          <w:t xml:space="preserve"> eest vastutavale</w:t>
        </w:r>
      </w:ins>
      <w:r w:rsidR="00632E8A">
        <w:rPr>
          <w:rStyle w:val="cf01"/>
          <w:rFonts w:ascii="Times New Roman" w:hAnsi="Times New Roman" w:cs="Times New Roman"/>
          <w:sz w:val="24"/>
          <w:szCs w:val="24"/>
        </w:rPr>
        <w:t xml:space="preserve"> ministrile </w:t>
      </w:r>
      <w:r w:rsidR="002B2E55">
        <w:rPr>
          <w:rStyle w:val="cf01"/>
          <w:rFonts w:ascii="Times New Roman" w:hAnsi="Times New Roman" w:cs="Times New Roman"/>
          <w:sz w:val="24"/>
          <w:szCs w:val="24"/>
        </w:rPr>
        <w:t xml:space="preserve">ettepaneku </w:t>
      </w:r>
      <w:r w:rsidR="001F4A48">
        <w:rPr>
          <w:rStyle w:val="cf01"/>
          <w:rFonts w:ascii="Times New Roman" w:hAnsi="Times New Roman" w:cs="Times New Roman"/>
          <w:sz w:val="24"/>
          <w:szCs w:val="24"/>
        </w:rPr>
        <w:t>alade kaitse alt välja arvamiseks</w:t>
      </w:r>
      <w:r w:rsidR="00617F29">
        <w:rPr>
          <w:rStyle w:val="cf01"/>
          <w:rFonts w:ascii="Times New Roman" w:hAnsi="Times New Roman" w:cs="Times New Roman"/>
          <w:sz w:val="24"/>
          <w:szCs w:val="24"/>
        </w:rPr>
        <w:t xml:space="preserve"> ja</w:t>
      </w:r>
      <w:r w:rsidR="002B2E55">
        <w:rPr>
          <w:rStyle w:val="cf01"/>
          <w:rFonts w:ascii="Times New Roman" w:hAnsi="Times New Roman" w:cs="Times New Roman"/>
          <w:sz w:val="24"/>
          <w:szCs w:val="24"/>
        </w:rPr>
        <w:t xml:space="preserve"> </w:t>
      </w:r>
      <w:r w:rsidR="009B705E" w:rsidRPr="00080D3D">
        <w:rPr>
          <w:rStyle w:val="cf01"/>
          <w:rFonts w:ascii="Times New Roman" w:hAnsi="Times New Roman" w:cs="Times New Roman"/>
          <w:sz w:val="24"/>
          <w:szCs w:val="24"/>
        </w:rPr>
        <w:t>kaitse</w:t>
      </w:r>
      <w:r w:rsidR="0008105F">
        <w:rPr>
          <w:rStyle w:val="cf01"/>
          <w:rFonts w:ascii="Times New Roman" w:hAnsi="Times New Roman" w:cs="Times New Roman"/>
          <w:sz w:val="24"/>
          <w:szCs w:val="24"/>
        </w:rPr>
        <w:t>-eeskirjade muutmise</w:t>
      </w:r>
      <w:r w:rsidR="002B2E55">
        <w:rPr>
          <w:rStyle w:val="cf01"/>
          <w:rFonts w:ascii="Times New Roman" w:hAnsi="Times New Roman" w:cs="Times New Roman"/>
          <w:sz w:val="24"/>
          <w:szCs w:val="24"/>
        </w:rPr>
        <w:t>ks</w:t>
      </w:r>
      <w:ins w:id="97" w:author="Moonika Kuusk - JUSTDIGI" w:date="2024-12-27T11:06:00Z" w16du:dateUtc="2024-12-27T09:06:00Z">
        <w:r w:rsidR="00B3643C">
          <w:rPr>
            <w:rStyle w:val="cf01"/>
            <w:rFonts w:ascii="Times New Roman" w:hAnsi="Times New Roman" w:cs="Times New Roman"/>
            <w:sz w:val="24"/>
            <w:szCs w:val="24"/>
          </w:rPr>
          <w:t>,</w:t>
        </w:r>
      </w:ins>
      <w:r w:rsidR="009B705E">
        <w:rPr>
          <w:rStyle w:val="cf01"/>
          <w:rFonts w:ascii="Times New Roman" w:hAnsi="Times New Roman" w:cs="Times New Roman"/>
          <w:sz w:val="24"/>
          <w:szCs w:val="24"/>
        </w:rPr>
        <w:t xml:space="preserve"> lähtudes </w:t>
      </w:r>
      <w:del w:id="98" w:author="Mari Koik - JUSTDIGI" w:date="2025-01-22T14:55:00Z" w16du:dateUtc="2025-01-22T12:55:00Z">
        <w:r w:rsidR="00632E8A" w:rsidDel="00EE40B1">
          <w:rPr>
            <w:rStyle w:val="cf01"/>
            <w:rFonts w:ascii="Times New Roman" w:hAnsi="Times New Roman" w:cs="Times New Roman"/>
            <w:sz w:val="24"/>
            <w:szCs w:val="24"/>
          </w:rPr>
          <w:delText xml:space="preserve">käesoleva seaduse </w:delText>
        </w:r>
        <w:r w:rsidR="006D4591" w:rsidRPr="00080D3D" w:rsidDel="00EE40B1">
          <w:rPr>
            <w:rStyle w:val="cf01"/>
            <w:rFonts w:ascii="Times New Roman" w:hAnsi="Times New Roman" w:cs="Times New Roman"/>
            <w:sz w:val="24"/>
            <w:szCs w:val="24"/>
          </w:rPr>
          <w:delText>§</w:delText>
        </w:r>
        <w:r w:rsidR="009B705E" w:rsidDel="00EE40B1">
          <w:rPr>
            <w:rStyle w:val="cf01"/>
            <w:rFonts w:ascii="Times New Roman" w:hAnsi="Times New Roman" w:cs="Times New Roman"/>
            <w:sz w:val="24"/>
            <w:szCs w:val="24"/>
          </w:rPr>
          <w:delText xml:space="preserve"> 2</w:delText>
        </w:r>
      </w:del>
      <w:ins w:id="99" w:author="Mari Koik - JUSTDIGI" w:date="2025-01-22T14:55:00Z" w16du:dateUtc="2025-01-22T12:55:00Z">
        <w:r w:rsidR="00EE40B1">
          <w:rPr>
            <w:rStyle w:val="cf01"/>
            <w:rFonts w:ascii="Times New Roman" w:hAnsi="Times New Roman" w:cs="Times New Roman"/>
            <w:sz w:val="24"/>
            <w:szCs w:val="24"/>
          </w:rPr>
          <w:t>sama paragrahvi</w:t>
        </w:r>
      </w:ins>
      <w:r w:rsidR="009B705E">
        <w:rPr>
          <w:rStyle w:val="cf01"/>
          <w:rFonts w:ascii="Times New Roman" w:hAnsi="Times New Roman" w:cs="Times New Roman"/>
          <w:sz w:val="24"/>
          <w:szCs w:val="24"/>
        </w:rPr>
        <w:t xml:space="preserve"> lõi</w:t>
      </w:r>
      <w:r w:rsidR="00632E8A">
        <w:rPr>
          <w:rStyle w:val="cf01"/>
          <w:rFonts w:ascii="Times New Roman" w:hAnsi="Times New Roman" w:cs="Times New Roman"/>
          <w:sz w:val="24"/>
          <w:szCs w:val="24"/>
        </w:rPr>
        <w:t>get</w:t>
      </w:r>
      <w:r w:rsidR="009B705E">
        <w:rPr>
          <w:rStyle w:val="cf01"/>
          <w:rFonts w:ascii="Times New Roman" w:hAnsi="Times New Roman" w:cs="Times New Roman"/>
          <w:sz w:val="24"/>
          <w:szCs w:val="24"/>
        </w:rPr>
        <w:t>es 1 ja 2 seatud põhimõtetest</w:t>
      </w:r>
      <w:ins w:id="100" w:author="Mari Koik - JUSTDIGI" w:date="2025-01-16T10:48:00Z" w16du:dateUtc="2025-01-16T08:48:00Z">
        <w:r w:rsidR="00FD6093">
          <w:rPr>
            <w:rStyle w:val="cf01"/>
            <w:rFonts w:ascii="Times New Roman" w:hAnsi="Times New Roman" w:cs="Times New Roman"/>
            <w:sz w:val="24"/>
            <w:szCs w:val="24"/>
          </w:rPr>
          <w:t>,</w:t>
        </w:r>
      </w:ins>
      <w:del w:id="101" w:author="Mari Koik - JUSTDIGI" w:date="2025-01-16T10:48:00Z" w16du:dateUtc="2025-01-16T08:48:00Z">
        <w:r w:rsidR="009B705E" w:rsidDel="00FD6093">
          <w:rPr>
            <w:rStyle w:val="cf01"/>
            <w:rFonts w:ascii="Times New Roman" w:hAnsi="Times New Roman" w:cs="Times New Roman"/>
            <w:sz w:val="24"/>
            <w:szCs w:val="24"/>
          </w:rPr>
          <w:delText xml:space="preserve"> ning</w:delText>
        </w:r>
      </w:del>
      <w:r w:rsidR="009B705E">
        <w:rPr>
          <w:rStyle w:val="cf01"/>
          <w:rFonts w:ascii="Times New Roman" w:hAnsi="Times New Roman" w:cs="Times New Roman"/>
          <w:sz w:val="24"/>
          <w:szCs w:val="24"/>
        </w:rPr>
        <w:t xml:space="preserve"> liikide ja elupaikade seisundi seire</w:t>
      </w:r>
      <w:r w:rsidR="00604540">
        <w:rPr>
          <w:rStyle w:val="cf01"/>
          <w:rFonts w:ascii="Times New Roman" w:hAnsi="Times New Roman" w:cs="Times New Roman"/>
          <w:sz w:val="24"/>
          <w:szCs w:val="24"/>
        </w:rPr>
        <w:t>st</w:t>
      </w:r>
      <w:r w:rsidR="009B705E">
        <w:rPr>
          <w:rStyle w:val="cf01"/>
          <w:rFonts w:ascii="Times New Roman" w:hAnsi="Times New Roman" w:cs="Times New Roman"/>
          <w:sz w:val="24"/>
          <w:szCs w:val="24"/>
        </w:rPr>
        <w:t xml:space="preserve"> </w:t>
      </w:r>
      <w:r w:rsidR="006D4591">
        <w:rPr>
          <w:rStyle w:val="cf01"/>
          <w:rFonts w:ascii="Times New Roman" w:hAnsi="Times New Roman" w:cs="Times New Roman"/>
          <w:sz w:val="24"/>
          <w:szCs w:val="24"/>
        </w:rPr>
        <w:t xml:space="preserve">ja asjakohaste uurimuste </w:t>
      </w:r>
      <w:r w:rsidR="009B705E">
        <w:rPr>
          <w:rStyle w:val="cf01"/>
          <w:rFonts w:ascii="Times New Roman" w:hAnsi="Times New Roman" w:cs="Times New Roman"/>
          <w:sz w:val="24"/>
          <w:szCs w:val="24"/>
        </w:rPr>
        <w:t>tulemustest</w:t>
      </w:r>
      <w:ins w:id="102" w:author="Moonika Kuusk - JUSTDIGI" w:date="2024-12-27T11:07:00Z" w16du:dateUtc="2024-12-27T09:07:00Z">
        <w:r w:rsidR="00C63CFC">
          <w:rPr>
            <w:rStyle w:val="cf01"/>
            <w:rFonts w:ascii="Times New Roman" w:hAnsi="Times New Roman" w:cs="Times New Roman"/>
            <w:sz w:val="24"/>
            <w:szCs w:val="24"/>
          </w:rPr>
          <w:t xml:space="preserve"> </w:t>
        </w:r>
        <w:commentRangeStart w:id="103"/>
        <w:r w:rsidR="00C63CFC">
          <w:rPr>
            <w:rStyle w:val="cf01"/>
            <w:rFonts w:ascii="Times New Roman" w:hAnsi="Times New Roman" w:cs="Times New Roman"/>
            <w:sz w:val="24"/>
            <w:szCs w:val="24"/>
          </w:rPr>
          <w:t>ning</w:t>
        </w:r>
      </w:ins>
      <w:del w:id="104" w:author="Moonika Kuusk - JUSTDIGI" w:date="2024-12-27T11:07:00Z" w16du:dateUtc="2024-12-27T09:07:00Z">
        <w:r w:rsidR="003309C3" w:rsidDel="00C63CFC">
          <w:rPr>
            <w:rStyle w:val="cf01"/>
            <w:rFonts w:ascii="Times New Roman" w:hAnsi="Times New Roman" w:cs="Times New Roman"/>
            <w:sz w:val="24"/>
            <w:szCs w:val="24"/>
          </w:rPr>
          <w:delText>,</w:delText>
        </w:r>
      </w:del>
      <w:r w:rsidR="003309C3">
        <w:rPr>
          <w:rStyle w:val="cf01"/>
          <w:rFonts w:ascii="Times New Roman" w:hAnsi="Times New Roman" w:cs="Times New Roman"/>
          <w:sz w:val="24"/>
          <w:szCs w:val="24"/>
        </w:rPr>
        <w:t xml:space="preserve"> </w:t>
      </w:r>
      <w:r w:rsidR="003309C3" w:rsidRPr="00FE7F73">
        <w:rPr>
          <w:rStyle w:val="cf01"/>
          <w:rFonts w:ascii="Times New Roman" w:hAnsi="Times New Roman" w:cs="Times New Roman"/>
          <w:sz w:val="24"/>
          <w:szCs w:val="24"/>
          <w:highlight w:val="yellow"/>
          <w:rPrChange w:id="105" w:author="Mari Koik - JUSTDIGI" w:date="2025-01-22T15:57:00Z" w16du:dateUtc="2025-01-22T13:57:00Z">
            <w:rPr>
              <w:rStyle w:val="cf01"/>
              <w:rFonts w:ascii="Times New Roman" w:hAnsi="Times New Roman" w:cs="Times New Roman"/>
              <w:sz w:val="24"/>
              <w:szCs w:val="24"/>
            </w:rPr>
          </w:rPrChange>
        </w:rPr>
        <w:t>tagades</w:t>
      </w:r>
      <w:r w:rsidR="003309C3">
        <w:rPr>
          <w:rStyle w:val="cf01"/>
          <w:rFonts w:ascii="Times New Roman" w:hAnsi="Times New Roman" w:cs="Times New Roman"/>
          <w:sz w:val="24"/>
          <w:szCs w:val="24"/>
        </w:rPr>
        <w:t xml:space="preserve"> 30</w:t>
      </w:r>
      <w:del w:id="106" w:author="Moonika Kuusk - JUSTDIGI" w:date="2024-12-27T11:07:00Z" w16du:dateUtc="2024-12-27T09:07:00Z">
        <w:r w:rsidR="003309C3" w:rsidDel="00C63CFC">
          <w:rPr>
            <w:rStyle w:val="cf01"/>
            <w:rFonts w:ascii="Times New Roman" w:hAnsi="Times New Roman" w:cs="Times New Roman"/>
            <w:sz w:val="24"/>
            <w:szCs w:val="24"/>
          </w:rPr>
          <w:delText xml:space="preserve"> </w:delText>
        </w:r>
      </w:del>
      <w:del w:id="107" w:author="Mari Koik - JUSTDIGI" w:date="2025-01-16T10:48:00Z" w16du:dateUtc="2025-01-16T08:48:00Z">
        <w:r w:rsidR="003309C3" w:rsidDel="000B3CEE">
          <w:rPr>
            <w:rStyle w:val="cf01"/>
            <w:rFonts w:ascii="Times New Roman" w:hAnsi="Times New Roman" w:cs="Times New Roman"/>
            <w:sz w:val="24"/>
            <w:szCs w:val="24"/>
          </w:rPr>
          <w:delText>%</w:delText>
        </w:r>
      </w:del>
      <w:ins w:id="108" w:author="Mari Koik - JUSTDIGI" w:date="2025-01-16T10:48:00Z" w16du:dateUtc="2025-01-16T08:48:00Z">
        <w:r w:rsidR="000B3CEE">
          <w:rPr>
            <w:rStyle w:val="cf01"/>
            <w:rFonts w:ascii="Times New Roman" w:hAnsi="Times New Roman" w:cs="Times New Roman"/>
            <w:sz w:val="24"/>
            <w:szCs w:val="24"/>
          </w:rPr>
          <w:t xml:space="preserve"> protsendi</w:t>
        </w:r>
      </w:ins>
      <w:r w:rsidR="003309C3">
        <w:rPr>
          <w:rStyle w:val="cf01"/>
          <w:rFonts w:ascii="Times New Roman" w:hAnsi="Times New Roman" w:cs="Times New Roman"/>
          <w:sz w:val="24"/>
          <w:szCs w:val="24"/>
        </w:rPr>
        <w:t xml:space="preserve"> maismaa võimalikult tõhus</w:t>
      </w:r>
      <w:ins w:id="109" w:author="Moonika Kuusk - JUSTDIGI" w:date="2024-12-27T11:07:00Z" w16du:dateUtc="2024-12-27T09:07:00Z">
        <w:r w:rsidR="00C63CFC">
          <w:rPr>
            <w:rStyle w:val="cf01"/>
            <w:rFonts w:ascii="Times New Roman" w:hAnsi="Times New Roman" w:cs="Times New Roman"/>
            <w:sz w:val="24"/>
            <w:szCs w:val="24"/>
          </w:rPr>
          <w:t>a</w:t>
        </w:r>
      </w:ins>
      <w:r w:rsidR="003309C3">
        <w:rPr>
          <w:rStyle w:val="cf01"/>
          <w:rFonts w:ascii="Times New Roman" w:hAnsi="Times New Roman" w:cs="Times New Roman"/>
          <w:sz w:val="24"/>
          <w:szCs w:val="24"/>
        </w:rPr>
        <w:t xml:space="preserve"> kaitse</w:t>
      </w:r>
      <w:commentRangeEnd w:id="103"/>
      <w:r w:rsidR="001B7C77">
        <w:rPr>
          <w:rStyle w:val="Kommentaariviide"/>
          <w:color w:val="000000"/>
        </w:rPr>
        <w:commentReference w:id="103"/>
      </w:r>
      <w:r w:rsidR="009B705E">
        <w:rPr>
          <w:rStyle w:val="cf01"/>
          <w:rFonts w:ascii="Times New Roman" w:hAnsi="Times New Roman" w:cs="Times New Roman"/>
          <w:sz w:val="24"/>
          <w:szCs w:val="24"/>
        </w:rPr>
        <w:t>.</w:t>
      </w:r>
      <w:bookmarkEnd w:id="92"/>
      <w:r w:rsidR="00632E8A">
        <w:rPr>
          <w:rStyle w:val="cf01"/>
          <w:rFonts w:ascii="Times New Roman" w:hAnsi="Times New Roman" w:cs="Times New Roman"/>
          <w:sz w:val="24"/>
          <w:szCs w:val="24"/>
        </w:rPr>
        <w:t>“;</w:t>
      </w:r>
    </w:p>
    <w:bookmarkEnd w:id="91"/>
    <w:p w14:paraId="3B311534" w14:textId="77777777" w:rsidR="00A349C2" w:rsidRPr="009B2831" w:rsidRDefault="00A349C2" w:rsidP="00533AC9">
      <w:pPr>
        <w:spacing w:after="0" w:line="240" w:lineRule="auto"/>
        <w:ind w:left="0" w:right="51" w:firstLine="0"/>
        <w:contextualSpacing/>
        <w:rPr>
          <w:b/>
          <w:color w:val="auto"/>
          <w:szCs w:val="24"/>
        </w:rPr>
      </w:pPr>
    </w:p>
    <w:p w14:paraId="2DC7F471" w14:textId="2C668D13" w:rsidR="00FD44FB" w:rsidRPr="008939CB" w:rsidRDefault="00874A49" w:rsidP="00533AC9">
      <w:pPr>
        <w:spacing w:after="0" w:line="240" w:lineRule="auto"/>
        <w:ind w:left="0" w:right="51" w:firstLine="0"/>
        <w:contextualSpacing/>
        <w:rPr>
          <w:color w:val="auto"/>
          <w:szCs w:val="24"/>
        </w:rPr>
      </w:pPr>
      <w:r>
        <w:rPr>
          <w:b/>
          <w:color w:val="auto"/>
          <w:szCs w:val="24"/>
        </w:rPr>
        <w:t>8</w:t>
      </w:r>
      <w:r w:rsidR="0084007E" w:rsidRPr="008939CB">
        <w:rPr>
          <w:b/>
          <w:color w:val="auto"/>
          <w:szCs w:val="24"/>
        </w:rPr>
        <w:t>)</w:t>
      </w:r>
      <w:r w:rsidR="0084007E" w:rsidRPr="008939CB">
        <w:rPr>
          <w:color w:val="auto"/>
          <w:szCs w:val="24"/>
        </w:rPr>
        <w:t xml:space="preserve"> </w:t>
      </w:r>
      <w:r w:rsidR="00FD44FB" w:rsidRPr="008939CB">
        <w:rPr>
          <w:color w:val="auto"/>
          <w:szCs w:val="24"/>
        </w:rPr>
        <w:t>paragrahvi 14 lõiget 1 täiendatakse punkti</w:t>
      </w:r>
      <w:r w:rsidR="000D1BF2">
        <w:rPr>
          <w:color w:val="auto"/>
          <w:szCs w:val="24"/>
        </w:rPr>
        <w:t>de</w:t>
      </w:r>
      <w:r w:rsidR="00FD44FB" w:rsidRPr="008939CB">
        <w:rPr>
          <w:color w:val="auto"/>
          <w:szCs w:val="24"/>
        </w:rPr>
        <w:t xml:space="preserve">ga </w:t>
      </w:r>
      <w:r w:rsidR="00710101">
        <w:rPr>
          <w:color w:val="auto"/>
          <w:szCs w:val="24"/>
        </w:rPr>
        <w:t>12</w:t>
      </w:r>
      <w:r w:rsidR="000D1BF2">
        <w:rPr>
          <w:color w:val="auto"/>
          <w:szCs w:val="24"/>
        </w:rPr>
        <w:t xml:space="preserve"> ja </w:t>
      </w:r>
      <w:r w:rsidR="00710101">
        <w:rPr>
          <w:color w:val="auto"/>
          <w:szCs w:val="24"/>
        </w:rPr>
        <w:t>13</w:t>
      </w:r>
      <w:r w:rsidR="00FD44FB" w:rsidRPr="008939CB">
        <w:rPr>
          <w:color w:val="auto"/>
          <w:szCs w:val="24"/>
        </w:rPr>
        <w:t xml:space="preserve"> järgmises sõnastuses:</w:t>
      </w:r>
    </w:p>
    <w:p w14:paraId="1CA5A0D2" w14:textId="1503908A" w:rsidR="00CF7FA4" w:rsidRDefault="00BD3AB8" w:rsidP="00533AC9">
      <w:pPr>
        <w:spacing w:after="0" w:line="240" w:lineRule="auto"/>
        <w:ind w:left="0" w:firstLine="0"/>
        <w:contextualSpacing/>
        <w:rPr>
          <w:color w:val="auto"/>
          <w:szCs w:val="24"/>
        </w:rPr>
      </w:pPr>
      <w:r w:rsidRPr="008939CB">
        <w:rPr>
          <w:color w:val="auto"/>
          <w:szCs w:val="24"/>
        </w:rPr>
        <w:t>„</w:t>
      </w:r>
      <w:r w:rsidR="00710101">
        <w:rPr>
          <w:color w:val="auto"/>
          <w:szCs w:val="24"/>
        </w:rPr>
        <w:t>12</w:t>
      </w:r>
      <w:r w:rsidRPr="008939CB">
        <w:rPr>
          <w:color w:val="auto"/>
          <w:szCs w:val="24"/>
        </w:rPr>
        <w:t xml:space="preserve">) </w:t>
      </w:r>
      <w:commentRangeStart w:id="110"/>
      <w:r w:rsidRPr="008939CB">
        <w:rPr>
          <w:color w:val="auto"/>
          <w:szCs w:val="24"/>
        </w:rPr>
        <w:t>poolloodusliku</w:t>
      </w:r>
      <w:del w:id="111" w:author="Mari Koik - JUSTDIGI" w:date="2025-01-16T10:50:00Z" w16du:dateUtc="2025-01-16T08:50:00Z">
        <w:r w:rsidRPr="008939CB" w:rsidDel="00FA4490">
          <w:rPr>
            <w:color w:val="auto"/>
            <w:szCs w:val="24"/>
          </w:rPr>
          <w:delText>l</w:delText>
        </w:r>
      </w:del>
      <w:r w:rsidRPr="008939CB">
        <w:rPr>
          <w:color w:val="auto"/>
          <w:szCs w:val="24"/>
        </w:rPr>
        <w:t xml:space="preserve"> koosluse</w:t>
      </w:r>
      <w:ins w:id="112" w:author="Mari Koik - JUSTDIGI" w:date="2025-01-16T10:50:00Z" w16du:dateUtc="2025-01-16T08:50:00Z">
        <w:r w:rsidR="00FA4490">
          <w:rPr>
            <w:color w:val="auto"/>
            <w:szCs w:val="24"/>
          </w:rPr>
          <w:t xml:space="preserve"> esinemisalale</w:t>
        </w:r>
      </w:ins>
      <w:del w:id="113" w:author="Mari Koik - JUSTDIGI" w:date="2025-01-16T10:50:00Z" w16du:dateUtc="2025-01-16T08:50:00Z">
        <w:r w:rsidRPr="008939CB" w:rsidDel="00FA4490">
          <w:rPr>
            <w:color w:val="auto"/>
            <w:szCs w:val="24"/>
          </w:rPr>
          <w:delText>l</w:delText>
        </w:r>
      </w:del>
      <w:r w:rsidRPr="008939CB">
        <w:rPr>
          <w:color w:val="auto"/>
          <w:szCs w:val="24"/>
        </w:rPr>
        <w:t xml:space="preserve"> </w:t>
      </w:r>
      <w:commentRangeEnd w:id="110"/>
      <w:r w:rsidR="00FF418C">
        <w:rPr>
          <w:rStyle w:val="Kommentaariviide"/>
        </w:rPr>
        <w:commentReference w:id="110"/>
      </w:r>
      <w:r w:rsidRPr="008939CB">
        <w:rPr>
          <w:color w:val="auto"/>
          <w:szCs w:val="24"/>
        </w:rPr>
        <w:t>niidet maha jätta</w:t>
      </w:r>
      <w:r w:rsidR="00046C87">
        <w:rPr>
          <w:color w:val="auto"/>
          <w:szCs w:val="24"/>
        </w:rPr>
        <w:t>;</w:t>
      </w:r>
    </w:p>
    <w:p w14:paraId="35FB580A" w14:textId="2CA0E70A" w:rsidR="000D1BF2" w:rsidRPr="00BA1FEA" w:rsidRDefault="00710101" w:rsidP="00E12B84">
      <w:pPr>
        <w:spacing w:after="0" w:line="240" w:lineRule="auto"/>
        <w:ind w:left="0" w:firstLine="0"/>
        <w:contextualSpacing/>
        <w:rPr>
          <w:color w:val="auto"/>
          <w:szCs w:val="24"/>
        </w:rPr>
      </w:pPr>
      <w:r>
        <w:rPr>
          <w:color w:val="auto"/>
          <w:szCs w:val="24"/>
        </w:rPr>
        <w:t>13</w:t>
      </w:r>
      <w:r w:rsidR="000D1BF2" w:rsidRPr="000D1BF2">
        <w:rPr>
          <w:color w:val="auto"/>
          <w:szCs w:val="24"/>
        </w:rPr>
        <w:t>)</w:t>
      </w:r>
      <w:r w:rsidR="00AE098E" w:rsidRPr="00AE098E">
        <w:rPr>
          <w:rFonts w:ascii="Aptos" w:hAnsi="Aptos" w:cs="Aptos"/>
          <w:color w:val="auto"/>
          <w:sz w:val="22"/>
          <w14:ligatures w14:val="standardContextual"/>
        </w:rPr>
        <w:t xml:space="preserve"> </w:t>
      </w:r>
      <w:del w:id="114" w:author="Moonika Kuusk - JUSTDIGI" w:date="2024-12-27T11:09:00Z" w16du:dateUtc="2024-12-27T09:09:00Z">
        <w:r w:rsidR="00AE098E" w:rsidDel="00866EB0">
          <w:rPr>
            <w:rFonts w:ascii="Aptos" w:hAnsi="Aptos" w:cs="Aptos"/>
            <w:color w:val="auto"/>
            <w:sz w:val="22"/>
            <w14:ligatures w14:val="standardContextual"/>
          </w:rPr>
          <w:delText>t</w:delText>
        </w:r>
        <w:r w:rsidR="00AE098E" w:rsidRPr="00AE098E" w:rsidDel="00866EB0">
          <w:rPr>
            <w:color w:val="202020"/>
            <w:szCs w:val="24"/>
            <w:shd w:val="clear" w:color="auto" w:fill="FFFFFF"/>
          </w:rPr>
          <w:delText xml:space="preserve">eha </w:delText>
        </w:r>
      </w:del>
      <w:del w:id="115" w:author="Mari Koik - JUSTDIGI" w:date="2025-01-16T11:03:00Z" w16du:dateUtc="2025-01-16T09:03:00Z">
        <w:r w:rsidR="00AE098E" w:rsidRPr="00AE098E" w:rsidDel="009D37D9">
          <w:rPr>
            <w:color w:val="202020"/>
            <w:szCs w:val="24"/>
            <w:shd w:val="clear" w:color="auto" w:fill="FFFFFF"/>
          </w:rPr>
          <w:delText>ehitis</w:delText>
        </w:r>
      </w:del>
      <w:ins w:id="116" w:author="Moonika Kuusk - JUSTDIGI" w:date="2024-12-27T11:10:00Z" w16du:dateUtc="2024-12-27T09:10:00Z">
        <w:del w:id="117" w:author="Mari Koik - JUSTDIGI" w:date="2025-01-16T11:03:00Z" w16du:dateUtc="2025-01-16T09:03:00Z">
          <w:r w:rsidR="00866EB0" w:rsidDel="009D37D9">
            <w:rPr>
              <w:color w:val="202020"/>
              <w:szCs w:val="24"/>
              <w:shd w:val="clear" w:color="auto" w:fill="FFFFFF"/>
            </w:rPr>
            <w:delText>i</w:delText>
          </w:r>
        </w:del>
      </w:ins>
      <w:del w:id="118" w:author="Moonika Kuusk - JUSTDIGI" w:date="2024-12-27T11:10:00Z" w16du:dateUtc="2024-12-27T09:10:00Z">
        <w:r w:rsidR="00AE098E" w:rsidRPr="00AE098E" w:rsidDel="00866EB0">
          <w:rPr>
            <w:color w:val="202020"/>
            <w:szCs w:val="24"/>
            <w:shd w:val="clear" w:color="auto" w:fill="FFFFFF"/>
          </w:rPr>
          <w:delText>te</w:delText>
        </w:r>
      </w:del>
      <w:del w:id="119" w:author="Mari Koik - JUSTDIGI" w:date="2025-01-22T15:42:00Z" w16du:dateUtc="2025-01-22T13:42:00Z">
        <w:r w:rsidR="00AE098E" w:rsidRPr="00AE098E" w:rsidDel="00CA7B54">
          <w:rPr>
            <w:color w:val="202020"/>
            <w:szCs w:val="24"/>
            <w:shd w:val="clear" w:color="auto" w:fill="FFFFFF"/>
          </w:rPr>
          <w:delText xml:space="preserve"> </w:delText>
        </w:r>
      </w:del>
      <w:r w:rsidR="00AE098E" w:rsidRPr="00AE098E">
        <w:rPr>
          <w:color w:val="202020"/>
          <w:szCs w:val="24"/>
          <w:shd w:val="clear" w:color="auto" w:fill="FFFFFF"/>
        </w:rPr>
        <w:t>hoolda</w:t>
      </w:r>
      <w:ins w:id="120" w:author="Moonika Kuusk - JUSTDIGI" w:date="2024-12-27T11:10:00Z" w16du:dateUtc="2024-12-27T09:10:00Z">
        <w:r w:rsidR="00866EB0">
          <w:rPr>
            <w:color w:val="202020"/>
            <w:szCs w:val="24"/>
            <w:shd w:val="clear" w:color="auto" w:fill="FFFFFF"/>
          </w:rPr>
          <w:t>da</w:t>
        </w:r>
      </w:ins>
      <w:del w:id="121" w:author="Moonika Kuusk - JUSTDIGI" w:date="2024-12-27T11:10:00Z" w16du:dateUtc="2024-12-27T09:10:00Z">
        <w:r w:rsidR="00AE098E" w:rsidRPr="00AE098E" w:rsidDel="00866EB0">
          <w:rPr>
            <w:color w:val="202020"/>
            <w:szCs w:val="24"/>
            <w:shd w:val="clear" w:color="auto" w:fill="FFFFFF"/>
          </w:rPr>
          <w:delText>mist</w:delText>
        </w:r>
      </w:del>
      <w:r w:rsidR="00AE098E" w:rsidRPr="00AE098E">
        <w:rPr>
          <w:color w:val="202020"/>
          <w:szCs w:val="24"/>
          <w:shd w:val="clear" w:color="auto" w:fill="FFFFFF"/>
        </w:rPr>
        <w:t xml:space="preserve"> </w:t>
      </w:r>
      <w:ins w:id="122" w:author="Mari Koik - JUSTDIGI" w:date="2025-01-16T11:03:00Z" w16du:dateUtc="2025-01-16T09:03:00Z">
        <w:r w:rsidR="009D37D9" w:rsidRPr="00AE098E">
          <w:rPr>
            <w:color w:val="202020"/>
            <w:szCs w:val="24"/>
            <w:shd w:val="clear" w:color="auto" w:fill="FFFFFF"/>
          </w:rPr>
          <w:t>ehitis</w:t>
        </w:r>
        <w:r w:rsidR="009D37D9">
          <w:rPr>
            <w:color w:val="202020"/>
            <w:szCs w:val="24"/>
            <w:shd w:val="clear" w:color="auto" w:fill="FFFFFF"/>
          </w:rPr>
          <w:t xml:space="preserve">i </w:t>
        </w:r>
      </w:ins>
      <w:r w:rsidR="00AE098E" w:rsidRPr="00AE098E">
        <w:rPr>
          <w:color w:val="202020"/>
          <w:szCs w:val="24"/>
          <w:shd w:val="clear" w:color="auto" w:fill="FFFFFF"/>
        </w:rPr>
        <w:t>või</w:t>
      </w:r>
      <w:r w:rsidR="00E12B84">
        <w:rPr>
          <w:color w:val="202020"/>
          <w:szCs w:val="24"/>
          <w:shd w:val="clear" w:color="auto" w:fill="FFFFFF"/>
        </w:rPr>
        <w:t xml:space="preserve"> </w:t>
      </w:r>
      <w:ins w:id="123" w:author="Moonika Kuusk - JUSTDIGI" w:date="2024-12-27T11:10:00Z" w16du:dateUtc="2024-12-27T09:10:00Z">
        <w:r w:rsidR="00866EB0">
          <w:rPr>
            <w:color w:val="202020"/>
            <w:szCs w:val="24"/>
            <w:shd w:val="clear" w:color="auto" w:fill="FFFFFF"/>
          </w:rPr>
          <w:t xml:space="preserve">teha </w:t>
        </w:r>
      </w:ins>
      <w:r w:rsidR="00AE098E" w:rsidRPr="00AE098E">
        <w:rPr>
          <w:color w:val="202020"/>
          <w:szCs w:val="24"/>
          <w:shd w:val="clear" w:color="auto" w:fill="FFFFFF"/>
        </w:rPr>
        <w:t xml:space="preserve">maaparandushoiutöid, mille käigus eemaldatakse setet mehhaniseeritult või </w:t>
      </w:r>
      <w:commentRangeStart w:id="124"/>
      <w:del w:id="125" w:author="Mari Koik - JUSTDIGI" w:date="2025-01-16T11:06:00Z" w16du:dateUtc="2025-01-16T09:06:00Z">
        <w:r w:rsidR="00AE098E" w:rsidRPr="00AE098E" w:rsidDel="00195761">
          <w:rPr>
            <w:color w:val="202020"/>
            <w:szCs w:val="24"/>
            <w:shd w:val="clear" w:color="auto" w:fill="FFFFFF"/>
          </w:rPr>
          <w:delText xml:space="preserve">reguleeritakse </w:delText>
        </w:r>
      </w:del>
      <w:ins w:id="126" w:author="Mari Koik - JUSTDIGI" w:date="2025-01-16T11:06:00Z" w16du:dateUtc="2025-01-16T09:06:00Z">
        <w:r w:rsidR="00195761">
          <w:rPr>
            <w:color w:val="202020"/>
            <w:szCs w:val="24"/>
            <w:shd w:val="clear" w:color="auto" w:fill="FFFFFF"/>
          </w:rPr>
          <w:t>muude</w:t>
        </w:r>
        <w:r w:rsidR="00195761" w:rsidRPr="00AE098E">
          <w:rPr>
            <w:color w:val="202020"/>
            <w:szCs w:val="24"/>
            <w:shd w:val="clear" w:color="auto" w:fill="FFFFFF"/>
          </w:rPr>
          <w:t xml:space="preserve">takse </w:t>
        </w:r>
      </w:ins>
      <w:r w:rsidR="00AE098E" w:rsidRPr="00AE098E">
        <w:rPr>
          <w:color w:val="202020"/>
          <w:szCs w:val="24"/>
          <w:shd w:val="clear" w:color="auto" w:fill="FFFFFF"/>
        </w:rPr>
        <w:t>veerežiimi</w:t>
      </w:r>
      <w:commentRangeEnd w:id="124"/>
      <w:r w:rsidR="00195761">
        <w:rPr>
          <w:rStyle w:val="Kommentaariviide"/>
        </w:rPr>
        <w:commentReference w:id="124"/>
      </w:r>
      <w:r w:rsidR="00AE098E" w:rsidRPr="00AE098E">
        <w:rPr>
          <w:color w:val="202020"/>
          <w:szCs w:val="24"/>
          <w:shd w:val="clear" w:color="auto" w:fill="FFFFFF"/>
        </w:rPr>
        <w:t>.</w:t>
      </w:r>
      <w:r w:rsidR="000D1BF2" w:rsidRPr="00BA1FEA">
        <w:rPr>
          <w:color w:val="202020"/>
          <w:szCs w:val="24"/>
          <w:shd w:val="clear" w:color="auto" w:fill="FFFFFF"/>
        </w:rPr>
        <w:t>“</w:t>
      </w:r>
      <w:r w:rsidR="008F31F2">
        <w:rPr>
          <w:color w:val="202020"/>
          <w:szCs w:val="24"/>
          <w:shd w:val="clear" w:color="auto" w:fill="FFFFFF"/>
        </w:rPr>
        <w:t>;</w:t>
      </w:r>
    </w:p>
    <w:p w14:paraId="7BF8EDD6" w14:textId="0538A977" w:rsidR="00016B6A" w:rsidRDefault="00016B6A" w:rsidP="00533AC9">
      <w:pPr>
        <w:spacing w:after="0" w:line="240" w:lineRule="auto"/>
        <w:ind w:left="0" w:firstLine="0"/>
        <w:rPr>
          <w:color w:val="auto"/>
          <w:szCs w:val="24"/>
        </w:rPr>
      </w:pPr>
    </w:p>
    <w:p w14:paraId="014EEF7C" w14:textId="1B8299F2" w:rsidR="006D6C17" w:rsidRDefault="00874A49" w:rsidP="00533AC9">
      <w:pPr>
        <w:spacing w:after="0" w:line="240" w:lineRule="auto"/>
        <w:ind w:left="0" w:right="51" w:firstLine="0"/>
        <w:rPr>
          <w:color w:val="auto"/>
          <w:szCs w:val="24"/>
        </w:rPr>
      </w:pPr>
      <w:r>
        <w:rPr>
          <w:b/>
          <w:bCs/>
          <w:color w:val="auto"/>
          <w:szCs w:val="24"/>
        </w:rPr>
        <w:t>9</w:t>
      </w:r>
      <w:r w:rsidR="00814BA0" w:rsidRPr="00F809CC">
        <w:rPr>
          <w:b/>
          <w:bCs/>
          <w:color w:val="auto"/>
          <w:szCs w:val="24"/>
        </w:rPr>
        <w:t>)</w:t>
      </w:r>
      <w:r w:rsidR="006D6C17">
        <w:rPr>
          <w:color w:val="auto"/>
          <w:szCs w:val="24"/>
        </w:rPr>
        <w:t xml:space="preserve"> </w:t>
      </w:r>
      <w:r w:rsidR="006D6C17" w:rsidRPr="008939CB">
        <w:rPr>
          <w:color w:val="auto"/>
          <w:szCs w:val="24"/>
        </w:rPr>
        <w:t>paragrahvi 1</w:t>
      </w:r>
      <w:r w:rsidR="006D6C17">
        <w:rPr>
          <w:color w:val="auto"/>
          <w:szCs w:val="24"/>
        </w:rPr>
        <w:t>4</w:t>
      </w:r>
      <w:r w:rsidR="006D6C17" w:rsidRPr="008939CB">
        <w:rPr>
          <w:color w:val="auto"/>
          <w:szCs w:val="24"/>
        </w:rPr>
        <w:t xml:space="preserve"> lõige </w:t>
      </w:r>
      <w:r w:rsidR="006D6C17">
        <w:rPr>
          <w:color w:val="auto"/>
          <w:szCs w:val="24"/>
        </w:rPr>
        <w:t>6</w:t>
      </w:r>
      <w:r w:rsidR="006D6C17" w:rsidRPr="008939CB">
        <w:rPr>
          <w:color w:val="auto"/>
          <w:szCs w:val="24"/>
        </w:rPr>
        <w:t xml:space="preserve"> muudetakse ja sõnastatakse järgmiselt:</w:t>
      </w:r>
    </w:p>
    <w:p w14:paraId="5503771C" w14:textId="68260D2F" w:rsidR="006D6C17" w:rsidRDefault="008F31F2" w:rsidP="19063FA7">
      <w:pPr>
        <w:spacing w:after="0" w:line="240" w:lineRule="auto"/>
        <w:ind w:left="0" w:right="51" w:firstLine="0"/>
        <w:rPr>
          <w:color w:val="auto"/>
        </w:rPr>
      </w:pPr>
      <w:commentRangeStart w:id="127"/>
      <w:r w:rsidRPr="19063FA7">
        <w:rPr>
          <w:color w:val="auto"/>
        </w:rPr>
        <w:t>„</w:t>
      </w:r>
      <w:r w:rsidR="006D6C17" w:rsidRPr="19063FA7">
        <w:rPr>
          <w:color w:val="auto"/>
        </w:rPr>
        <w:t xml:space="preserve">(6) </w:t>
      </w:r>
      <w:r w:rsidR="00E73614" w:rsidRPr="19063FA7">
        <w:rPr>
          <w:color w:val="auto"/>
        </w:rPr>
        <w:t>Kaitseala</w:t>
      </w:r>
      <w:r w:rsidR="000A6FD8" w:rsidRPr="19063FA7">
        <w:rPr>
          <w:color w:val="auto"/>
        </w:rPr>
        <w:t xml:space="preserve">, </w:t>
      </w:r>
      <w:r w:rsidR="001357A6" w:rsidRPr="19063FA7">
        <w:rPr>
          <w:color w:val="auto"/>
        </w:rPr>
        <w:t>püsielupaiga</w:t>
      </w:r>
      <w:r w:rsidR="00842D8A" w:rsidRPr="19063FA7">
        <w:rPr>
          <w:color w:val="auto"/>
        </w:rPr>
        <w:t xml:space="preserve"> </w:t>
      </w:r>
      <w:r w:rsidR="000A6FD8" w:rsidRPr="19063FA7">
        <w:rPr>
          <w:color w:val="auto"/>
        </w:rPr>
        <w:t xml:space="preserve">ja kaitstava looduse üksikobjekti </w:t>
      </w:r>
      <w:r w:rsidR="00842D8A" w:rsidRPr="19063FA7">
        <w:rPr>
          <w:color w:val="auto"/>
        </w:rPr>
        <w:t>piiranguvööndis</w:t>
      </w:r>
      <w:r w:rsidR="000A6FD8" w:rsidRPr="19063FA7">
        <w:rPr>
          <w:color w:val="auto"/>
        </w:rPr>
        <w:t xml:space="preserve"> </w:t>
      </w:r>
      <w:r w:rsidR="0051010F" w:rsidRPr="19063FA7">
        <w:rPr>
          <w:color w:val="auto"/>
        </w:rPr>
        <w:t>ning</w:t>
      </w:r>
      <w:r w:rsidR="000A6FD8" w:rsidRPr="19063FA7">
        <w:rPr>
          <w:color w:val="auto"/>
        </w:rPr>
        <w:t xml:space="preserve"> </w:t>
      </w:r>
      <w:r w:rsidR="00E73614" w:rsidRPr="19063FA7">
        <w:rPr>
          <w:color w:val="auto"/>
        </w:rPr>
        <w:t xml:space="preserve">hoiualal </w:t>
      </w:r>
      <w:del w:id="128" w:author="Moonika Kuusk - JUSTDIGI" w:date="2024-12-27T11:34:00Z">
        <w:r w:rsidRPr="19063FA7" w:rsidDel="00E73614">
          <w:rPr>
            <w:color w:val="auto"/>
          </w:rPr>
          <w:delText xml:space="preserve"> </w:delText>
        </w:r>
      </w:del>
      <w:r w:rsidR="006D6C17" w:rsidRPr="19063FA7">
        <w:rPr>
          <w:color w:val="auto"/>
        </w:rPr>
        <w:t>on keelatud lageraie ja veerraie</w:t>
      </w:r>
      <w:r w:rsidR="004E4B53" w:rsidRPr="19063FA7">
        <w:rPr>
          <w:color w:val="auto"/>
        </w:rPr>
        <w:t xml:space="preserve">, välja arvatud </w:t>
      </w:r>
      <w:r w:rsidR="000901A0" w:rsidRPr="19063FA7">
        <w:rPr>
          <w:color w:val="auto"/>
        </w:rPr>
        <w:t xml:space="preserve">kaitseala valitseja nõusolekul </w:t>
      </w:r>
      <w:r w:rsidR="004E4B53" w:rsidRPr="19063FA7">
        <w:rPr>
          <w:color w:val="auto"/>
        </w:rPr>
        <w:t xml:space="preserve">hall-lepikutes pindalaga kuni 0,5 </w:t>
      </w:r>
      <w:del w:id="129" w:author="Mari Koik - JUSTDIGI" w:date="2025-01-16T11:53:00Z">
        <w:r w:rsidRPr="19063FA7" w:rsidDel="004E4B53">
          <w:rPr>
            <w:color w:val="auto"/>
          </w:rPr>
          <w:delText>ha</w:delText>
        </w:r>
      </w:del>
      <w:ins w:id="130" w:author="Mari Koik - JUSTDIGI" w:date="2025-01-16T11:53:00Z">
        <w:r w:rsidR="00066E1B" w:rsidRPr="19063FA7">
          <w:rPr>
            <w:color w:val="auto"/>
          </w:rPr>
          <w:t>hektarit</w:t>
        </w:r>
      </w:ins>
      <w:r w:rsidR="009C351C" w:rsidRPr="19063FA7">
        <w:rPr>
          <w:color w:val="auto"/>
        </w:rPr>
        <w:t>.</w:t>
      </w:r>
      <w:r w:rsidR="006D6C17" w:rsidRPr="19063FA7">
        <w:rPr>
          <w:color w:val="auto"/>
        </w:rPr>
        <w:t xml:space="preserve"> </w:t>
      </w:r>
      <w:commentRangeStart w:id="131"/>
      <w:r w:rsidR="009C351C" w:rsidRPr="19063FA7">
        <w:rPr>
          <w:color w:val="auto"/>
        </w:rPr>
        <w:t>V</w:t>
      </w:r>
      <w:r w:rsidR="006D6C17" w:rsidRPr="19063FA7">
        <w:rPr>
          <w:color w:val="auto"/>
        </w:rPr>
        <w:t>alik-, häil- ja aegjärkse raie tegemisel tuleb arvestada käesoleva s</w:t>
      </w:r>
      <w:commentRangeStart w:id="132"/>
      <w:r w:rsidR="006D6C17" w:rsidRPr="19063FA7">
        <w:rPr>
          <w:color w:val="auto"/>
        </w:rPr>
        <w:t xml:space="preserve">eaduse lisas </w:t>
      </w:r>
      <w:commentRangeEnd w:id="132"/>
      <w:r>
        <w:commentReference w:id="132"/>
      </w:r>
      <w:r w:rsidR="006D6C17" w:rsidRPr="19063FA7">
        <w:rPr>
          <w:color w:val="auto"/>
        </w:rPr>
        <w:t>sätestatud tingimustega.</w:t>
      </w:r>
      <w:r w:rsidRPr="19063FA7">
        <w:rPr>
          <w:color w:val="auto"/>
        </w:rPr>
        <w:t>“;</w:t>
      </w:r>
      <w:commentRangeEnd w:id="131"/>
      <w:r>
        <w:commentReference w:id="131"/>
      </w:r>
      <w:commentRangeEnd w:id="127"/>
      <w:r>
        <w:commentReference w:id="127"/>
      </w:r>
    </w:p>
    <w:p w14:paraId="256D76BB" w14:textId="77777777" w:rsidR="00E3232E" w:rsidRDefault="00E3232E" w:rsidP="00533AC9">
      <w:pPr>
        <w:spacing w:after="0" w:line="240" w:lineRule="auto"/>
        <w:ind w:left="0" w:right="51" w:firstLine="0"/>
        <w:rPr>
          <w:color w:val="auto"/>
          <w:szCs w:val="24"/>
        </w:rPr>
      </w:pPr>
    </w:p>
    <w:p w14:paraId="4697AD54" w14:textId="7A249A09" w:rsidR="00E3232E" w:rsidRPr="00D20F44" w:rsidRDefault="00874A49" w:rsidP="00533AC9">
      <w:pPr>
        <w:spacing w:after="0" w:line="240" w:lineRule="auto"/>
        <w:ind w:left="0" w:right="51" w:firstLine="0"/>
        <w:rPr>
          <w:color w:val="auto"/>
          <w:szCs w:val="24"/>
        </w:rPr>
      </w:pPr>
      <w:r>
        <w:rPr>
          <w:b/>
          <w:bCs/>
          <w:color w:val="auto"/>
          <w:szCs w:val="24"/>
        </w:rPr>
        <w:t>10</w:t>
      </w:r>
      <w:r w:rsidR="00E3232E" w:rsidRPr="00D20F44">
        <w:rPr>
          <w:b/>
          <w:bCs/>
          <w:color w:val="auto"/>
          <w:szCs w:val="24"/>
        </w:rPr>
        <w:t>)</w:t>
      </w:r>
      <w:r w:rsidR="00E3232E" w:rsidRPr="00D20F44">
        <w:rPr>
          <w:color w:val="auto"/>
          <w:szCs w:val="24"/>
        </w:rPr>
        <w:t xml:space="preserve"> </w:t>
      </w:r>
      <w:r w:rsidR="008B3BCB">
        <w:rPr>
          <w:color w:val="auto"/>
          <w:szCs w:val="24"/>
        </w:rPr>
        <w:t>p</w:t>
      </w:r>
      <w:r w:rsidR="00E3232E" w:rsidRPr="00D20F44">
        <w:rPr>
          <w:color w:val="auto"/>
          <w:szCs w:val="24"/>
        </w:rPr>
        <w:t>aragrahvi 14 täiendatakse lõikega 7 järgmises sõnastuses:</w:t>
      </w:r>
    </w:p>
    <w:p w14:paraId="57C3D6AC" w14:textId="0262023A" w:rsidR="00E3232E" w:rsidRPr="00D20F44" w:rsidRDefault="00E3232E" w:rsidP="00533AC9">
      <w:pPr>
        <w:spacing w:after="0" w:line="240" w:lineRule="auto"/>
        <w:ind w:left="0" w:right="51" w:firstLine="0"/>
        <w:rPr>
          <w:color w:val="auto"/>
          <w:szCs w:val="24"/>
        </w:rPr>
      </w:pPr>
      <w:r w:rsidRPr="00D20F44">
        <w:rPr>
          <w:color w:val="auto"/>
          <w:szCs w:val="24"/>
        </w:rPr>
        <w:t xml:space="preserve">„(7) </w:t>
      </w:r>
      <w:bookmarkStart w:id="133" w:name="_Hlk183781697"/>
      <w:r w:rsidR="00E34B15">
        <w:t>Kaitstaval loodusobjektil on keelatud biotsiidi, taimekaitsevahendi ja väetise kasutamine</w:t>
      </w:r>
      <w:ins w:id="134" w:author="Moonika Kuusk - JUSTDIGI" w:date="2024-12-27T12:10:00Z" w16du:dateUtc="2024-12-27T10:10:00Z">
        <w:r w:rsidR="0004650F">
          <w:t>,</w:t>
        </w:r>
      </w:ins>
      <w:r w:rsidR="00E34B15">
        <w:t xml:space="preserve"> välja arvatud mahepõllumajanduses kasutada lubatud biotsiid</w:t>
      </w:r>
      <w:del w:id="135" w:author="Mari Koik - JUSTDIGI" w:date="2025-01-16T13:24:00Z" w16du:dateUtc="2025-01-16T11:24:00Z">
        <w:r w:rsidR="00E34B15" w:rsidDel="006E420A">
          <w:delText>i</w:delText>
        </w:r>
      </w:del>
      <w:r w:rsidR="00E34B15">
        <w:t>, taimekaitsevahend</w:t>
      </w:r>
      <w:del w:id="136" w:author="Mari Koik - JUSTDIGI" w:date="2025-01-16T13:24:00Z" w16du:dateUtc="2025-01-16T11:24:00Z">
        <w:r w:rsidR="00E34B15" w:rsidDel="006E420A">
          <w:delText>i</w:delText>
        </w:r>
      </w:del>
      <w:r w:rsidR="00E34B15">
        <w:t xml:space="preserve"> ja väetis</w:t>
      </w:r>
      <w:del w:id="137" w:author="Mari Koik - JUSTDIGI" w:date="2025-01-16T13:24:00Z" w16du:dateUtc="2025-01-16T11:24:00Z">
        <w:r w:rsidR="00E34B15" w:rsidDel="004F6897">
          <w:delText>e kasutamine</w:delText>
        </w:r>
      </w:del>
      <w:r w:rsidR="00E34B15">
        <w:t xml:space="preserve"> </w:t>
      </w:r>
      <w:bookmarkEnd w:id="133"/>
      <w:r w:rsidR="00E34B15">
        <w:t>või käesoleva seaduse § 57 lõike 3</w:t>
      </w:r>
      <w:r w:rsidR="00E34B15">
        <w:rPr>
          <w:vertAlign w:val="superscript"/>
        </w:rPr>
        <w:t>1</w:t>
      </w:r>
      <w:r w:rsidR="00E34B15">
        <w:t xml:space="preserve"> alusel kehtestatud nimekirja kantud võõrliigi hävitamise</w:t>
      </w:r>
      <w:ins w:id="138" w:author="Mari Koik - JUSTDIGI" w:date="2025-01-16T13:37:00Z" w16du:dateUtc="2025-01-16T11:37:00Z">
        <w:r w:rsidR="003E2CFF">
          <w:t xml:space="preserve"> eesmärgil</w:t>
        </w:r>
      </w:ins>
      <w:del w:id="139" w:author="Mari Koik - JUSTDIGI" w:date="2025-01-16T13:37:00Z" w16du:dateUtc="2025-01-16T11:37:00Z">
        <w:r w:rsidR="00E34B15" w:rsidDel="003E2CFF">
          <w:delText>ks</w:delText>
        </w:r>
      </w:del>
      <w:del w:id="140" w:author="Mari Koik - JUSTDIGI" w:date="2025-01-16T13:35:00Z" w16du:dateUtc="2025-01-16T11:35:00Z">
        <w:r w:rsidR="00E34B15" w:rsidDel="00C23D79">
          <w:delText xml:space="preserve"> </w:delText>
        </w:r>
      </w:del>
      <w:del w:id="141" w:author="Mari Koik - JUSTDIGI" w:date="2025-01-16T13:32:00Z" w16du:dateUtc="2025-01-16T11:32:00Z">
        <w:r w:rsidR="00E34B15" w:rsidDel="005A2BC7">
          <w:delText>kasutamine</w:delText>
        </w:r>
      </w:del>
      <w:r w:rsidRPr="00D20F44">
        <w:rPr>
          <w:color w:val="auto"/>
          <w:szCs w:val="24"/>
        </w:rPr>
        <w:t>.“;</w:t>
      </w:r>
    </w:p>
    <w:p w14:paraId="67E46AB7" w14:textId="7839F695" w:rsidR="00016B6A" w:rsidRPr="00D20F44" w:rsidRDefault="00016B6A" w:rsidP="00533AC9">
      <w:pPr>
        <w:spacing w:after="0" w:line="240" w:lineRule="auto"/>
        <w:ind w:left="0" w:firstLine="0"/>
        <w:rPr>
          <w:color w:val="auto"/>
          <w:szCs w:val="24"/>
        </w:rPr>
      </w:pPr>
    </w:p>
    <w:p w14:paraId="40DECE9D" w14:textId="4851C57D" w:rsidR="00016B6A" w:rsidRPr="008939CB" w:rsidRDefault="00874A49" w:rsidP="19063FA7">
      <w:pPr>
        <w:spacing w:after="0" w:line="240" w:lineRule="auto"/>
        <w:ind w:left="0" w:right="51" w:firstLine="0"/>
        <w:rPr>
          <w:color w:val="auto"/>
        </w:rPr>
      </w:pPr>
      <w:r w:rsidRPr="323F6CC3">
        <w:rPr>
          <w:b/>
          <w:bCs/>
          <w:color w:val="auto"/>
        </w:rPr>
        <w:t>11</w:t>
      </w:r>
      <w:r w:rsidR="0084007E" w:rsidRPr="323F6CC3">
        <w:rPr>
          <w:b/>
          <w:bCs/>
          <w:color w:val="auto"/>
        </w:rPr>
        <w:t>)</w:t>
      </w:r>
      <w:r w:rsidR="0084007E" w:rsidRPr="323F6CC3">
        <w:rPr>
          <w:color w:val="auto"/>
        </w:rPr>
        <w:t xml:space="preserve"> </w:t>
      </w:r>
      <w:commentRangeStart w:id="142"/>
      <w:r w:rsidR="00FD44FB" w:rsidRPr="323F6CC3">
        <w:rPr>
          <w:color w:val="auto"/>
        </w:rPr>
        <w:t xml:space="preserve">paragrahvi 15 täiendatakse </w:t>
      </w:r>
      <w:r w:rsidR="0002696C" w:rsidRPr="323F6CC3">
        <w:rPr>
          <w:color w:val="auto"/>
        </w:rPr>
        <w:t xml:space="preserve">lõikega </w:t>
      </w:r>
      <w:r w:rsidR="00FD44FB" w:rsidRPr="323F6CC3">
        <w:rPr>
          <w:color w:val="auto"/>
        </w:rPr>
        <w:t>2</w:t>
      </w:r>
      <w:r w:rsidR="00FD44FB" w:rsidRPr="323F6CC3">
        <w:rPr>
          <w:color w:val="auto"/>
          <w:vertAlign w:val="superscript"/>
        </w:rPr>
        <w:t>1</w:t>
      </w:r>
      <w:r w:rsidR="00FD44FB" w:rsidRPr="323F6CC3">
        <w:rPr>
          <w:color w:val="auto"/>
        </w:rPr>
        <w:t xml:space="preserve"> </w:t>
      </w:r>
      <w:commentRangeEnd w:id="142"/>
      <w:r>
        <w:commentReference w:id="142"/>
      </w:r>
      <w:r w:rsidR="00FD44FB" w:rsidRPr="323F6CC3">
        <w:rPr>
          <w:color w:val="auto"/>
        </w:rPr>
        <w:t>järgmises sõnastuses:</w:t>
      </w:r>
    </w:p>
    <w:p w14:paraId="0C241A32" w14:textId="627F55A1" w:rsidR="00BE2766" w:rsidRPr="008939CB" w:rsidRDefault="001B236F" w:rsidP="00533AC9">
      <w:pPr>
        <w:spacing w:after="0" w:line="240" w:lineRule="auto"/>
        <w:ind w:left="-5" w:right="51"/>
        <w:rPr>
          <w:color w:val="auto"/>
          <w:szCs w:val="24"/>
        </w:rPr>
      </w:pPr>
      <w:r>
        <w:rPr>
          <w:color w:val="auto"/>
          <w:szCs w:val="24"/>
        </w:rPr>
        <w:t>„</w:t>
      </w:r>
      <w:r w:rsidR="00BE2766" w:rsidRPr="00BE2766">
        <w:rPr>
          <w:color w:val="auto"/>
          <w:szCs w:val="24"/>
        </w:rPr>
        <w:t>(2</w:t>
      </w:r>
      <w:r w:rsidR="0002696C" w:rsidRPr="001B236F">
        <w:rPr>
          <w:color w:val="auto"/>
          <w:szCs w:val="24"/>
          <w:vertAlign w:val="superscript"/>
        </w:rPr>
        <w:t>1</w:t>
      </w:r>
      <w:r w:rsidR="00BE2766" w:rsidRPr="00BE2766">
        <w:rPr>
          <w:color w:val="auto"/>
          <w:szCs w:val="24"/>
        </w:rPr>
        <w:t>) Riigikaitse</w:t>
      </w:r>
      <w:del w:id="143" w:author="Mari Koik - JUSTDIGI" w:date="2025-01-16T13:41:00Z" w16du:dateUtc="2025-01-16T11:41:00Z">
        <w:r w:rsidR="00BE2766" w:rsidRPr="00BE2766" w:rsidDel="00F66B76">
          <w:rPr>
            <w:color w:val="auto"/>
            <w:szCs w:val="24"/>
          </w:rPr>
          <w:delText xml:space="preserve"> </w:delText>
        </w:r>
      </w:del>
      <w:r w:rsidR="00BE2766" w:rsidRPr="00BE2766">
        <w:rPr>
          <w:color w:val="auto"/>
          <w:szCs w:val="24"/>
        </w:rPr>
        <w:t>ehitise</w:t>
      </w:r>
      <w:r w:rsidR="00AF54C5">
        <w:rPr>
          <w:color w:val="auto"/>
          <w:szCs w:val="24"/>
        </w:rPr>
        <w:t>le</w:t>
      </w:r>
      <w:r w:rsidR="00BE2766" w:rsidRPr="00BE2766">
        <w:rPr>
          <w:color w:val="auto"/>
          <w:szCs w:val="24"/>
        </w:rPr>
        <w:t xml:space="preserve"> ja riigikaitsemaa</w:t>
      </w:r>
      <w:r w:rsidR="00AF54C5">
        <w:rPr>
          <w:color w:val="auto"/>
          <w:szCs w:val="24"/>
        </w:rPr>
        <w:t>l</w:t>
      </w:r>
      <w:r>
        <w:rPr>
          <w:color w:val="auto"/>
          <w:szCs w:val="24"/>
        </w:rPr>
        <w:t xml:space="preserve">, </w:t>
      </w:r>
      <w:r w:rsidRPr="001B236F">
        <w:rPr>
          <w:color w:val="auto"/>
          <w:szCs w:val="24"/>
        </w:rPr>
        <w:t xml:space="preserve">kui Kaitsevägi või Kaitseliit </w:t>
      </w:r>
      <w:r w:rsidRPr="00624234">
        <w:rPr>
          <w:color w:val="auto"/>
          <w:szCs w:val="24"/>
        </w:rPr>
        <w:t>kasutab</w:t>
      </w:r>
      <w:r w:rsidRPr="001B236F">
        <w:rPr>
          <w:color w:val="auto"/>
          <w:szCs w:val="24"/>
        </w:rPr>
        <w:t xml:space="preserve"> kinnistut riigikaitse eesmärgil</w:t>
      </w:r>
      <w:r>
        <w:rPr>
          <w:color w:val="auto"/>
          <w:szCs w:val="24"/>
        </w:rPr>
        <w:t>,</w:t>
      </w:r>
      <w:r w:rsidR="00BE2766" w:rsidRPr="00BE2766">
        <w:rPr>
          <w:color w:val="auto"/>
          <w:szCs w:val="24"/>
        </w:rPr>
        <w:t xml:space="preserve"> ei kohaldata õuemaa kasutamisele kehtestatud nõudeid, kui need piiravad riigikaits</w:t>
      </w:r>
      <w:r w:rsidR="00BE2766" w:rsidRPr="00DD7A0A">
        <w:rPr>
          <w:color w:val="auto"/>
          <w:szCs w:val="24"/>
        </w:rPr>
        <w:t>e e</w:t>
      </w:r>
      <w:r w:rsidR="00BE2766" w:rsidRPr="00BE2766">
        <w:rPr>
          <w:color w:val="auto"/>
          <w:szCs w:val="24"/>
        </w:rPr>
        <w:t>esmärgi saavutamist</w:t>
      </w:r>
      <w:r>
        <w:rPr>
          <w:color w:val="auto"/>
          <w:szCs w:val="24"/>
        </w:rPr>
        <w:t>.</w:t>
      </w:r>
      <w:r w:rsidR="00BE2766" w:rsidRPr="00BE2766">
        <w:rPr>
          <w:color w:val="auto"/>
          <w:szCs w:val="24"/>
        </w:rPr>
        <w:t>“</w:t>
      </w:r>
      <w:r>
        <w:rPr>
          <w:color w:val="auto"/>
          <w:szCs w:val="24"/>
        </w:rPr>
        <w:t>;</w:t>
      </w:r>
    </w:p>
    <w:p w14:paraId="7CED1E12" w14:textId="3C0F8FA8" w:rsidR="00016B6A" w:rsidRPr="008939CB" w:rsidRDefault="00016B6A" w:rsidP="00533AC9">
      <w:pPr>
        <w:spacing w:after="0" w:line="240" w:lineRule="auto"/>
        <w:ind w:left="0" w:firstLine="0"/>
        <w:rPr>
          <w:color w:val="auto"/>
          <w:szCs w:val="24"/>
        </w:rPr>
      </w:pPr>
    </w:p>
    <w:p w14:paraId="46CE5CB7" w14:textId="16CDBACF" w:rsidR="0065339A" w:rsidRPr="008939CB" w:rsidRDefault="00874A49" w:rsidP="00533AC9">
      <w:pPr>
        <w:spacing w:after="0" w:line="240" w:lineRule="auto"/>
        <w:ind w:left="0" w:right="51" w:firstLine="0"/>
        <w:rPr>
          <w:color w:val="auto"/>
          <w:szCs w:val="24"/>
        </w:rPr>
      </w:pPr>
      <w:r>
        <w:rPr>
          <w:b/>
          <w:color w:val="auto"/>
          <w:szCs w:val="24"/>
        </w:rPr>
        <w:t>12</w:t>
      </w:r>
      <w:r w:rsidR="0084007E" w:rsidRPr="008939CB">
        <w:rPr>
          <w:b/>
          <w:color w:val="auto"/>
          <w:szCs w:val="24"/>
        </w:rPr>
        <w:t>)</w:t>
      </w:r>
      <w:r w:rsidR="0084007E" w:rsidRPr="008939CB">
        <w:rPr>
          <w:color w:val="auto"/>
          <w:szCs w:val="24"/>
        </w:rPr>
        <w:t xml:space="preserve"> </w:t>
      </w:r>
      <w:r w:rsidR="00FD44FB" w:rsidRPr="008939CB">
        <w:rPr>
          <w:color w:val="auto"/>
          <w:szCs w:val="24"/>
        </w:rPr>
        <w:t xml:space="preserve">paragrahvi </w:t>
      </w:r>
      <w:r w:rsidR="0065339A" w:rsidRPr="008939CB">
        <w:rPr>
          <w:color w:val="auto"/>
          <w:szCs w:val="24"/>
        </w:rPr>
        <w:t xml:space="preserve">16 lõige 1 muudetakse ja </w:t>
      </w:r>
      <w:r w:rsidR="00FD44FB" w:rsidRPr="008939CB">
        <w:rPr>
          <w:color w:val="auto"/>
          <w:szCs w:val="24"/>
        </w:rPr>
        <w:t>sõnastatakse järgmiselt:</w:t>
      </w:r>
    </w:p>
    <w:p w14:paraId="5DDD16D0" w14:textId="1902890F" w:rsidR="007A7482" w:rsidRDefault="00FD44FB" w:rsidP="00533AC9">
      <w:pPr>
        <w:spacing w:after="0" w:line="240" w:lineRule="auto"/>
        <w:ind w:left="0" w:right="51" w:firstLine="0"/>
        <w:rPr>
          <w:color w:val="auto"/>
          <w:szCs w:val="24"/>
        </w:rPr>
      </w:pPr>
      <w:r w:rsidRPr="008939CB">
        <w:rPr>
          <w:color w:val="auto"/>
          <w:szCs w:val="24"/>
        </w:rPr>
        <w:t>„</w:t>
      </w:r>
      <w:r w:rsidR="0065339A" w:rsidRPr="008939CB">
        <w:rPr>
          <w:color w:val="auto"/>
          <w:szCs w:val="24"/>
        </w:rPr>
        <w:t xml:space="preserve">(1) </w:t>
      </w:r>
      <w:r w:rsidRPr="008939CB">
        <w:rPr>
          <w:color w:val="auto"/>
          <w:szCs w:val="24"/>
        </w:rPr>
        <w:t xml:space="preserve">Kaitsealal või hoiualal asuva või kaitstavat looduse üksikobjekti või püsielupaika või </w:t>
      </w:r>
      <w:commentRangeStart w:id="144"/>
      <w:r w:rsidRPr="008939CB">
        <w:rPr>
          <w:color w:val="auto"/>
          <w:szCs w:val="24"/>
        </w:rPr>
        <w:t xml:space="preserve">kohaliku </w:t>
      </w:r>
      <w:ins w:id="145" w:author="Mari Koik - JUSTDIGI" w:date="2025-01-22T14:08:00Z" w16du:dateUtc="2025-01-22T12:08:00Z">
        <w:r w:rsidR="008D3E87">
          <w:rPr>
            <w:color w:val="auto"/>
            <w:szCs w:val="24"/>
          </w:rPr>
          <w:t xml:space="preserve">omavalitsuse tasandil </w:t>
        </w:r>
      </w:ins>
      <w:r w:rsidRPr="008939CB">
        <w:rPr>
          <w:color w:val="auto"/>
          <w:szCs w:val="24"/>
        </w:rPr>
        <w:t>kaits</w:t>
      </w:r>
      <w:ins w:id="146" w:author="Mari Koik - JUSTDIGI" w:date="2025-01-22T14:08:00Z" w16du:dateUtc="2025-01-22T12:08:00Z">
        <w:r w:rsidR="008D3E87">
          <w:rPr>
            <w:color w:val="auto"/>
            <w:szCs w:val="24"/>
          </w:rPr>
          <w:t>tava</w:t>
        </w:r>
      </w:ins>
      <w:ins w:id="147" w:author="Mari Koik - JUSTDIGI" w:date="2025-01-22T14:16:00Z" w16du:dateUtc="2025-01-22T12:16:00Z">
        <w:r w:rsidR="00457D1A">
          <w:rPr>
            <w:color w:val="auto"/>
            <w:szCs w:val="24"/>
          </w:rPr>
          <w:t>t</w:t>
        </w:r>
      </w:ins>
      <w:commentRangeEnd w:id="144"/>
      <w:ins w:id="148" w:author="Mari Koik - JUSTDIGI" w:date="2025-01-22T15:43:00Z" w16du:dateUtc="2025-01-22T13:43:00Z">
        <w:r w:rsidR="007960B7">
          <w:rPr>
            <w:rStyle w:val="Kommentaariviide"/>
          </w:rPr>
          <w:commentReference w:id="144"/>
        </w:r>
      </w:ins>
      <w:del w:id="149" w:author="Mari Koik - JUSTDIGI" w:date="2025-01-22T14:08:00Z" w16du:dateUtc="2025-01-22T12:08:00Z">
        <w:r w:rsidRPr="008939CB" w:rsidDel="008D3E87">
          <w:rPr>
            <w:color w:val="auto"/>
            <w:szCs w:val="24"/>
          </w:rPr>
          <w:delText>e alla võetud</w:delText>
        </w:r>
      </w:del>
      <w:r w:rsidRPr="008939CB">
        <w:rPr>
          <w:color w:val="auto"/>
          <w:szCs w:val="24"/>
        </w:rPr>
        <w:t xml:space="preserve"> loodusobjekti või </w:t>
      </w:r>
      <w:r w:rsidR="003911A0" w:rsidRPr="00FD79A0">
        <w:rPr>
          <w:color w:val="202020"/>
          <w:szCs w:val="24"/>
          <w:shd w:val="clear" w:color="auto" w:fill="FFFFFF"/>
        </w:rPr>
        <w:t>Eesti looduse infosüsteemi</w:t>
      </w:r>
      <w:r w:rsidR="003911A0">
        <w:rPr>
          <w:color w:val="202020"/>
          <w:szCs w:val="24"/>
          <w:shd w:val="clear" w:color="auto" w:fill="FFFFFF"/>
        </w:rPr>
        <w:t xml:space="preserve"> kantud </w:t>
      </w:r>
      <w:r w:rsidRPr="008939CB">
        <w:rPr>
          <w:color w:val="auto"/>
          <w:szCs w:val="24"/>
        </w:rPr>
        <w:t xml:space="preserve">kaitsealuse liigi leiukohta sisaldava kinnisasja või selle osa </w:t>
      </w:r>
      <w:r w:rsidRPr="00F809CC">
        <w:rPr>
          <w:color w:val="auto"/>
          <w:szCs w:val="24"/>
        </w:rPr>
        <w:t>võõrandamise</w:t>
      </w:r>
      <w:del w:id="150" w:author="Mari Koik - JUSTDIGI" w:date="2025-01-16T13:43:00Z" w16du:dateUtc="2025-01-16T11:43:00Z">
        <w:r w:rsidRPr="00F809CC" w:rsidDel="00127F7C">
          <w:rPr>
            <w:color w:val="auto"/>
            <w:szCs w:val="24"/>
          </w:rPr>
          <w:delText>l</w:delText>
        </w:r>
      </w:del>
      <w:r w:rsidRPr="00F809CC">
        <w:rPr>
          <w:color w:val="auto"/>
          <w:szCs w:val="24"/>
        </w:rPr>
        <w:t xml:space="preserve"> või asjaõigusega koormamise</w:t>
      </w:r>
      <w:ins w:id="151" w:author="Mari Koik - JUSTDIGI" w:date="2025-01-16T13:43:00Z" w16du:dateUtc="2025-01-16T11:43:00Z">
        <w:r w:rsidR="00127F7C">
          <w:rPr>
            <w:color w:val="auto"/>
            <w:szCs w:val="24"/>
          </w:rPr>
          <w:t xml:space="preserve"> korra</w:t>
        </w:r>
      </w:ins>
      <w:r w:rsidRPr="00F809CC">
        <w:rPr>
          <w:color w:val="auto"/>
          <w:szCs w:val="24"/>
        </w:rPr>
        <w:t>l</w:t>
      </w:r>
      <w:r w:rsidRPr="008939CB">
        <w:rPr>
          <w:color w:val="auto"/>
          <w:szCs w:val="24"/>
        </w:rPr>
        <w:t xml:space="preserve"> peab asjakohane leping sisaldama</w:t>
      </w:r>
      <w:del w:id="152" w:author="Mari Koik - JUSTDIGI" w:date="2025-01-16T13:43:00Z" w16du:dateUtc="2025-01-16T11:43:00Z">
        <w:r w:rsidRPr="008939CB" w:rsidDel="006376EA">
          <w:rPr>
            <w:color w:val="auto"/>
            <w:szCs w:val="24"/>
          </w:rPr>
          <w:delText xml:space="preserve"> järgmist</w:delText>
        </w:r>
      </w:del>
      <w:r w:rsidRPr="008939CB">
        <w:rPr>
          <w:color w:val="auto"/>
          <w:szCs w:val="24"/>
        </w:rPr>
        <w:t xml:space="preserve"> loodusobjekti</w:t>
      </w:r>
      <w:del w:id="153" w:author="Mari Koik - JUSTDIGI" w:date="2025-01-16T13:43:00Z" w16du:dateUtc="2025-01-16T11:43:00Z">
        <w:r w:rsidRPr="008939CB" w:rsidDel="006376EA">
          <w:rPr>
            <w:color w:val="auto"/>
            <w:szCs w:val="24"/>
          </w:rPr>
          <w:delText>ga seotud teavet</w:delText>
        </w:r>
      </w:del>
      <w:r w:rsidRPr="008939CB">
        <w:rPr>
          <w:color w:val="auto"/>
          <w:szCs w:val="24"/>
        </w:rPr>
        <w:t>:</w:t>
      </w:r>
    </w:p>
    <w:p w14:paraId="12CD09ED" w14:textId="42A3FEBE" w:rsidR="007A7482" w:rsidRDefault="007A7482" w:rsidP="00533AC9">
      <w:pPr>
        <w:spacing w:after="0" w:line="240" w:lineRule="auto"/>
        <w:ind w:left="0" w:right="51" w:firstLine="0"/>
        <w:rPr>
          <w:color w:val="auto"/>
          <w:szCs w:val="24"/>
        </w:rPr>
      </w:pPr>
      <w:r>
        <w:rPr>
          <w:color w:val="auto"/>
          <w:szCs w:val="24"/>
        </w:rPr>
        <w:t xml:space="preserve">1) </w:t>
      </w:r>
      <w:del w:id="154" w:author="Mari Koik - JUSTDIGI" w:date="2025-01-16T13:43:00Z" w16du:dateUtc="2025-01-16T11:43:00Z">
        <w:r w:rsidR="00FD44FB" w:rsidRPr="008939CB" w:rsidDel="006376EA">
          <w:rPr>
            <w:color w:val="auto"/>
            <w:szCs w:val="24"/>
          </w:rPr>
          <w:delText xml:space="preserve">loodusobjekti </w:delText>
        </w:r>
      </w:del>
      <w:r w:rsidR="00FD44FB" w:rsidRPr="008939CB">
        <w:rPr>
          <w:color w:val="auto"/>
          <w:szCs w:val="24"/>
        </w:rPr>
        <w:t>tüüp</w:t>
      </w:r>
      <w:ins w:id="155" w:author="Mari Koik - JUSTDIGI" w:date="2025-01-16T13:43:00Z" w16du:dateUtc="2025-01-16T11:43:00Z">
        <w:r w:rsidR="006376EA">
          <w:rPr>
            <w:color w:val="auto"/>
            <w:szCs w:val="24"/>
          </w:rPr>
          <w:t>i</w:t>
        </w:r>
      </w:ins>
      <w:r>
        <w:rPr>
          <w:color w:val="auto"/>
          <w:szCs w:val="24"/>
        </w:rPr>
        <w:t>;</w:t>
      </w:r>
    </w:p>
    <w:p w14:paraId="69473141" w14:textId="646BFA02" w:rsidR="007A7482" w:rsidRDefault="007A7482" w:rsidP="00533AC9">
      <w:pPr>
        <w:spacing w:after="0" w:line="240" w:lineRule="auto"/>
        <w:ind w:left="0" w:right="51" w:firstLine="0"/>
        <w:rPr>
          <w:color w:val="auto"/>
          <w:szCs w:val="24"/>
        </w:rPr>
      </w:pPr>
      <w:r>
        <w:rPr>
          <w:color w:val="auto"/>
          <w:szCs w:val="24"/>
        </w:rPr>
        <w:t>2)</w:t>
      </w:r>
      <w:r w:rsidR="00FD44FB" w:rsidRPr="008939CB">
        <w:rPr>
          <w:color w:val="auto"/>
          <w:szCs w:val="24"/>
        </w:rPr>
        <w:t xml:space="preserve"> </w:t>
      </w:r>
      <w:del w:id="156" w:author="Mari Koik - JUSTDIGI" w:date="2025-01-16T13:43:00Z" w16du:dateUtc="2025-01-16T11:43:00Z">
        <w:r w:rsidDel="006376EA">
          <w:rPr>
            <w:color w:val="auto"/>
            <w:szCs w:val="24"/>
          </w:rPr>
          <w:delText xml:space="preserve">loodusobjekti </w:delText>
        </w:r>
      </w:del>
      <w:r w:rsidR="00FD44FB" w:rsidRPr="008939CB">
        <w:rPr>
          <w:color w:val="auto"/>
          <w:szCs w:val="24"/>
        </w:rPr>
        <w:t>registrikood</w:t>
      </w:r>
      <w:ins w:id="157" w:author="Mari Koik - JUSTDIGI" w:date="2025-01-16T13:43:00Z" w16du:dateUtc="2025-01-16T11:43:00Z">
        <w:r w:rsidR="006376EA">
          <w:rPr>
            <w:color w:val="auto"/>
            <w:szCs w:val="24"/>
          </w:rPr>
          <w:t>i</w:t>
        </w:r>
      </w:ins>
      <w:r>
        <w:rPr>
          <w:color w:val="auto"/>
          <w:szCs w:val="24"/>
        </w:rPr>
        <w:t>;</w:t>
      </w:r>
    </w:p>
    <w:p w14:paraId="0687440E" w14:textId="339F38BF" w:rsidR="003F7574" w:rsidRDefault="007A7482" w:rsidP="00533AC9">
      <w:pPr>
        <w:spacing w:after="0" w:line="240" w:lineRule="auto"/>
        <w:ind w:left="0" w:right="51" w:firstLine="0"/>
        <w:rPr>
          <w:color w:val="auto"/>
          <w:szCs w:val="24"/>
        </w:rPr>
      </w:pPr>
      <w:r>
        <w:rPr>
          <w:color w:val="auto"/>
          <w:szCs w:val="24"/>
        </w:rPr>
        <w:t xml:space="preserve">3) </w:t>
      </w:r>
      <w:del w:id="158" w:author="Mari Koik - JUSTDIGI" w:date="2025-01-16T13:43:00Z" w16du:dateUtc="2025-01-16T11:43:00Z">
        <w:r w:rsidDel="006376EA">
          <w:rPr>
            <w:color w:val="auto"/>
            <w:szCs w:val="24"/>
          </w:rPr>
          <w:delText>loodusobjekti</w:delText>
        </w:r>
        <w:r w:rsidR="00FD44FB" w:rsidRPr="008939CB" w:rsidDel="006376EA">
          <w:rPr>
            <w:color w:val="auto"/>
            <w:szCs w:val="24"/>
          </w:rPr>
          <w:delText xml:space="preserve"> </w:delText>
        </w:r>
      </w:del>
      <w:r w:rsidR="00FD44FB" w:rsidRPr="008939CB">
        <w:rPr>
          <w:color w:val="auto"/>
          <w:szCs w:val="24"/>
        </w:rPr>
        <w:t>nimetus</w:t>
      </w:r>
      <w:ins w:id="159" w:author="Mari Koik - JUSTDIGI" w:date="2025-01-16T13:43:00Z" w16du:dateUtc="2025-01-16T11:43:00Z">
        <w:r w:rsidR="006376EA">
          <w:rPr>
            <w:color w:val="auto"/>
            <w:szCs w:val="24"/>
          </w:rPr>
          <w:t>t</w:t>
        </w:r>
      </w:ins>
      <w:r w:rsidR="00712DCC">
        <w:rPr>
          <w:color w:val="auto"/>
          <w:szCs w:val="24"/>
        </w:rPr>
        <w:t>.“</w:t>
      </w:r>
      <w:r w:rsidR="00FD44FB" w:rsidRPr="008939CB">
        <w:rPr>
          <w:color w:val="auto"/>
          <w:szCs w:val="24"/>
        </w:rPr>
        <w:t>;</w:t>
      </w:r>
    </w:p>
    <w:p w14:paraId="4E1E2B57" w14:textId="77777777" w:rsidR="00712DCC" w:rsidRPr="008939CB" w:rsidRDefault="00712DCC" w:rsidP="00533AC9">
      <w:pPr>
        <w:spacing w:after="0" w:line="240" w:lineRule="auto"/>
        <w:ind w:left="0" w:right="51" w:firstLine="0"/>
        <w:rPr>
          <w:color w:val="auto"/>
          <w:szCs w:val="24"/>
        </w:rPr>
      </w:pPr>
    </w:p>
    <w:p w14:paraId="0E4A8BBB" w14:textId="6D8449C6" w:rsidR="003F7574" w:rsidRPr="008939CB" w:rsidRDefault="00874A49" w:rsidP="00533AC9">
      <w:pPr>
        <w:spacing w:after="0" w:line="240" w:lineRule="auto"/>
        <w:ind w:left="0" w:right="51" w:firstLine="0"/>
        <w:rPr>
          <w:color w:val="auto"/>
          <w:szCs w:val="24"/>
        </w:rPr>
      </w:pPr>
      <w:r>
        <w:rPr>
          <w:b/>
          <w:color w:val="auto"/>
          <w:szCs w:val="24"/>
        </w:rPr>
        <w:t>13</w:t>
      </w:r>
      <w:r w:rsidR="003F7574" w:rsidRPr="008939CB">
        <w:rPr>
          <w:b/>
          <w:color w:val="auto"/>
          <w:szCs w:val="24"/>
        </w:rPr>
        <w:t>)</w:t>
      </w:r>
      <w:r w:rsidR="003F7574" w:rsidRPr="008939CB">
        <w:rPr>
          <w:color w:val="auto"/>
          <w:szCs w:val="24"/>
        </w:rPr>
        <w:t xml:space="preserve"> paragrahvi</w:t>
      </w:r>
      <w:r w:rsidR="006E6F45" w:rsidRPr="008939CB">
        <w:rPr>
          <w:color w:val="auto"/>
          <w:szCs w:val="24"/>
        </w:rPr>
        <w:t xml:space="preserve"> </w:t>
      </w:r>
      <w:r w:rsidR="003F7574" w:rsidRPr="008939CB">
        <w:rPr>
          <w:color w:val="auto"/>
          <w:szCs w:val="24"/>
        </w:rPr>
        <w:t>17 lõige 1 muudetakse ja sõnastatakse järgmiselt</w:t>
      </w:r>
      <w:r w:rsidR="006E6F45" w:rsidRPr="008939CB">
        <w:rPr>
          <w:color w:val="auto"/>
          <w:szCs w:val="24"/>
        </w:rPr>
        <w:t>:</w:t>
      </w:r>
    </w:p>
    <w:p w14:paraId="64268B52" w14:textId="77786EC6" w:rsidR="003F7574" w:rsidRDefault="003F7574" w:rsidP="00533AC9">
      <w:pPr>
        <w:spacing w:after="0" w:line="240" w:lineRule="auto"/>
        <w:ind w:left="0" w:right="51" w:firstLine="0"/>
        <w:rPr>
          <w:color w:val="auto"/>
          <w:szCs w:val="24"/>
        </w:rPr>
      </w:pPr>
      <w:r w:rsidRPr="008939CB">
        <w:rPr>
          <w:color w:val="auto"/>
          <w:szCs w:val="24"/>
        </w:rPr>
        <w:t>„(1) Kaitstava loodusobjekti poollooduslik</w:t>
      </w:r>
      <w:ins w:id="160" w:author="Mari Koik - JUSTDIGI" w:date="2025-01-16T13:44:00Z" w16du:dateUtc="2025-01-16T11:44:00Z">
        <w:r w:rsidR="002F11FD">
          <w:rPr>
            <w:color w:val="auto"/>
            <w:szCs w:val="24"/>
          </w:rPr>
          <w:t>u</w:t>
        </w:r>
      </w:ins>
      <w:del w:id="161" w:author="Mari Koik - JUSTDIGI" w:date="2025-01-16T13:44:00Z" w16du:dateUtc="2025-01-16T11:44:00Z">
        <w:r w:rsidRPr="008939CB" w:rsidDel="002F11FD">
          <w:rPr>
            <w:color w:val="auto"/>
            <w:szCs w:val="24"/>
          </w:rPr>
          <w:delText>e</w:delText>
        </w:r>
      </w:del>
      <w:r w:rsidRPr="008939CB">
        <w:rPr>
          <w:color w:val="auto"/>
          <w:szCs w:val="24"/>
        </w:rPr>
        <w:t xml:space="preserve"> kooslus</w:t>
      </w:r>
      <w:del w:id="162" w:author="Mari Koik - JUSTDIGI" w:date="2025-01-16T13:44:00Z" w16du:dateUtc="2025-01-16T11:44:00Z">
        <w:r w:rsidRPr="008939CB" w:rsidDel="002F11FD">
          <w:rPr>
            <w:color w:val="auto"/>
            <w:szCs w:val="24"/>
          </w:rPr>
          <w:delText>t</w:delText>
        </w:r>
      </w:del>
      <w:r w:rsidRPr="008939CB">
        <w:rPr>
          <w:color w:val="auto"/>
          <w:szCs w:val="24"/>
        </w:rPr>
        <w:t>e esinemisala</w:t>
      </w:r>
      <w:del w:id="163" w:author="Mari Koik - JUSTDIGI" w:date="2025-01-16T13:44:00Z" w16du:dateUtc="2025-01-16T11:44:00Z">
        <w:r w:rsidRPr="008939CB" w:rsidDel="002F11FD">
          <w:rPr>
            <w:color w:val="auto"/>
            <w:szCs w:val="24"/>
          </w:rPr>
          <w:delText>de</w:delText>
        </w:r>
      </w:del>
      <w:r w:rsidRPr="008939CB">
        <w:rPr>
          <w:color w:val="auto"/>
          <w:szCs w:val="24"/>
        </w:rPr>
        <w:t>l</w:t>
      </w:r>
      <w:r w:rsidR="00D5753C">
        <w:rPr>
          <w:color w:val="auto"/>
          <w:szCs w:val="24"/>
        </w:rPr>
        <w:t xml:space="preserve"> </w:t>
      </w:r>
      <w:del w:id="164" w:author="Mari Koik - JUSTDIGI" w:date="2025-01-20T12:53:00Z" w16du:dateUtc="2025-01-20T10:53:00Z">
        <w:r w:rsidR="00D5753C" w:rsidDel="00520155">
          <w:rPr>
            <w:color w:val="auto"/>
            <w:szCs w:val="24"/>
          </w:rPr>
          <w:delText xml:space="preserve">on </w:delText>
        </w:r>
        <w:r w:rsidR="00D5753C" w:rsidRPr="00526B7F" w:rsidDel="00520155">
          <w:rPr>
            <w:color w:val="auto"/>
            <w:szCs w:val="24"/>
          </w:rPr>
          <w:delText>vaja</w:delText>
        </w:r>
      </w:del>
      <w:del w:id="165" w:author="Mari Koik - JUSTDIGI" w:date="2025-01-16T13:44:00Z" w16du:dateUtc="2025-01-16T11:44:00Z">
        <w:r w:rsidR="00D5753C" w:rsidRPr="00526B7F" w:rsidDel="002F11FD">
          <w:rPr>
            <w:color w:val="auto"/>
            <w:szCs w:val="24"/>
          </w:rPr>
          <w:delText>lik</w:delText>
        </w:r>
      </w:del>
      <w:del w:id="166" w:author="Mari Koik - JUSTDIGI" w:date="2025-01-20T12:53:00Z" w16du:dateUtc="2025-01-20T10:53:00Z">
        <w:r w:rsidR="001B236F" w:rsidDel="00520155">
          <w:rPr>
            <w:color w:val="auto"/>
            <w:szCs w:val="24"/>
          </w:rPr>
          <w:delText xml:space="preserve"> </w:delText>
        </w:r>
      </w:del>
      <w:ins w:id="167" w:author="Mari Koik - JUSTDIGI" w:date="2025-01-20T12:53:00Z" w16du:dateUtc="2025-01-20T10:53:00Z">
        <w:r w:rsidR="00520155">
          <w:rPr>
            <w:color w:val="auto"/>
            <w:szCs w:val="24"/>
          </w:rPr>
          <w:t>tuleb</w:t>
        </w:r>
      </w:ins>
      <w:r w:rsidRPr="00526B7F">
        <w:rPr>
          <w:color w:val="auto"/>
          <w:szCs w:val="24"/>
        </w:rPr>
        <w:t xml:space="preserve"> </w:t>
      </w:r>
      <w:ins w:id="168" w:author="Mari Koik - JUSTDIGI" w:date="2025-01-16T13:44:00Z" w16du:dateUtc="2025-01-16T11:44:00Z">
        <w:r w:rsidR="002F11FD">
          <w:rPr>
            <w:color w:val="auto"/>
            <w:szCs w:val="24"/>
          </w:rPr>
          <w:t>sell</w:t>
        </w:r>
      </w:ins>
      <w:del w:id="169" w:author="Mari Koik - JUSTDIGI" w:date="2025-01-16T13:44:00Z" w16du:dateUtc="2025-01-16T11:44:00Z">
        <w:r w:rsidRPr="00526B7F" w:rsidDel="002F11FD">
          <w:rPr>
            <w:color w:val="auto"/>
            <w:szCs w:val="24"/>
          </w:rPr>
          <w:delText>nend</w:delText>
        </w:r>
      </w:del>
      <w:r w:rsidRPr="00526B7F">
        <w:rPr>
          <w:color w:val="auto"/>
          <w:szCs w:val="24"/>
        </w:rPr>
        <w:t>e</w:t>
      </w:r>
      <w:r w:rsidRPr="008939CB">
        <w:rPr>
          <w:color w:val="auto"/>
          <w:szCs w:val="24"/>
        </w:rPr>
        <w:t xml:space="preserve"> ilme ja liigikoosseis taga</w:t>
      </w:r>
      <w:r w:rsidR="006E6F45" w:rsidRPr="008939CB">
        <w:rPr>
          <w:color w:val="auto"/>
          <w:szCs w:val="24"/>
        </w:rPr>
        <w:t>da selliste</w:t>
      </w:r>
      <w:r w:rsidRPr="008939CB">
        <w:rPr>
          <w:color w:val="auto"/>
          <w:szCs w:val="24"/>
        </w:rPr>
        <w:t xml:space="preserve"> tegevus</w:t>
      </w:r>
      <w:r w:rsidR="006E6F45" w:rsidRPr="008939CB">
        <w:rPr>
          <w:color w:val="auto"/>
          <w:szCs w:val="24"/>
        </w:rPr>
        <w:t>tega</w:t>
      </w:r>
      <w:r w:rsidRPr="008939CB">
        <w:rPr>
          <w:color w:val="auto"/>
          <w:szCs w:val="24"/>
        </w:rPr>
        <w:t xml:space="preserve"> nagu niitmine, loomade karjatamine, puu- ja põõsarinde kujundamine ja harvendamine</w:t>
      </w:r>
      <w:r w:rsidR="00846721" w:rsidRPr="008939CB">
        <w:rPr>
          <w:color w:val="auto"/>
          <w:szCs w:val="24"/>
        </w:rPr>
        <w:t>.</w:t>
      </w:r>
      <w:r w:rsidR="006E6F45" w:rsidRPr="008939CB">
        <w:rPr>
          <w:color w:val="auto"/>
          <w:szCs w:val="24"/>
        </w:rPr>
        <w:t xml:space="preserve"> </w:t>
      </w:r>
      <w:r w:rsidR="00846721" w:rsidRPr="008939CB">
        <w:rPr>
          <w:color w:val="auto"/>
          <w:szCs w:val="24"/>
        </w:rPr>
        <w:t xml:space="preserve">Nende </w:t>
      </w:r>
      <w:r w:rsidR="006E6F45" w:rsidRPr="008939CB">
        <w:rPr>
          <w:color w:val="auto"/>
          <w:szCs w:val="24"/>
        </w:rPr>
        <w:t>tegevuste</w:t>
      </w:r>
      <w:r w:rsidRPr="008939CB">
        <w:rPr>
          <w:color w:val="auto"/>
          <w:szCs w:val="24"/>
        </w:rPr>
        <w:t xml:space="preserve"> ulatus määratakse </w:t>
      </w:r>
      <w:r w:rsidRPr="008939CB">
        <w:rPr>
          <w:color w:val="auto"/>
          <w:szCs w:val="24"/>
          <w:shd w:val="clear" w:color="auto" w:fill="FFFFFF"/>
        </w:rPr>
        <w:t>kaitse-eeskirja</w:t>
      </w:r>
      <w:r w:rsidR="00AD20E6">
        <w:rPr>
          <w:color w:val="auto"/>
          <w:szCs w:val="24"/>
          <w:shd w:val="clear" w:color="auto" w:fill="FFFFFF"/>
        </w:rPr>
        <w:t>,</w:t>
      </w:r>
      <w:r w:rsidRPr="008939CB">
        <w:rPr>
          <w:color w:val="auto"/>
          <w:szCs w:val="24"/>
          <w:shd w:val="clear" w:color="auto" w:fill="FFFFFF"/>
        </w:rPr>
        <w:t xml:space="preserve"> kaitsekorralduskava, liigi </w:t>
      </w:r>
      <w:r w:rsidR="00662E09" w:rsidRPr="008939CB">
        <w:rPr>
          <w:color w:val="auto"/>
          <w:szCs w:val="24"/>
          <w:shd w:val="clear" w:color="auto" w:fill="FFFFFF"/>
        </w:rPr>
        <w:t xml:space="preserve">tegevuskava </w:t>
      </w:r>
      <w:r w:rsidRPr="008939CB">
        <w:rPr>
          <w:color w:val="auto"/>
          <w:szCs w:val="24"/>
          <w:shd w:val="clear" w:color="auto" w:fill="FFFFFF"/>
        </w:rPr>
        <w:t>või elupaiga tegevuskavaga</w:t>
      </w:r>
      <w:r w:rsidRPr="008939CB">
        <w:rPr>
          <w:color w:val="auto"/>
          <w:szCs w:val="24"/>
        </w:rPr>
        <w:t>.“;</w:t>
      </w:r>
    </w:p>
    <w:p w14:paraId="3BF267AB" w14:textId="77777777" w:rsidR="00FB3DB0" w:rsidRDefault="00FB3DB0" w:rsidP="00533AC9">
      <w:pPr>
        <w:spacing w:after="0" w:line="240" w:lineRule="auto"/>
        <w:ind w:left="0" w:right="51" w:firstLine="0"/>
        <w:rPr>
          <w:color w:val="auto"/>
          <w:szCs w:val="24"/>
        </w:rPr>
      </w:pPr>
    </w:p>
    <w:p w14:paraId="6ACF5345" w14:textId="070F2213" w:rsidR="00FB3DB0" w:rsidRPr="00AD20E6" w:rsidRDefault="00874A49" w:rsidP="00533AC9">
      <w:pPr>
        <w:spacing w:after="0" w:line="240" w:lineRule="auto"/>
        <w:ind w:left="0" w:right="51" w:firstLine="0"/>
        <w:rPr>
          <w:color w:val="auto"/>
          <w:szCs w:val="24"/>
        </w:rPr>
      </w:pPr>
      <w:r>
        <w:rPr>
          <w:b/>
          <w:bCs/>
          <w:color w:val="auto"/>
          <w:szCs w:val="24"/>
        </w:rPr>
        <w:t>14</w:t>
      </w:r>
      <w:r w:rsidR="00FB3DB0" w:rsidRPr="008F31F2">
        <w:rPr>
          <w:b/>
          <w:bCs/>
          <w:color w:val="auto"/>
          <w:szCs w:val="24"/>
        </w:rPr>
        <w:t>)</w:t>
      </w:r>
      <w:r w:rsidR="00FB3DB0" w:rsidRPr="00AD20E6">
        <w:rPr>
          <w:color w:val="auto"/>
          <w:szCs w:val="24"/>
        </w:rPr>
        <w:t xml:space="preserve"> paragrahvi 17 lõi</w:t>
      </w:r>
      <w:r w:rsidR="00DE4E05">
        <w:rPr>
          <w:color w:val="auto"/>
          <w:szCs w:val="24"/>
        </w:rPr>
        <w:t>ge</w:t>
      </w:r>
      <w:r w:rsidR="00FB3DB0" w:rsidRPr="00AD20E6">
        <w:rPr>
          <w:color w:val="auto"/>
          <w:szCs w:val="24"/>
        </w:rPr>
        <w:t xml:space="preserve"> 3</w:t>
      </w:r>
      <w:r w:rsidR="00DE4E05">
        <w:rPr>
          <w:color w:val="auto"/>
          <w:szCs w:val="24"/>
        </w:rPr>
        <w:t xml:space="preserve"> </w:t>
      </w:r>
      <w:r w:rsidR="00FB3DB0" w:rsidRPr="00AD20E6">
        <w:rPr>
          <w:color w:val="auto"/>
          <w:szCs w:val="24"/>
        </w:rPr>
        <w:t>muudetakse ja sõnastatakse järgmiselt:</w:t>
      </w:r>
    </w:p>
    <w:p w14:paraId="64434C7A" w14:textId="5F87DB5A" w:rsidR="00AD20E6" w:rsidRDefault="00AA3B37" w:rsidP="00533AC9">
      <w:pPr>
        <w:spacing w:after="0" w:line="240" w:lineRule="auto"/>
        <w:ind w:left="0" w:right="51" w:firstLine="0"/>
        <w:rPr>
          <w:color w:val="202020"/>
          <w:szCs w:val="24"/>
          <w:shd w:val="clear" w:color="auto" w:fill="FFFFFF"/>
        </w:rPr>
      </w:pPr>
      <w:r>
        <w:rPr>
          <w:color w:val="202020"/>
          <w:szCs w:val="24"/>
          <w:shd w:val="clear" w:color="auto" w:fill="FFFFFF"/>
        </w:rPr>
        <w:t>„</w:t>
      </w:r>
      <w:r w:rsidR="00AD20E6" w:rsidRPr="008F31F2">
        <w:rPr>
          <w:color w:val="202020"/>
          <w:szCs w:val="24"/>
          <w:shd w:val="clear" w:color="auto" w:fill="FFFFFF"/>
        </w:rPr>
        <w:t xml:space="preserve">(3) Kaitstaval loodusobjektil võib kaitse-eeskirja, </w:t>
      </w:r>
      <w:r w:rsidR="00AD20E6" w:rsidRPr="00AD20E6">
        <w:rPr>
          <w:color w:val="auto"/>
          <w:szCs w:val="24"/>
          <w:shd w:val="clear" w:color="auto" w:fill="FFFFFF"/>
        </w:rPr>
        <w:t>kaitsekorralduskava, liigi tegevuskava või elupaiga tegevuskavaga</w:t>
      </w:r>
      <w:r w:rsidR="00AD20E6" w:rsidRPr="008F31F2">
        <w:rPr>
          <w:color w:val="202020"/>
          <w:szCs w:val="24"/>
          <w:shd w:val="clear" w:color="auto" w:fill="FFFFFF"/>
        </w:rPr>
        <w:t xml:space="preserve"> määrata loodusliku metsa- ja sookoosluse taastamiseks vajalikud tegevused</w:t>
      </w:r>
      <w:r w:rsidR="00F4628B">
        <w:rPr>
          <w:color w:val="202020"/>
          <w:szCs w:val="24"/>
          <w:shd w:val="clear" w:color="auto" w:fill="FFFFFF"/>
        </w:rPr>
        <w:t>,</w:t>
      </w:r>
      <w:r w:rsidR="00AD20E6" w:rsidRPr="008F31F2">
        <w:rPr>
          <w:color w:val="202020"/>
          <w:szCs w:val="24"/>
          <w:shd w:val="clear" w:color="auto" w:fill="FFFFFF"/>
        </w:rPr>
        <w:t xml:space="preserve"> nagu kraavide sulgemine, häilude rajamine ja maapinna mineraliseerimine.</w:t>
      </w:r>
      <w:r w:rsidR="00DE4E05">
        <w:rPr>
          <w:color w:val="202020"/>
          <w:szCs w:val="24"/>
          <w:shd w:val="clear" w:color="auto" w:fill="FFFFFF"/>
        </w:rPr>
        <w:t>“;</w:t>
      </w:r>
    </w:p>
    <w:p w14:paraId="6491B95D" w14:textId="77777777" w:rsidR="008B3BCB" w:rsidRDefault="008B3BCB" w:rsidP="00533AC9">
      <w:pPr>
        <w:spacing w:after="0" w:line="240" w:lineRule="auto"/>
        <w:ind w:left="0" w:right="51" w:firstLine="0"/>
        <w:rPr>
          <w:color w:val="202020"/>
          <w:szCs w:val="24"/>
          <w:shd w:val="clear" w:color="auto" w:fill="FFFFFF"/>
        </w:rPr>
      </w:pPr>
    </w:p>
    <w:p w14:paraId="61BE9120" w14:textId="7EB205BD" w:rsidR="008B3BCB" w:rsidRDefault="0002696C" w:rsidP="00533AC9">
      <w:pPr>
        <w:spacing w:after="0" w:line="240" w:lineRule="auto"/>
        <w:ind w:left="0" w:right="51" w:firstLine="0"/>
        <w:rPr>
          <w:color w:val="auto"/>
          <w:szCs w:val="24"/>
        </w:rPr>
      </w:pPr>
      <w:r w:rsidRPr="001C0FEA">
        <w:rPr>
          <w:b/>
          <w:bCs/>
          <w:color w:val="202020"/>
          <w:szCs w:val="24"/>
          <w:shd w:val="clear" w:color="auto" w:fill="FFFFFF"/>
        </w:rPr>
        <w:t>15</w:t>
      </w:r>
      <w:r w:rsidR="008B3BCB" w:rsidRPr="001C0FEA">
        <w:rPr>
          <w:b/>
          <w:bCs/>
          <w:color w:val="202020"/>
          <w:szCs w:val="24"/>
          <w:shd w:val="clear" w:color="auto" w:fill="FFFFFF"/>
        </w:rPr>
        <w:t>)</w:t>
      </w:r>
      <w:r w:rsidR="008B3BCB">
        <w:rPr>
          <w:color w:val="202020"/>
          <w:szCs w:val="24"/>
          <w:shd w:val="clear" w:color="auto" w:fill="FFFFFF"/>
        </w:rPr>
        <w:t xml:space="preserve"> </w:t>
      </w:r>
      <w:r w:rsidR="008B3BCB">
        <w:rPr>
          <w:color w:val="auto"/>
          <w:szCs w:val="24"/>
        </w:rPr>
        <w:t>p</w:t>
      </w:r>
      <w:r w:rsidR="008B3BCB" w:rsidRPr="00D20F44">
        <w:rPr>
          <w:color w:val="auto"/>
          <w:szCs w:val="24"/>
        </w:rPr>
        <w:t>aragrahvi 1</w:t>
      </w:r>
      <w:r w:rsidR="008B3BCB">
        <w:rPr>
          <w:color w:val="auto"/>
          <w:szCs w:val="24"/>
        </w:rPr>
        <w:t>7</w:t>
      </w:r>
      <w:r w:rsidR="008B3BCB" w:rsidRPr="00D20F44">
        <w:rPr>
          <w:color w:val="auto"/>
          <w:szCs w:val="24"/>
        </w:rPr>
        <w:t xml:space="preserve"> täiendatakse lõikega </w:t>
      </w:r>
      <w:r w:rsidR="008B3BCB">
        <w:rPr>
          <w:color w:val="auto"/>
          <w:szCs w:val="24"/>
        </w:rPr>
        <w:t>3</w:t>
      </w:r>
      <w:r w:rsidR="008B3BCB" w:rsidRPr="001C0FEA">
        <w:rPr>
          <w:color w:val="auto"/>
          <w:szCs w:val="24"/>
          <w:vertAlign w:val="superscript"/>
        </w:rPr>
        <w:t>1</w:t>
      </w:r>
      <w:r w:rsidR="008B3BCB" w:rsidRPr="00D20F44">
        <w:rPr>
          <w:color w:val="auto"/>
          <w:szCs w:val="24"/>
        </w:rPr>
        <w:t xml:space="preserve"> järgmises sõnastuses:</w:t>
      </w:r>
    </w:p>
    <w:p w14:paraId="15420EF4" w14:textId="6B85BA5B" w:rsidR="00DE4E05" w:rsidRDefault="008B3BCB" w:rsidP="19063FA7">
      <w:pPr>
        <w:spacing w:after="0" w:line="240" w:lineRule="auto"/>
        <w:ind w:left="0" w:right="51" w:firstLine="0"/>
        <w:rPr>
          <w:color w:val="202020"/>
          <w:shd w:val="clear" w:color="auto" w:fill="FFFFFF"/>
        </w:rPr>
      </w:pPr>
      <w:r w:rsidRPr="323F6CC3">
        <w:rPr>
          <w:color w:val="auto"/>
        </w:rPr>
        <w:t>„(3</w:t>
      </w:r>
      <w:r w:rsidRPr="323F6CC3">
        <w:rPr>
          <w:color w:val="auto"/>
          <w:vertAlign w:val="superscript"/>
        </w:rPr>
        <w:t>1</w:t>
      </w:r>
      <w:r w:rsidRPr="323F6CC3">
        <w:rPr>
          <w:color w:val="auto"/>
        </w:rPr>
        <w:t xml:space="preserve">) </w:t>
      </w:r>
      <w:r w:rsidR="0002696C" w:rsidRPr="323F6CC3">
        <w:rPr>
          <w:color w:val="auto"/>
        </w:rPr>
        <w:t xml:space="preserve">Käesoleva paragrahvi lõikes 3 </w:t>
      </w:r>
      <w:r w:rsidR="001C0FEA" w:rsidRPr="323F6CC3">
        <w:rPr>
          <w:color w:val="auto"/>
        </w:rPr>
        <w:t xml:space="preserve">nimetatud </w:t>
      </w:r>
      <w:r w:rsidR="0002696C" w:rsidRPr="323F6CC3">
        <w:rPr>
          <w:color w:val="auto"/>
        </w:rPr>
        <w:t>metsa- ja sookoosluse taastamis</w:t>
      </w:r>
      <w:ins w:id="170" w:author="Mari Koik - JUSTDIGI" w:date="2025-01-16T14:03:00Z">
        <w:r w:rsidR="00D861E0" w:rsidRPr="323F6CC3">
          <w:rPr>
            <w:color w:val="auto"/>
          </w:rPr>
          <w:t xml:space="preserve">e </w:t>
        </w:r>
      </w:ins>
      <w:r w:rsidR="0002696C" w:rsidRPr="323F6CC3">
        <w:rPr>
          <w:color w:val="auto"/>
        </w:rPr>
        <w:t xml:space="preserve">tegevuse võib Keskkonnaameti </w:t>
      </w:r>
      <w:commentRangeStart w:id="171"/>
      <w:r w:rsidR="0002696C" w:rsidRPr="323F6CC3">
        <w:rPr>
          <w:color w:val="auto"/>
        </w:rPr>
        <w:t xml:space="preserve">nõusolekul </w:t>
      </w:r>
      <w:commentRangeEnd w:id="171"/>
      <w:r>
        <w:commentReference w:id="171"/>
      </w:r>
      <w:r w:rsidR="0002696C" w:rsidRPr="323F6CC3">
        <w:rPr>
          <w:color w:val="auto"/>
        </w:rPr>
        <w:t xml:space="preserve">jätta </w:t>
      </w:r>
      <w:r w:rsidR="001C0FEA" w:rsidRPr="323F6CC3">
        <w:rPr>
          <w:color w:val="auto"/>
        </w:rPr>
        <w:t>tege</w:t>
      </w:r>
      <w:ins w:id="172" w:author="Moonika Kuusk - JUSTDIGI" w:date="2024-12-27T12:28:00Z">
        <w:r w:rsidR="00D755EF" w:rsidRPr="323F6CC3">
          <w:rPr>
            <w:color w:val="auto"/>
          </w:rPr>
          <w:t>ma</w:t>
        </w:r>
      </w:ins>
      <w:r w:rsidR="0002696C" w:rsidRPr="323F6CC3">
        <w:rPr>
          <w:color w:val="auto"/>
        </w:rPr>
        <w:t xml:space="preserve">ta riigikaitsemaal, kui </w:t>
      </w:r>
      <w:del w:id="173" w:author="Mari Koik - JUSTDIGI" w:date="2025-01-16T14:19:00Z">
        <w:r w:rsidRPr="323F6CC3" w:rsidDel="008B3BCB">
          <w:rPr>
            <w:color w:val="auto"/>
          </w:rPr>
          <w:delText xml:space="preserve">see </w:delText>
        </w:r>
      </w:del>
      <w:ins w:id="174" w:author="Mari Koik - JUSTDIGI" w:date="2025-01-16T14:19:00Z">
        <w:r w:rsidR="00E7273D" w:rsidRPr="323F6CC3">
          <w:rPr>
            <w:color w:val="auto"/>
          </w:rPr>
          <w:t>tegev</w:t>
        </w:r>
      </w:ins>
      <w:ins w:id="175" w:author="Mari Koik - JUSTDIGI" w:date="2025-01-16T14:20:00Z">
        <w:r w:rsidR="00E7273D" w:rsidRPr="323F6CC3">
          <w:rPr>
            <w:color w:val="auto"/>
          </w:rPr>
          <w:t>us</w:t>
        </w:r>
      </w:ins>
      <w:ins w:id="176" w:author="Mari Koik - JUSTDIGI" w:date="2025-01-16T14:19:00Z">
        <w:r w:rsidR="00E7273D" w:rsidRPr="323F6CC3">
          <w:rPr>
            <w:color w:val="auto"/>
          </w:rPr>
          <w:t xml:space="preserve"> </w:t>
        </w:r>
      </w:ins>
      <w:r w:rsidR="0002696C" w:rsidRPr="323F6CC3">
        <w:rPr>
          <w:color w:val="auto"/>
        </w:rPr>
        <w:t>takista</w:t>
      </w:r>
      <w:ins w:id="177" w:author="Mari Koik - JUSTDIGI" w:date="2025-01-16T14:20:00Z">
        <w:r w:rsidR="00E7273D" w:rsidRPr="323F6CC3">
          <w:rPr>
            <w:color w:val="auto"/>
          </w:rPr>
          <w:t>ks</w:t>
        </w:r>
      </w:ins>
      <w:del w:id="178" w:author="Mari Koik - JUSTDIGI" w:date="2025-01-16T14:20:00Z">
        <w:r w:rsidRPr="323F6CC3" w:rsidDel="008B3BCB">
          <w:rPr>
            <w:color w:val="auto"/>
          </w:rPr>
          <w:delText>b</w:delText>
        </w:r>
      </w:del>
      <w:r w:rsidR="0002696C" w:rsidRPr="323F6CC3">
        <w:rPr>
          <w:color w:val="auto"/>
        </w:rPr>
        <w:t xml:space="preserve"> riigikaitse eesmärgi saavutamist</w:t>
      </w:r>
      <w:ins w:id="179" w:author="Moonika Kuusk - JUSTDIGI" w:date="2024-12-27T12:49:00Z">
        <w:r w:rsidR="00553ADB" w:rsidRPr="323F6CC3">
          <w:rPr>
            <w:color w:val="auto"/>
          </w:rPr>
          <w:t>, välistatud on</w:t>
        </w:r>
      </w:ins>
      <w:del w:id="180" w:author="Moonika Kuusk - JUSTDIGI" w:date="2024-12-27T12:49:00Z">
        <w:r w:rsidRPr="323F6CC3" w:rsidDel="008B3BCB">
          <w:rPr>
            <w:color w:val="auto"/>
          </w:rPr>
          <w:delText xml:space="preserve"> ja</w:delText>
        </w:r>
      </w:del>
      <w:r w:rsidR="0002696C" w:rsidRPr="323F6CC3">
        <w:rPr>
          <w:color w:val="auto"/>
        </w:rPr>
        <w:t xml:space="preserve"> oluline mõju </w:t>
      </w:r>
      <w:r w:rsidR="001C0FEA" w:rsidRPr="323F6CC3">
        <w:rPr>
          <w:color w:val="auto"/>
        </w:rPr>
        <w:t>kaitse-eesmärgi</w:t>
      </w:r>
      <w:r w:rsidR="00D77C0D" w:rsidRPr="323F6CC3">
        <w:rPr>
          <w:color w:val="auto"/>
        </w:rPr>
        <w:t>le</w:t>
      </w:r>
      <w:del w:id="181" w:author="Moonika Kuusk - JUSTDIGI" w:date="2024-12-27T12:50:00Z">
        <w:r w:rsidRPr="323F6CC3" w:rsidDel="008B3BCB">
          <w:rPr>
            <w:color w:val="auto"/>
          </w:rPr>
          <w:delText xml:space="preserve"> on välistatud</w:delText>
        </w:r>
      </w:del>
      <w:r w:rsidR="0002696C" w:rsidRPr="323F6CC3">
        <w:rPr>
          <w:color w:val="auto"/>
        </w:rPr>
        <w:t xml:space="preserve"> ning </w:t>
      </w:r>
      <w:ins w:id="182" w:author="Moonika Kuusk - JUSTDIGI" w:date="2024-12-27T12:50:00Z">
        <w:r w:rsidR="00FA2871" w:rsidRPr="323F6CC3">
          <w:rPr>
            <w:color w:val="auto"/>
          </w:rPr>
          <w:t xml:space="preserve">rakendatakse </w:t>
        </w:r>
      </w:ins>
      <w:r w:rsidR="0002696C" w:rsidRPr="323F6CC3">
        <w:rPr>
          <w:color w:val="auto"/>
        </w:rPr>
        <w:t>vajalik</w:t>
      </w:r>
      <w:ins w:id="183" w:author="Moonika Kuusk - JUSTDIGI" w:date="2024-12-27T12:50:00Z">
        <w:r w:rsidR="00FA2871" w:rsidRPr="323F6CC3">
          <w:rPr>
            <w:color w:val="auto"/>
          </w:rPr>
          <w:t>ke</w:t>
        </w:r>
      </w:ins>
      <w:del w:id="184" w:author="Moonika Kuusk - JUSTDIGI" w:date="2024-12-27T12:50:00Z">
        <w:r w:rsidRPr="323F6CC3" w:rsidDel="008B3BCB">
          <w:rPr>
            <w:color w:val="auto"/>
          </w:rPr>
          <w:delText>ud</w:delText>
        </w:r>
      </w:del>
      <w:r w:rsidR="0002696C" w:rsidRPr="323F6CC3">
        <w:rPr>
          <w:color w:val="auto"/>
        </w:rPr>
        <w:t xml:space="preserve"> leevendusmeetme</w:t>
      </w:r>
      <w:ins w:id="185" w:author="Moonika Kuusk - JUSTDIGI" w:date="2024-12-27T12:50:00Z">
        <w:r w:rsidR="00FA2871" w:rsidRPr="323F6CC3">
          <w:rPr>
            <w:color w:val="auto"/>
          </w:rPr>
          <w:t>i</w:t>
        </w:r>
      </w:ins>
      <w:r w:rsidR="0002696C" w:rsidRPr="323F6CC3">
        <w:rPr>
          <w:color w:val="auto"/>
        </w:rPr>
        <w:t>d</w:t>
      </w:r>
      <w:del w:id="186" w:author="Moonika Kuusk - JUSTDIGI" w:date="2024-12-27T12:50:00Z">
        <w:r w:rsidRPr="323F6CC3" w:rsidDel="008B3BCB">
          <w:rPr>
            <w:color w:val="auto"/>
          </w:rPr>
          <w:delText xml:space="preserve"> rakendatud</w:delText>
        </w:r>
      </w:del>
      <w:r w:rsidRPr="323F6CC3">
        <w:rPr>
          <w:color w:val="auto"/>
        </w:rPr>
        <w:t>.“</w:t>
      </w:r>
      <w:ins w:id="187" w:author="Moonika Kuusk - JUSTDIGI" w:date="2024-12-27T12:50:00Z">
        <w:r w:rsidR="009C0EC1" w:rsidRPr="323F6CC3">
          <w:rPr>
            <w:color w:val="auto"/>
          </w:rPr>
          <w:t>;</w:t>
        </w:r>
      </w:ins>
    </w:p>
    <w:p w14:paraId="74461C24" w14:textId="77777777" w:rsidR="00670789" w:rsidRDefault="00670789" w:rsidP="00533AC9">
      <w:pPr>
        <w:spacing w:after="0" w:line="240" w:lineRule="auto"/>
        <w:ind w:left="0" w:right="51" w:firstLine="0"/>
        <w:rPr>
          <w:b/>
          <w:bCs/>
          <w:color w:val="202020"/>
          <w:szCs w:val="24"/>
          <w:shd w:val="clear" w:color="auto" w:fill="FFFFFF"/>
        </w:rPr>
      </w:pPr>
    </w:p>
    <w:p w14:paraId="1C74EBD7" w14:textId="746A850A" w:rsidR="00DE4E05" w:rsidRPr="00AD20E6" w:rsidRDefault="0002696C" w:rsidP="00533AC9">
      <w:pPr>
        <w:spacing w:after="0" w:line="240" w:lineRule="auto"/>
        <w:ind w:left="0" w:right="51" w:firstLine="0"/>
        <w:rPr>
          <w:color w:val="auto"/>
          <w:szCs w:val="24"/>
        </w:rPr>
      </w:pPr>
      <w:r>
        <w:rPr>
          <w:b/>
          <w:bCs/>
          <w:color w:val="202020"/>
          <w:szCs w:val="24"/>
          <w:shd w:val="clear" w:color="auto" w:fill="FFFFFF"/>
        </w:rPr>
        <w:t>16</w:t>
      </w:r>
      <w:r w:rsidR="00DE4E05" w:rsidRPr="008F31F2">
        <w:rPr>
          <w:b/>
          <w:bCs/>
          <w:color w:val="202020"/>
          <w:szCs w:val="24"/>
          <w:shd w:val="clear" w:color="auto" w:fill="FFFFFF"/>
        </w:rPr>
        <w:t>)</w:t>
      </w:r>
      <w:r w:rsidR="00DE4E05">
        <w:rPr>
          <w:color w:val="202020"/>
          <w:szCs w:val="24"/>
          <w:shd w:val="clear" w:color="auto" w:fill="FFFFFF"/>
        </w:rPr>
        <w:t xml:space="preserve"> </w:t>
      </w:r>
      <w:r w:rsidR="00DE4E05" w:rsidRPr="00AD20E6">
        <w:rPr>
          <w:color w:val="auto"/>
          <w:szCs w:val="24"/>
        </w:rPr>
        <w:t>paragrahvi 17 lõi</w:t>
      </w:r>
      <w:r w:rsidR="00DE4E05">
        <w:rPr>
          <w:color w:val="auto"/>
          <w:szCs w:val="24"/>
        </w:rPr>
        <w:t xml:space="preserve">ked 8 ja 9 </w:t>
      </w:r>
      <w:r w:rsidR="00DE4E05" w:rsidRPr="00AD20E6">
        <w:rPr>
          <w:color w:val="auto"/>
          <w:szCs w:val="24"/>
        </w:rPr>
        <w:t>muudetakse ja sõnastatakse järgmiselt:</w:t>
      </w:r>
    </w:p>
    <w:p w14:paraId="715EC71C" w14:textId="141B9C68" w:rsidR="005F63B5" w:rsidRDefault="003259FE" w:rsidP="00533AC9">
      <w:pPr>
        <w:pStyle w:val="Normaallaadveeb"/>
        <w:shd w:val="clear" w:color="auto" w:fill="FFFFFF"/>
        <w:spacing w:before="0" w:beforeAutospacing="0" w:after="0" w:afterAutospacing="0"/>
        <w:jc w:val="both"/>
        <w:rPr>
          <w:color w:val="202020"/>
        </w:rPr>
      </w:pPr>
      <w:r>
        <w:rPr>
          <w:color w:val="202020"/>
        </w:rPr>
        <w:t>„</w:t>
      </w:r>
      <w:r w:rsidR="00AD20E6" w:rsidRPr="008F31F2">
        <w:rPr>
          <w:color w:val="202020"/>
        </w:rPr>
        <w:t xml:space="preserve">(8) Kui kinnisasja valdaja ei nõustu </w:t>
      </w:r>
      <w:r w:rsidR="00AD20E6" w:rsidRPr="00370209">
        <w:rPr>
          <w:color w:val="202020"/>
          <w:shd w:val="clear" w:color="auto" w:fill="FFFFFF"/>
        </w:rPr>
        <w:t xml:space="preserve">kaitse-eeskirja, </w:t>
      </w:r>
      <w:r w:rsidR="00AD20E6" w:rsidRPr="00AD20E6">
        <w:rPr>
          <w:shd w:val="clear" w:color="auto" w:fill="FFFFFF"/>
        </w:rPr>
        <w:t>kaitsekorralduskava, liigi tegevuskava või elupaiga tegevuskavaga</w:t>
      </w:r>
      <w:r w:rsidR="00AD20E6" w:rsidRPr="00370209">
        <w:rPr>
          <w:color w:val="202020"/>
          <w:shd w:val="clear" w:color="auto" w:fill="FFFFFF"/>
        </w:rPr>
        <w:t xml:space="preserve"> </w:t>
      </w:r>
      <w:r w:rsidR="00AD20E6" w:rsidRPr="008F31F2">
        <w:rPr>
          <w:color w:val="202020"/>
        </w:rPr>
        <w:t>määratud vajalikku tööd tegema või ei jõua tööde tegemise</w:t>
      </w:r>
      <w:r w:rsidR="005F63B5">
        <w:rPr>
          <w:color w:val="202020"/>
        </w:rPr>
        <w:t>s</w:t>
      </w:r>
      <w:r w:rsidR="00AD20E6" w:rsidRPr="008F31F2">
        <w:rPr>
          <w:color w:val="202020"/>
        </w:rPr>
        <w:t xml:space="preserve"> kaitstava loodusobjekti valitsejaga kokkuleppele, ei ole tal õigust takistada kaitstava loodusobjekti valitsejal seda tööd korraldamast.</w:t>
      </w:r>
    </w:p>
    <w:p w14:paraId="08C132FD" w14:textId="3F8F340B" w:rsidR="00AD20E6" w:rsidRPr="008F31F2" w:rsidRDefault="00AD20E6" w:rsidP="00533AC9">
      <w:pPr>
        <w:pStyle w:val="Normaallaadveeb"/>
        <w:shd w:val="clear" w:color="auto" w:fill="FFFFFF"/>
        <w:spacing w:before="0" w:beforeAutospacing="0" w:after="0" w:afterAutospacing="0"/>
        <w:jc w:val="both"/>
        <w:rPr>
          <w:color w:val="202020"/>
        </w:rPr>
      </w:pPr>
    </w:p>
    <w:p w14:paraId="03D5CA13" w14:textId="2B077B12" w:rsidR="00AD20E6" w:rsidRDefault="00AD20E6" w:rsidP="00533AC9">
      <w:pPr>
        <w:pStyle w:val="Normaallaadveeb"/>
        <w:shd w:val="clear" w:color="auto" w:fill="FFFFFF"/>
        <w:spacing w:before="0" w:beforeAutospacing="0" w:after="0" w:afterAutospacing="0"/>
        <w:jc w:val="both"/>
        <w:rPr>
          <w:color w:val="202020"/>
        </w:rPr>
      </w:pPr>
      <w:r w:rsidRPr="008F31F2">
        <w:rPr>
          <w:color w:val="202020"/>
        </w:rPr>
        <w:t xml:space="preserve">(9) Käesoleva paragrahvi lõikes 8 nimetatud juhul korraldab vajalikke töid </w:t>
      </w:r>
      <w:r w:rsidRPr="00370209">
        <w:rPr>
          <w:color w:val="202020"/>
          <w:shd w:val="clear" w:color="auto" w:fill="FFFFFF"/>
        </w:rPr>
        <w:t xml:space="preserve">kaitse-eeskirja, </w:t>
      </w:r>
      <w:r w:rsidRPr="00AD20E6">
        <w:rPr>
          <w:shd w:val="clear" w:color="auto" w:fill="FFFFFF"/>
        </w:rPr>
        <w:t>kaitsekorralduskava, liigi tegevuskava või elupaiga tegevuskavaga</w:t>
      </w:r>
      <w:r w:rsidRPr="00370209">
        <w:rPr>
          <w:color w:val="202020"/>
          <w:shd w:val="clear" w:color="auto" w:fill="FFFFFF"/>
        </w:rPr>
        <w:t xml:space="preserve"> </w:t>
      </w:r>
      <w:r w:rsidRPr="008F31F2">
        <w:rPr>
          <w:color w:val="202020"/>
        </w:rPr>
        <w:t>määratud ulatuses kaitstava loodusobjekti valitseja riigi kulul, välja arvatud kohaliku</w:t>
      </w:r>
      <w:del w:id="188" w:author="Mari Koik - JUSTDIGI" w:date="2025-01-20T16:30:00Z" w16du:dateUtc="2025-01-20T14:30:00Z">
        <w:r w:rsidRPr="008F31F2" w:rsidDel="00D25239">
          <w:rPr>
            <w:color w:val="202020"/>
          </w:rPr>
          <w:delText>l</w:delText>
        </w:r>
      </w:del>
      <w:ins w:id="189" w:author="Mari Koik - JUSTDIGI" w:date="2025-01-20T16:30:00Z" w16du:dateUtc="2025-01-20T14:30:00Z">
        <w:r w:rsidR="00D25239">
          <w:rPr>
            <w:color w:val="202020"/>
          </w:rPr>
          <w:t xml:space="preserve"> omavalitsuse</w:t>
        </w:r>
      </w:ins>
      <w:r w:rsidRPr="008F31F2">
        <w:rPr>
          <w:color w:val="202020"/>
        </w:rPr>
        <w:t xml:space="preserve"> tasandil kaitstaval loodusobjektil.</w:t>
      </w:r>
      <w:r w:rsidR="00AA3B37">
        <w:rPr>
          <w:color w:val="202020"/>
        </w:rPr>
        <w:t>“</w:t>
      </w:r>
      <w:r w:rsidR="003259FE">
        <w:rPr>
          <w:color w:val="202020"/>
        </w:rPr>
        <w:t>;</w:t>
      </w:r>
    </w:p>
    <w:p w14:paraId="5C03C9EA" w14:textId="77777777" w:rsidR="00651A8D" w:rsidRDefault="00651A8D" w:rsidP="00533AC9">
      <w:pPr>
        <w:pStyle w:val="Normaallaadveeb"/>
        <w:shd w:val="clear" w:color="auto" w:fill="FFFFFF"/>
        <w:spacing w:before="0" w:beforeAutospacing="0" w:after="0" w:afterAutospacing="0"/>
        <w:jc w:val="both"/>
        <w:rPr>
          <w:color w:val="202020"/>
        </w:rPr>
      </w:pPr>
    </w:p>
    <w:p w14:paraId="582CA7AC" w14:textId="402BCB6D" w:rsidR="00016B6A" w:rsidRDefault="0002696C" w:rsidP="00600282">
      <w:pPr>
        <w:spacing w:after="0" w:line="259" w:lineRule="auto"/>
        <w:ind w:left="0" w:firstLine="0"/>
        <w:rPr>
          <w:color w:val="auto"/>
          <w:szCs w:val="24"/>
        </w:rPr>
      </w:pPr>
      <w:r>
        <w:rPr>
          <w:b/>
          <w:color w:val="auto"/>
          <w:szCs w:val="24"/>
        </w:rPr>
        <w:t>17</w:t>
      </w:r>
      <w:r w:rsidR="00651A8D" w:rsidRPr="00651A8D">
        <w:rPr>
          <w:b/>
          <w:color w:val="auto"/>
          <w:szCs w:val="24"/>
        </w:rPr>
        <w:t>)</w:t>
      </w:r>
      <w:r w:rsidR="00651A8D" w:rsidRPr="00651A8D">
        <w:rPr>
          <w:color w:val="auto"/>
          <w:szCs w:val="24"/>
        </w:rPr>
        <w:t xml:space="preserve"> paragrahvi 18 lõi</w:t>
      </w:r>
      <w:r w:rsidR="00CA1620">
        <w:rPr>
          <w:color w:val="auto"/>
          <w:szCs w:val="24"/>
        </w:rPr>
        <w:t>k</w:t>
      </w:r>
      <w:r w:rsidR="00651A8D" w:rsidRPr="00651A8D">
        <w:rPr>
          <w:color w:val="auto"/>
          <w:szCs w:val="24"/>
        </w:rPr>
        <w:t>e</w:t>
      </w:r>
      <w:r w:rsidR="00CA1620">
        <w:rPr>
          <w:color w:val="auto"/>
          <w:szCs w:val="24"/>
        </w:rPr>
        <w:t>st</w:t>
      </w:r>
      <w:r w:rsidR="00651A8D" w:rsidRPr="00651A8D">
        <w:rPr>
          <w:color w:val="auto"/>
          <w:szCs w:val="24"/>
        </w:rPr>
        <w:t xml:space="preserve"> 1 </w:t>
      </w:r>
      <w:r w:rsidR="00CA1620">
        <w:rPr>
          <w:color w:val="auto"/>
          <w:szCs w:val="24"/>
        </w:rPr>
        <w:t>jäetakse välja sõnad „</w:t>
      </w:r>
      <w:r w:rsidR="00CA1620" w:rsidRPr="00CA1620">
        <w:rPr>
          <w:color w:val="auto"/>
          <w:szCs w:val="24"/>
        </w:rPr>
        <w:t>Kaitseala, hoiuala või püsielupaiga</w:t>
      </w:r>
      <w:r w:rsidR="00CA1620">
        <w:rPr>
          <w:color w:val="auto"/>
          <w:szCs w:val="24"/>
        </w:rPr>
        <w:t>“;</w:t>
      </w:r>
    </w:p>
    <w:p w14:paraId="6DAF85B6" w14:textId="77777777" w:rsidR="00533AC9" w:rsidRDefault="00533AC9" w:rsidP="00533AC9">
      <w:pPr>
        <w:spacing w:after="0" w:line="240" w:lineRule="auto"/>
        <w:ind w:left="0" w:firstLine="0"/>
        <w:rPr>
          <w:bCs/>
          <w:color w:val="auto"/>
          <w:szCs w:val="24"/>
        </w:rPr>
      </w:pPr>
    </w:p>
    <w:p w14:paraId="0483E4BA" w14:textId="3CF09466" w:rsidR="00A2574A" w:rsidRDefault="0002696C" w:rsidP="00533AC9">
      <w:pPr>
        <w:spacing w:after="0" w:line="240" w:lineRule="auto"/>
        <w:ind w:left="0" w:firstLine="0"/>
        <w:rPr>
          <w:szCs w:val="24"/>
        </w:rPr>
      </w:pPr>
      <w:r>
        <w:rPr>
          <w:b/>
          <w:color w:val="auto"/>
          <w:szCs w:val="24"/>
        </w:rPr>
        <w:lastRenderedPageBreak/>
        <w:t>18</w:t>
      </w:r>
      <w:r w:rsidR="00A2574A" w:rsidRPr="00A2574A">
        <w:rPr>
          <w:b/>
          <w:color w:val="auto"/>
          <w:szCs w:val="24"/>
        </w:rPr>
        <w:t>)</w:t>
      </w:r>
      <w:r w:rsidR="00A2574A">
        <w:rPr>
          <w:bCs/>
          <w:color w:val="auto"/>
          <w:szCs w:val="24"/>
        </w:rPr>
        <w:t xml:space="preserve"> </w:t>
      </w:r>
      <w:r w:rsidR="00A2574A" w:rsidRPr="00380FC0">
        <w:rPr>
          <w:szCs w:val="24"/>
        </w:rPr>
        <w:t>paragrahvi 20 lõi</w:t>
      </w:r>
      <w:r w:rsidR="00C5226F">
        <w:rPr>
          <w:szCs w:val="24"/>
        </w:rPr>
        <w:t>k</w:t>
      </w:r>
      <w:r w:rsidR="00A2574A" w:rsidRPr="00380FC0">
        <w:rPr>
          <w:szCs w:val="24"/>
        </w:rPr>
        <w:t xml:space="preserve">e </w:t>
      </w:r>
      <w:r w:rsidR="004D3FEF">
        <w:rPr>
          <w:szCs w:val="24"/>
        </w:rPr>
        <w:t>1</w:t>
      </w:r>
      <w:r w:rsidR="00A2574A" w:rsidRPr="00380FC0">
        <w:rPr>
          <w:szCs w:val="24"/>
          <w:vertAlign w:val="superscript"/>
        </w:rPr>
        <w:t>1</w:t>
      </w:r>
      <w:r w:rsidR="00A2574A" w:rsidRPr="00380FC0">
        <w:rPr>
          <w:szCs w:val="24"/>
        </w:rPr>
        <w:t xml:space="preserve"> </w:t>
      </w:r>
      <w:r w:rsidR="00C5226F">
        <w:rPr>
          <w:szCs w:val="24"/>
        </w:rPr>
        <w:t xml:space="preserve">sissejuhatav </w:t>
      </w:r>
      <w:r w:rsidR="00F92C90">
        <w:rPr>
          <w:szCs w:val="24"/>
        </w:rPr>
        <w:t>lause</w:t>
      </w:r>
      <w:ins w:id="190" w:author="Mari Koik - JUSTDIGI" w:date="2025-01-20T11:12:00Z" w16du:dateUtc="2025-01-20T09:12:00Z">
        <w:r w:rsidR="009A71C7">
          <w:rPr>
            <w:szCs w:val="24"/>
          </w:rPr>
          <w:t>osa</w:t>
        </w:r>
      </w:ins>
      <w:r w:rsidR="00C5226F">
        <w:rPr>
          <w:szCs w:val="24"/>
        </w:rPr>
        <w:t xml:space="preserve"> </w:t>
      </w:r>
      <w:r w:rsidR="00A2574A">
        <w:rPr>
          <w:szCs w:val="24"/>
        </w:rPr>
        <w:t xml:space="preserve">ja punkt 1 muudetakse </w:t>
      </w:r>
      <w:del w:id="191" w:author="Mari Koik - JUSTDIGI" w:date="2025-01-20T12:56:00Z" w16du:dateUtc="2025-01-20T10:56:00Z">
        <w:r w:rsidR="00A2574A" w:rsidDel="00B90B14">
          <w:rPr>
            <w:szCs w:val="24"/>
          </w:rPr>
          <w:delText xml:space="preserve">ja </w:delText>
        </w:r>
      </w:del>
      <w:ins w:id="192" w:author="Mari Koik - JUSTDIGI" w:date="2025-01-20T12:56:00Z" w16du:dateUtc="2025-01-20T10:56:00Z">
        <w:r w:rsidR="00B90B14">
          <w:rPr>
            <w:szCs w:val="24"/>
          </w:rPr>
          <w:t xml:space="preserve">ning </w:t>
        </w:r>
      </w:ins>
      <w:r w:rsidR="00A2574A">
        <w:rPr>
          <w:szCs w:val="24"/>
        </w:rPr>
        <w:t>sõnastatakse järgmiselt:</w:t>
      </w:r>
    </w:p>
    <w:p w14:paraId="1351E60D" w14:textId="3518A0C9" w:rsidR="00A2574A" w:rsidRPr="00533AC9" w:rsidRDefault="00A2574A" w:rsidP="00533AC9">
      <w:pPr>
        <w:spacing w:after="0" w:line="240" w:lineRule="auto"/>
        <w:ind w:left="0" w:firstLine="0"/>
        <w:rPr>
          <w:szCs w:val="24"/>
        </w:rPr>
      </w:pPr>
      <w:r w:rsidRPr="00533AC9">
        <w:rPr>
          <w:szCs w:val="24"/>
        </w:rPr>
        <w:t>„(1</w:t>
      </w:r>
      <w:r w:rsidRPr="00533AC9">
        <w:rPr>
          <w:szCs w:val="24"/>
          <w:vertAlign w:val="superscript"/>
        </w:rPr>
        <w:t>1</w:t>
      </w:r>
      <w:r w:rsidRPr="00533AC9">
        <w:rPr>
          <w:szCs w:val="24"/>
        </w:rPr>
        <w:t>) Riik ei omanda kinnisasja käesolevas paragrahvis sätestatud korras, kui isik on kinnisasja omandanud</w:t>
      </w:r>
      <w:r w:rsidR="00171E9C" w:rsidRPr="00171E9C">
        <w:rPr>
          <w:szCs w:val="24"/>
        </w:rPr>
        <w:t xml:space="preserve"> kaitse alla võtmise </w:t>
      </w:r>
      <w:r w:rsidR="00171E9C">
        <w:rPr>
          <w:szCs w:val="24"/>
        </w:rPr>
        <w:t>ajal</w:t>
      </w:r>
      <w:r w:rsidR="00171E9C" w:rsidRPr="00171E9C">
        <w:rPr>
          <w:szCs w:val="24"/>
        </w:rPr>
        <w:t xml:space="preserve"> ja </w:t>
      </w:r>
      <w:r w:rsidR="00B92BE8">
        <w:rPr>
          <w:szCs w:val="24"/>
        </w:rPr>
        <w:t>andmed</w:t>
      </w:r>
      <w:r w:rsidR="00171E9C">
        <w:rPr>
          <w:szCs w:val="24"/>
        </w:rPr>
        <w:t xml:space="preserve"> </w:t>
      </w:r>
      <w:del w:id="193" w:author="Mari Koik - JUSTDIGI" w:date="2025-01-16T14:42:00Z" w16du:dateUtc="2025-01-16T12:42:00Z">
        <w:r w:rsidR="00B92BE8" w:rsidDel="007A136C">
          <w:rPr>
            <w:szCs w:val="24"/>
          </w:rPr>
          <w:delText xml:space="preserve">projekteeritava </w:delText>
        </w:r>
      </w:del>
      <w:r w:rsidR="00B92BE8">
        <w:rPr>
          <w:szCs w:val="24"/>
        </w:rPr>
        <w:t>ala</w:t>
      </w:r>
      <w:r w:rsidR="00171E9C">
        <w:rPr>
          <w:szCs w:val="24"/>
        </w:rPr>
        <w:t xml:space="preserve"> </w:t>
      </w:r>
      <w:ins w:id="194" w:author="Mari Koik - JUSTDIGI" w:date="2025-01-16T14:53:00Z" w16du:dateUtc="2025-01-16T12:53:00Z">
        <w:r w:rsidR="003F6C82">
          <w:rPr>
            <w:szCs w:val="24"/>
          </w:rPr>
          <w:t xml:space="preserve">kavandamise </w:t>
        </w:r>
      </w:ins>
      <w:r w:rsidR="00171E9C">
        <w:rPr>
          <w:szCs w:val="24"/>
        </w:rPr>
        <w:t xml:space="preserve">kohta </w:t>
      </w:r>
      <w:del w:id="195" w:author="Mari Koik - JUSTDIGI" w:date="2025-01-16T14:45:00Z" w16du:dateUtc="2025-01-16T12:45:00Z">
        <w:r w:rsidR="00171E9C" w:rsidDel="004E2093">
          <w:rPr>
            <w:szCs w:val="24"/>
          </w:rPr>
          <w:delText xml:space="preserve">on </w:delText>
        </w:r>
      </w:del>
      <w:ins w:id="196" w:author="Mari Koik - JUSTDIGI" w:date="2025-01-16T14:45:00Z" w16du:dateUtc="2025-01-16T12:45:00Z">
        <w:r w:rsidR="004E2093">
          <w:rPr>
            <w:szCs w:val="24"/>
          </w:rPr>
          <w:t xml:space="preserve">olid omandamise ajal </w:t>
        </w:r>
      </w:ins>
      <w:r w:rsidR="00171E9C">
        <w:rPr>
          <w:szCs w:val="24"/>
        </w:rPr>
        <w:t>kantud</w:t>
      </w:r>
      <w:r w:rsidR="00171E9C" w:rsidRPr="00171E9C">
        <w:rPr>
          <w:szCs w:val="24"/>
        </w:rPr>
        <w:t xml:space="preserve"> Eesti looduse infosüsteemi </w:t>
      </w:r>
      <w:r w:rsidR="00171E9C">
        <w:rPr>
          <w:szCs w:val="24"/>
        </w:rPr>
        <w:t>või</w:t>
      </w:r>
      <w:r w:rsidRPr="00533AC9">
        <w:rPr>
          <w:szCs w:val="24"/>
        </w:rPr>
        <w:t xml:space="preserve"> </w:t>
      </w:r>
      <w:ins w:id="197" w:author="Mari Koik - JUSTDIGI" w:date="2025-01-16T14:54:00Z" w16du:dateUtc="2025-01-16T12:54:00Z">
        <w:r w:rsidR="007C1B1F">
          <w:rPr>
            <w:szCs w:val="24"/>
          </w:rPr>
          <w:t>kui isik on kinnisasja</w:t>
        </w:r>
      </w:ins>
      <w:ins w:id="198" w:author="Mari Koik - JUSTDIGI" w:date="2025-01-16T14:45:00Z" w16du:dateUtc="2025-01-16T12:45:00Z">
        <w:r w:rsidR="00460BF3">
          <w:rPr>
            <w:szCs w:val="24"/>
          </w:rPr>
          <w:t xml:space="preserve"> omandanud </w:t>
        </w:r>
      </w:ins>
      <w:r w:rsidRPr="00533AC9">
        <w:rPr>
          <w:szCs w:val="24"/>
        </w:rPr>
        <w:t xml:space="preserve">pärast </w:t>
      </w:r>
      <w:del w:id="199" w:author="Mari Koik - JUSTDIGI" w:date="2025-01-16T14:45:00Z" w16du:dateUtc="2025-01-16T12:45:00Z">
        <w:r w:rsidRPr="00533AC9" w:rsidDel="00460BF3">
          <w:rPr>
            <w:szCs w:val="24"/>
          </w:rPr>
          <w:delText xml:space="preserve">selle </w:delText>
        </w:r>
      </w:del>
      <w:r w:rsidRPr="00533AC9">
        <w:rPr>
          <w:szCs w:val="24"/>
        </w:rPr>
        <w:t xml:space="preserve">kaitse alla võtmist ning võõrandamistehing sisaldas informatsiooni </w:t>
      </w:r>
      <w:del w:id="200" w:author="Mari Koik - JUSTDIGI" w:date="2025-01-20T16:02:00Z" w16du:dateUtc="2025-01-20T14:02:00Z">
        <w:r w:rsidRPr="00533AC9" w:rsidDel="00F25DC2">
          <w:rPr>
            <w:szCs w:val="24"/>
          </w:rPr>
          <w:delText xml:space="preserve">kaitstava </w:delText>
        </w:r>
      </w:del>
      <w:r w:rsidRPr="00533AC9">
        <w:rPr>
          <w:szCs w:val="24"/>
        </w:rPr>
        <w:t xml:space="preserve">loodusobjekti </w:t>
      </w:r>
      <w:ins w:id="201" w:author="Mari Koik - JUSTDIGI" w:date="2025-01-20T16:02:00Z" w16du:dateUtc="2025-01-20T14:02:00Z">
        <w:r w:rsidR="0079582A">
          <w:rPr>
            <w:szCs w:val="24"/>
          </w:rPr>
          <w:t xml:space="preserve">kaitse all olemise </w:t>
        </w:r>
      </w:ins>
      <w:r w:rsidR="00171E9C">
        <w:rPr>
          <w:szCs w:val="24"/>
        </w:rPr>
        <w:t xml:space="preserve">või kaitse alla võtmise </w:t>
      </w:r>
      <w:r w:rsidRPr="00533AC9">
        <w:rPr>
          <w:szCs w:val="24"/>
        </w:rPr>
        <w:t>kohta, välja arvatud juhul, kui:</w:t>
      </w:r>
    </w:p>
    <w:p w14:paraId="2F59729A" w14:textId="09912D47" w:rsidR="00A2574A" w:rsidRDefault="00A2574A" w:rsidP="00533AC9">
      <w:pPr>
        <w:spacing w:after="0" w:line="240" w:lineRule="auto"/>
        <w:ind w:left="0" w:firstLine="0"/>
        <w:rPr>
          <w:szCs w:val="24"/>
        </w:rPr>
      </w:pPr>
      <w:r>
        <w:rPr>
          <w:szCs w:val="24"/>
        </w:rPr>
        <w:t xml:space="preserve">1) </w:t>
      </w:r>
      <w:r w:rsidRPr="00C174D3">
        <w:rPr>
          <w:szCs w:val="24"/>
        </w:rPr>
        <w:t xml:space="preserve">kinnisasja suhtes kohaldatav kaitsekord </w:t>
      </w:r>
      <w:del w:id="202" w:author="Mari Koik - JUSTDIGI" w:date="2025-01-16T14:48:00Z" w16du:dateUtc="2025-01-16T12:48:00Z">
        <w:r w:rsidRPr="00C174D3" w:rsidDel="00577CAD">
          <w:rPr>
            <w:szCs w:val="24"/>
          </w:rPr>
          <w:delText xml:space="preserve">muutub </w:delText>
        </w:r>
      </w:del>
      <w:ins w:id="203" w:author="Mari Koik - JUSTDIGI" w:date="2025-01-16T14:48:00Z" w16du:dateUtc="2025-01-16T12:48:00Z">
        <w:r w:rsidR="00577CAD" w:rsidRPr="00C174D3">
          <w:rPr>
            <w:szCs w:val="24"/>
          </w:rPr>
          <w:t>muu</w:t>
        </w:r>
        <w:r w:rsidR="00577CAD">
          <w:rPr>
            <w:szCs w:val="24"/>
          </w:rPr>
          <w:t>detakse</w:t>
        </w:r>
        <w:r w:rsidR="00577CAD" w:rsidRPr="00C174D3">
          <w:rPr>
            <w:szCs w:val="24"/>
          </w:rPr>
          <w:t xml:space="preserve"> </w:t>
        </w:r>
      </w:ins>
      <w:r w:rsidRPr="00C174D3">
        <w:rPr>
          <w:szCs w:val="24"/>
        </w:rPr>
        <w:t>rangemaks</w:t>
      </w:r>
      <w:r>
        <w:rPr>
          <w:szCs w:val="24"/>
        </w:rPr>
        <w:t xml:space="preserve"> või kui kehtestatakse omandamise hetkel </w:t>
      </w:r>
      <w:del w:id="204" w:author="Mari Koik - JUSTDIGI" w:date="2025-01-16T14:52:00Z" w16du:dateUtc="2025-01-16T12:52:00Z">
        <w:r w:rsidR="003309C3" w:rsidDel="00C71F1B">
          <w:rPr>
            <w:szCs w:val="24"/>
          </w:rPr>
          <w:delText xml:space="preserve">kavandatavast </w:delText>
        </w:r>
      </w:del>
      <w:ins w:id="205" w:author="Mari Koik - JUSTDIGI" w:date="2025-01-16T14:52:00Z" w16du:dateUtc="2025-01-16T12:52:00Z">
        <w:r w:rsidR="00C71F1B">
          <w:rPr>
            <w:szCs w:val="24"/>
          </w:rPr>
          <w:t xml:space="preserve">kavandatust </w:t>
        </w:r>
      </w:ins>
      <w:del w:id="206" w:author="Mari Koik - JUSTDIGI" w:date="2025-01-16T14:52:00Z" w16du:dateUtc="2025-01-16T12:52:00Z">
        <w:r w:rsidR="003309C3" w:rsidDel="00C71F1B">
          <w:rPr>
            <w:szCs w:val="24"/>
          </w:rPr>
          <w:delText>kaitsekorrast</w:delText>
        </w:r>
        <w:r w:rsidDel="00C71F1B">
          <w:rPr>
            <w:szCs w:val="24"/>
          </w:rPr>
          <w:delText xml:space="preserve"> </w:delText>
        </w:r>
      </w:del>
      <w:r>
        <w:rPr>
          <w:szCs w:val="24"/>
        </w:rPr>
        <w:t>rangem kaitsekord;“;</w:t>
      </w:r>
    </w:p>
    <w:p w14:paraId="781E456D" w14:textId="77777777" w:rsidR="00A73907" w:rsidRDefault="00A73907" w:rsidP="00533AC9">
      <w:pPr>
        <w:spacing w:after="0" w:line="240" w:lineRule="auto"/>
        <w:ind w:left="0" w:firstLine="0"/>
        <w:rPr>
          <w:szCs w:val="24"/>
        </w:rPr>
      </w:pPr>
    </w:p>
    <w:p w14:paraId="09CAC2DF" w14:textId="77777777" w:rsidR="00BB1AB7" w:rsidRPr="00BB1AB7" w:rsidRDefault="0002696C" w:rsidP="00BB1AB7">
      <w:pPr>
        <w:spacing w:after="0" w:line="240" w:lineRule="auto"/>
        <w:ind w:left="0" w:firstLine="0"/>
        <w:rPr>
          <w:bCs/>
          <w:color w:val="auto"/>
          <w:szCs w:val="24"/>
        </w:rPr>
      </w:pPr>
      <w:r>
        <w:rPr>
          <w:b/>
          <w:color w:val="auto"/>
          <w:szCs w:val="24"/>
        </w:rPr>
        <w:t>19</w:t>
      </w:r>
      <w:r w:rsidR="00A73907" w:rsidRPr="00FB6516">
        <w:rPr>
          <w:b/>
          <w:color w:val="auto"/>
          <w:szCs w:val="24"/>
        </w:rPr>
        <w:t>)</w:t>
      </w:r>
      <w:r w:rsidR="00A73907" w:rsidRPr="00FB6516">
        <w:rPr>
          <w:bCs/>
          <w:color w:val="auto"/>
          <w:szCs w:val="24"/>
        </w:rPr>
        <w:t xml:space="preserve"> </w:t>
      </w:r>
      <w:r w:rsidR="00BB1AB7" w:rsidRPr="00BB1AB7">
        <w:rPr>
          <w:bCs/>
          <w:color w:val="auto"/>
          <w:szCs w:val="24"/>
        </w:rPr>
        <w:t>paragrahvi 20 lõike 2 teine lause muudetakse ja sõnastatakse järgmiselt:</w:t>
      </w:r>
    </w:p>
    <w:p w14:paraId="42A2A167" w14:textId="602C1EA5" w:rsidR="00BB1AB7" w:rsidRPr="00BB1AB7" w:rsidRDefault="002D4BFE" w:rsidP="00BB1AB7">
      <w:pPr>
        <w:spacing w:after="0" w:line="240" w:lineRule="auto"/>
        <w:ind w:left="0" w:firstLine="0"/>
        <w:rPr>
          <w:bCs/>
          <w:color w:val="auto"/>
          <w:szCs w:val="24"/>
        </w:rPr>
      </w:pPr>
      <w:ins w:id="207" w:author="Moonika Kuusk - JUSTDIGI" w:date="2024-12-27T12:59:00Z" w16du:dateUtc="2024-12-27T10:59:00Z">
        <w:r>
          <w:rPr>
            <w:bCs/>
            <w:color w:val="auto"/>
            <w:szCs w:val="24"/>
          </w:rPr>
          <w:t>„</w:t>
        </w:r>
      </w:ins>
      <w:del w:id="208" w:author="Moonika Kuusk - JUSTDIGI" w:date="2024-12-27T12:59:00Z" w16du:dateUtc="2024-12-27T10:59:00Z">
        <w:r w:rsidR="00BB1AB7" w:rsidRPr="00BB1AB7" w:rsidDel="002D4BFE">
          <w:rPr>
            <w:bCs/>
            <w:color w:val="auto"/>
            <w:szCs w:val="24"/>
          </w:rPr>
          <w:delText>"</w:delText>
        </w:r>
      </w:del>
      <w:r w:rsidR="00BB1AB7" w:rsidRPr="00BB1AB7">
        <w:rPr>
          <w:bCs/>
          <w:color w:val="auto"/>
          <w:szCs w:val="24"/>
        </w:rPr>
        <w:t xml:space="preserve">Kinnisasja omandamise algatamise </w:t>
      </w:r>
      <w:del w:id="209" w:author="Mari Koik - JUSTDIGI" w:date="2025-01-16T14:57:00Z" w16du:dateUtc="2025-01-16T12:57:00Z">
        <w:r w:rsidR="00BB1AB7" w:rsidRPr="00BB1AB7" w:rsidDel="00E23B7F">
          <w:rPr>
            <w:bCs/>
            <w:color w:val="auto"/>
            <w:szCs w:val="24"/>
          </w:rPr>
          <w:delText xml:space="preserve">ning </w:delText>
        </w:r>
      </w:del>
      <w:ins w:id="210" w:author="Mari Koik - JUSTDIGI" w:date="2025-01-16T14:57:00Z" w16du:dateUtc="2025-01-16T12:57:00Z">
        <w:r w:rsidR="00E23B7F">
          <w:rPr>
            <w:bCs/>
            <w:color w:val="auto"/>
            <w:szCs w:val="24"/>
          </w:rPr>
          <w:t>ja</w:t>
        </w:r>
        <w:r w:rsidR="00E23B7F" w:rsidRPr="00BB1AB7">
          <w:rPr>
            <w:bCs/>
            <w:color w:val="auto"/>
            <w:szCs w:val="24"/>
          </w:rPr>
          <w:t xml:space="preserve"> </w:t>
        </w:r>
      </w:ins>
      <w:r w:rsidR="00BB1AB7" w:rsidRPr="00BB1AB7">
        <w:rPr>
          <w:bCs/>
          <w:color w:val="auto"/>
          <w:szCs w:val="24"/>
        </w:rPr>
        <w:t>omandamise otsustab Keskkonnaameti peadirektor.“;</w:t>
      </w:r>
    </w:p>
    <w:p w14:paraId="60E5E971" w14:textId="7416D5B0" w:rsidR="00A73907" w:rsidDel="009A7215" w:rsidRDefault="00A73907" w:rsidP="00BB1AB7">
      <w:pPr>
        <w:spacing w:after="0" w:line="240" w:lineRule="auto"/>
        <w:ind w:left="0" w:firstLine="0"/>
        <w:rPr>
          <w:del w:id="211" w:author="Moonika Kuusk - JUSTDIGI" w:date="2024-12-27T13:00:00Z" w16du:dateUtc="2024-12-27T11:00:00Z"/>
          <w:szCs w:val="24"/>
        </w:rPr>
      </w:pPr>
    </w:p>
    <w:p w14:paraId="156FE610" w14:textId="77777777" w:rsidR="00987170" w:rsidRDefault="00987170" w:rsidP="00FB6516">
      <w:pPr>
        <w:spacing w:after="0" w:line="240" w:lineRule="auto"/>
        <w:ind w:left="0" w:firstLine="0"/>
        <w:rPr>
          <w:szCs w:val="24"/>
        </w:rPr>
      </w:pPr>
    </w:p>
    <w:p w14:paraId="72CD366C" w14:textId="0D5134AA" w:rsidR="00BB1AB7" w:rsidRPr="00BB1AB7" w:rsidRDefault="00B61111" w:rsidP="00BB1AB7">
      <w:pPr>
        <w:spacing w:after="0" w:line="240" w:lineRule="auto"/>
        <w:ind w:left="0" w:firstLine="0"/>
        <w:rPr>
          <w:szCs w:val="24"/>
        </w:rPr>
      </w:pPr>
      <w:r>
        <w:rPr>
          <w:b/>
          <w:bCs/>
          <w:szCs w:val="24"/>
        </w:rPr>
        <w:t>20</w:t>
      </w:r>
      <w:r w:rsidR="00987170" w:rsidRPr="005F7C9A">
        <w:rPr>
          <w:b/>
          <w:bCs/>
          <w:szCs w:val="24"/>
        </w:rPr>
        <w:t>)</w:t>
      </w:r>
      <w:r w:rsidR="00987170">
        <w:rPr>
          <w:szCs w:val="24"/>
        </w:rPr>
        <w:t xml:space="preserve"> </w:t>
      </w:r>
      <w:r w:rsidR="00BB1AB7" w:rsidRPr="00BB1AB7">
        <w:rPr>
          <w:szCs w:val="24"/>
        </w:rPr>
        <w:t>paragrahvi 20 lõike 2</w:t>
      </w:r>
      <w:r w:rsidR="00BB1AB7" w:rsidRPr="00BB1AB7">
        <w:rPr>
          <w:szCs w:val="24"/>
          <w:vertAlign w:val="superscript"/>
        </w:rPr>
        <w:t>1</w:t>
      </w:r>
      <w:r w:rsidR="00BB1AB7" w:rsidRPr="00BB1AB7">
        <w:rPr>
          <w:szCs w:val="24"/>
        </w:rPr>
        <w:t xml:space="preserve"> esimene lause muudetakse ja sõnastatakse järgmiselt:</w:t>
      </w:r>
    </w:p>
    <w:p w14:paraId="45ADC0EC" w14:textId="275C9B13" w:rsidR="00BB1AB7" w:rsidRPr="00BB1AB7" w:rsidRDefault="001A204C" w:rsidP="00BB1AB7">
      <w:pPr>
        <w:spacing w:after="0" w:line="240" w:lineRule="auto"/>
        <w:ind w:left="0" w:firstLine="0"/>
        <w:rPr>
          <w:szCs w:val="24"/>
        </w:rPr>
      </w:pPr>
      <w:ins w:id="212" w:author="Moonika Kuusk - JUSTDIGI" w:date="2024-12-27T13:00:00Z" w16du:dateUtc="2024-12-27T11:00:00Z">
        <w:r>
          <w:rPr>
            <w:szCs w:val="24"/>
          </w:rPr>
          <w:t>„</w:t>
        </w:r>
      </w:ins>
      <w:del w:id="213" w:author="Moonika Kuusk - JUSTDIGI" w:date="2024-12-27T13:00:00Z" w16du:dateUtc="2024-12-27T11:00:00Z">
        <w:r w:rsidR="00BB1AB7" w:rsidRPr="00BB1AB7" w:rsidDel="001A204C">
          <w:rPr>
            <w:szCs w:val="24"/>
          </w:rPr>
          <w:delText>“</w:delText>
        </w:r>
      </w:del>
      <w:r w:rsidR="00BB1AB7" w:rsidRPr="00BB1AB7">
        <w:rPr>
          <w:szCs w:val="24"/>
        </w:rPr>
        <w:t>Kinnisasja väärtus, välja arvatud metsaga kinnisasja väärtus, määratakse tehingute võrdlemise meetodil, kusjuures käesoleva seaduse § 20 lõike 1</w:t>
      </w:r>
      <w:r w:rsidR="00BB1AB7" w:rsidRPr="00BB1AB7">
        <w:rPr>
          <w:szCs w:val="24"/>
          <w:vertAlign w:val="superscript"/>
        </w:rPr>
        <w:t>1</w:t>
      </w:r>
      <w:r w:rsidR="00BB1AB7" w:rsidRPr="00BB1AB7">
        <w:rPr>
          <w:szCs w:val="24"/>
        </w:rPr>
        <w:t xml:space="preserve"> punktide</w:t>
      </w:r>
      <w:ins w:id="214" w:author="Moonika Kuusk - JUSTDIGI" w:date="2024-12-27T13:02:00Z" w16du:dateUtc="2024-12-27T11:02:00Z">
        <w:r w:rsidR="003B1BA8">
          <w:rPr>
            <w:szCs w:val="24"/>
          </w:rPr>
          <w:t>s</w:t>
        </w:r>
      </w:ins>
      <w:r w:rsidR="00BB1AB7" w:rsidRPr="00BB1AB7">
        <w:rPr>
          <w:szCs w:val="24"/>
        </w:rPr>
        <w:t xml:space="preserve"> 1 ja 3 sätestatud juhul arvestatakse </w:t>
      </w:r>
      <w:del w:id="215" w:author="Mari Koik - JUSTDIGI" w:date="2025-01-16T14:58:00Z" w16du:dateUtc="2025-01-16T12:58:00Z">
        <w:r w:rsidR="00BB1AB7" w:rsidRPr="00BB1AB7" w:rsidDel="00503070">
          <w:rPr>
            <w:szCs w:val="24"/>
          </w:rPr>
          <w:delText xml:space="preserve">väärtuse määramisel  </w:delText>
        </w:r>
      </w:del>
      <w:r w:rsidR="00BB1AB7" w:rsidRPr="00BB1AB7">
        <w:rPr>
          <w:szCs w:val="24"/>
        </w:rPr>
        <w:t xml:space="preserve">maatüki </w:t>
      </w:r>
      <w:ins w:id="216" w:author="Mari Koik - JUSTDIGI" w:date="2025-01-16T14:58:00Z" w16du:dateUtc="2025-01-16T12:58:00Z">
        <w:r w:rsidR="00503070" w:rsidRPr="00BB1AB7">
          <w:rPr>
            <w:szCs w:val="24"/>
          </w:rPr>
          <w:t>väärtuse</w:t>
        </w:r>
        <w:r w:rsidR="00503070">
          <w:rPr>
            <w:szCs w:val="24"/>
          </w:rPr>
          <w:t>ks</w:t>
        </w:r>
        <w:r w:rsidR="00503070" w:rsidRPr="00BB1AB7">
          <w:rPr>
            <w:szCs w:val="24"/>
          </w:rPr>
          <w:t xml:space="preserve"> </w:t>
        </w:r>
      </w:ins>
      <w:r w:rsidR="00BB1AB7" w:rsidRPr="00BB1AB7">
        <w:rPr>
          <w:szCs w:val="24"/>
        </w:rPr>
        <w:t>pool</w:t>
      </w:r>
      <w:del w:id="217" w:author="Mari Koik - JUSTDIGI" w:date="2025-01-16T14:58:00Z" w16du:dateUtc="2025-01-16T12:58:00Z">
        <w:r w:rsidR="00BB1AB7" w:rsidRPr="00BB1AB7" w:rsidDel="00503070">
          <w:rPr>
            <w:szCs w:val="24"/>
          </w:rPr>
          <w:delText>e</w:delText>
        </w:r>
      </w:del>
      <w:r w:rsidR="00BB1AB7" w:rsidRPr="00BB1AB7">
        <w:rPr>
          <w:szCs w:val="24"/>
        </w:rPr>
        <w:t xml:space="preserve"> väärtus</w:t>
      </w:r>
      <w:ins w:id="218" w:author="Mari Koik - JUSTDIGI" w:date="2025-01-16T14:58:00Z" w16du:dateUtc="2025-01-16T12:58:00Z">
        <w:r w:rsidR="00503070">
          <w:rPr>
            <w:szCs w:val="24"/>
          </w:rPr>
          <w:t>t</w:t>
        </w:r>
      </w:ins>
      <w:del w:id="219" w:author="Mari Koik - JUSTDIGI" w:date="2025-01-16T14:58:00Z" w16du:dateUtc="2025-01-16T12:58:00Z">
        <w:r w:rsidR="00BB1AB7" w:rsidRPr="00BB1AB7" w:rsidDel="00503070">
          <w:rPr>
            <w:szCs w:val="24"/>
          </w:rPr>
          <w:delText>ega</w:delText>
        </w:r>
      </w:del>
      <w:r w:rsidR="00BB1AB7" w:rsidRPr="00BB1AB7">
        <w:rPr>
          <w:szCs w:val="24"/>
        </w:rPr>
        <w:t>.“;</w:t>
      </w:r>
    </w:p>
    <w:p w14:paraId="69373842" w14:textId="77777777" w:rsidR="00124A77" w:rsidRDefault="00124A77" w:rsidP="00533AC9">
      <w:pPr>
        <w:spacing w:after="0" w:line="240" w:lineRule="auto"/>
        <w:ind w:left="0" w:firstLine="0"/>
        <w:rPr>
          <w:b/>
          <w:bCs/>
          <w:color w:val="auto"/>
          <w:szCs w:val="24"/>
        </w:rPr>
      </w:pPr>
    </w:p>
    <w:p w14:paraId="19E54B35" w14:textId="72B88D17" w:rsidR="005038C5" w:rsidRDefault="00B61111" w:rsidP="005038C5">
      <w:pPr>
        <w:spacing w:after="0" w:line="240" w:lineRule="auto"/>
        <w:ind w:left="0" w:firstLine="0"/>
        <w:rPr>
          <w:szCs w:val="24"/>
        </w:rPr>
      </w:pPr>
      <w:r>
        <w:rPr>
          <w:b/>
          <w:color w:val="auto"/>
          <w:szCs w:val="24"/>
        </w:rPr>
        <w:t>21</w:t>
      </w:r>
      <w:r w:rsidR="005038C5" w:rsidRPr="00A2574A">
        <w:rPr>
          <w:b/>
          <w:color w:val="auto"/>
          <w:szCs w:val="24"/>
        </w:rPr>
        <w:t>)</w:t>
      </w:r>
      <w:r w:rsidR="005038C5">
        <w:rPr>
          <w:bCs/>
          <w:color w:val="auto"/>
          <w:szCs w:val="24"/>
        </w:rPr>
        <w:t xml:space="preserve"> </w:t>
      </w:r>
      <w:r w:rsidR="005038C5" w:rsidRPr="00380FC0">
        <w:rPr>
          <w:szCs w:val="24"/>
        </w:rPr>
        <w:t>paragrahvi 20 lõi</w:t>
      </w:r>
      <w:r w:rsidR="008E7882">
        <w:rPr>
          <w:szCs w:val="24"/>
        </w:rPr>
        <w:t>ke</w:t>
      </w:r>
      <w:r w:rsidR="005038C5" w:rsidRPr="00380FC0">
        <w:rPr>
          <w:szCs w:val="24"/>
        </w:rPr>
        <w:t xml:space="preserve"> </w:t>
      </w:r>
      <w:r w:rsidR="005038C5">
        <w:rPr>
          <w:szCs w:val="24"/>
        </w:rPr>
        <w:t>2</w:t>
      </w:r>
      <w:r w:rsidR="005038C5">
        <w:rPr>
          <w:szCs w:val="24"/>
          <w:vertAlign w:val="superscript"/>
        </w:rPr>
        <w:t>2</w:t>
      </w:r>
      <w:r w:rsidR="005038C5" w:rsidRPr="00380FC0">
        <w:rPr>
          <w:szCs w:val="24"/>
        </w:rPr>
        <w:t xml:space="preserve"> </w:t>
      </w:r>
      <w:r w:rsidR="008E7882">
        <w:rPr>
          <w:szCs w:val="24"/>
        </w:rPr>
        <w:t xml:space="preserve">esimene lause </w:t>
      </w:r>
      <w:r w:rsidR="005038C5">
        <w:rPr>
          <w:szCs w:val="24"/>
        </w:rPr>
        <w:t>muudetakse ja sõnastatakse järgmiselt:</w:t>
      </w:r>
    </w:p>
    <w:p w14:paraId="1F74C56A" w14:textId="6DA5582E" w:rsidR="005038C5" w:rsidRDefault="008E7882" w:rsidP="005038C5">
      <w:pPr>
        <w:spacing w:after="0" w:line="240" w:lineRule="auto"/>
        <w:ind w:left="0" w:firstLine="0"/>
      </w:pPr>
      <w:r>
        <w:t>„</w:t>
      </w:r>
      <w:r w:rsidRPr="00A265B5">
        <w:t xml:space="preserve">Metsaga kinnisasja väärtus määratakse maatüki ja sellel kasvava metsa väärtuste summana, kusjuures </w:t>
      </w:r>
      <w:r w:rsidR="00C5226F">
        <w:t xml:space="preserve">käesoleva </w:t>
      </w:r>
      <w:r w:rsidRPr="00A265B5">
        <w:t>seaduse § 20 l</w:t>
      </w:r>
      <w:r w:rsidR="00C5226F">
        <w:t>õike</w:t>
      </w:r>
      <w:r w:rsidRPr="00A265B5">
        <w:t xml:space="preserve"> 1</w:t>
      </w:r>
      <w:r w:rsidRPr="00A265B5">
        <w:rPr>
          <w:vertAlign w:val="superscript"/>
        </w:rPr>
        <w:t>1</w:t>
      </w:r>
      <w:r w:rsidRPr="00A265B5">
        <w:t xml:space="preserve"> punkti</w:t>
      </w:r>
      <w:r w:rsidR="000B641C">
        <w:t>de</w:t>
      </w:r>
      <w:ins w:id="220" w:author="Moonika Kuusk - JUSTDIGI" w:date="2024-12-27T14:13:00Z" w16du:dateUtc="2024-12-27T12:13:00Z">
        <w:r w:rsidR="00AA4C45">
          <w:t>s</w:t>
        </w:r>
      </w:ins>
      <w:r w:rsidRPr="00A265B5">
        <w:t xml:space="preserve"> 1 </w:t>
      </w:r>
      <w:r w:rsidR="00AB23F9">
        <w:t xml:space="preserve">ja 3 </w:t>
      </w:r>
      <w:r w:rsidR="00E4222B">
        <w:t>sätestatud juhul</w:t>
      </w:r>
      <w:r w:rsidR="00C5226F" w:rsidRPr="00A265B5">
        <w:t xml:space="preserve"> </w:t>
      </w:r>
      <w:r w:rsidRPr="00A265B5">
        <w:t xml:space="preserve">arvestatakse </w:t>
      </w:r>
      <w:del w:id="221" w:author="Mari Koik - JUSTDIGI" w:date="2025-01-16T14:59:00Z" w16du:dateUtc="2025-01-16T12:59:00Z">
        <w:r w:rsidRPr="00A265B5" w:rsidDel="0063497D">
          <w:delText xml:space="preserve">väärtuse määramisel </w:delText>
        </w:r>
      </w:del>
      <w:r>
        <w:t xml:space="preserve">nii </w:t>
      </w:r>
      <w:r w:rsidRPr="00A265B5">
        <w:t xml:space="preserve">maatüki </w:t>
      </w:r>
      <w:r>
        <w:t xml:space="preserve">kui ka sellel </w:t>
      </w:r>
      <w:r w:rsidRPr="00A265B5">
        <w:t xml:space="preserve">kasvava metsa </w:t>
      </w:r>
      <w:ins w:id="222" w:author="Mari Koik - JUSTDIGI" w:date="2025-01-16T14:59:00Z" w16du:dateUtc="2025-01-16T12:59:00Z">
        <w:r w:rsidR="0063497D">
          <w:t xml:space="preserve">väärtuseks </w:t>
        </w:r>
      </w:ins>
      <w:r w:rsidRPr="00A265B5">
        <w:t>pool</w:t>
      </w:r>
      <w:del w:id="223" w:author="Mari Koik - JUSTDIGI" w:date="2025-01-16T14:59:00Z" w16du:dateUtc="2025-01-16T12:59:00Z">
        <w:r w:rsidRPr="00A265B5" w:rsidDel="0063497D">
          <w:delText>e</w:delText>
        </w:r>
      </w:del>
      <w:r w:rsidRPr="00A265B5">
        <w:t xml:space="preserve"> väärtus</w:t>
      </w:r>
      <w:ins w:id="224" w:author="Mari Koik - JUSTDIGI" w:date="2025-01-16T14:59:00Z" w16du:dateUtc="2025-01-16T12:59:00Z">
        <w:r w:rsidR="0063497D">
          <w:t>t</w:t>
        </w:r>
      </w:ins>
      <w:del w:id="225" w:author="Mari Koik - JUSTDIGI" w:date="2025-01-16T14:59:00Z" w16du:dateUtc="2025-01-16T12:59:00Z">
        <w:r w:rsidRPr="00A265B5" w:rsidDel="0063497D">
          <w:delText>ega</w:delText>
        </w:r>
      </w:del>
      <w:r>
        <w:t>.“;</w:t>
      </w:r>
    </w:p>
    <w:p w14:paraId="2CB84AC2" w14:textId="77777777" w:rsidR="00987170" w:rsidRDefault="00987170" w:rsidP="005038C5">
      <w:pPr>
        <w:spacing w:after="0" w:line="240" w:lineRule="auto"/>
        <w:ind w:left="0" w:firstLine="0"/>
      </w:pPr>
    </w:p>
    <w:p w14:paraId="639E5065" w14:textId="584759FC" w:rsidR="00987170" w:rsidRDefault="00B61111" w:rsidP="00652296">
      <w:pPr>
        <w:spacing w:after="0" w:line="240" w:lineRule="auto"/>
        <w:ind w:left="0" w:firstLine="0"/>
      </w:pPr>
      <w:commentRangeStart w:id="226"/>
      <w:r w:rsidRPr="19063FA7">
        <w:rPr>
          <w:b/>
          <w:bCs/>
        </w:rPr>
        <w:t>22</w:t>
      </w:r>
      <w:r w:rsidR="00987170" w:rsidRPr="19063FA7">
        <w:rPr>
          <w:b/>
          <w:bCs/>
        </w:rPr>
        <w:t>)</w:t>
      </w:r>
      <w:r w:rsidR="00987170">
        <w:t xml:space="preserve"> paragrahvi 20 lõike 4</w:t>
      </w:r>
      <w:r w:rsidR="00676306">
        <w:t xml:space="preserve"> </w:t>
      </w:r>
      <w:r w:rsidR="005A03A0">
        <w:t>kolmas</w:t>
      </w:r>
      <w:r w:rsidR="00676306">
        <w:t xml:space="preserve"> lause tunnistatakse kehtetuks</w:t>
      </w:r>
      <w:r w:rsidR="00987170">
        <w:t>;</w:t>
      </w:r>
      <w:commentRangeEnd w:id="226"/>
      <w:r>
        <w:commentReference w:id="226"/>
      </w:r>
    </w:p>
    <w:p w14:paraId="57BEEB7E" w14:textId="77777777" w:rsidR="00A72EAF" w:rsidRDefault="00A72EAF" w:rsidP="00652296">
      <w:pPr>
        <w:spacing w:after="0" w:line="240" w:lineRule="auto"/>
        <w:ind w:left="0" w:firstLine="0"/>
        <w:rPr>
          <w:szCs w:val="24"/>
        </w:rPr>
      </w:pPr>
    </w:p>
    <w:p w14:paraId="268BE440" w14:textId="3EA05FBB" w:rsidR="00676306" w:rsidRPr="00676306" w:rsidRDefault="00B61111" w:rsidP="00676306">
      <w:pPr>
        <w:spacing w:after="0" w:line="240" w:lineRule="auto"/>
        <w:ind w:left="0" w:firstLine="0"/>
        <w:rPr>
          <w:szCs w:val="24"/>
        </w:rPr>
      </w:pPr>
      <w:r>
        <w:rPr>
          <w:b/>
          <w:bCs/>
          <w:szCs w:val="24"/>
        </w:rPr>
        <w:t>23</w:t>
      </w:r>
      <w:r w:rsidR="00676306" w:rsidRPr="00777F85">
        <w:rPr>
          <w:b/>
          <w:bCs/>
          <w:szCs w:val="24"/>
        </w:rPr>
        <w:t>)</w:t>
      </w:r>
      <w:r w:rsidR="00676306">
        <w:rPr>
          <w:szCs w:val="24"/>
        </w:rPr>
        <w:t xml:space="preserve"> </w:t>
      </w:r>
      <w:r w:rsidR="00676306" w:rsidRPr="00676306">
        <w:rPr>
          <w:szCs w:val="24"/>
        </w:rPr>
        <w:t>paragrahvi 20 täiendatakse lõi</w:t>
      </w:r>
      <w:r w:rsidR="001F5809">
        <w:rPr>
          <w:szCs w:val="24"/>
        </w:rPr>
        <w:t>get</w:t>
      </w:r>
      <w:r w:rsidR="00676306" w:rsidRPr="00676306">
        <w:rPr>
          <w:szCs w:val="24"/>
        </w:rPr>
        <w:t>ega 4</w:t>
      </w:r>
      <w:r w:rsidR="00676306" w:rsidRPr="00777F85">
        <w:rPr>
          <w:szCs w:val="24"/>
          <w:vertAlign w:val="superscript"/>
        </w:rPr>
        <w:t>1</w:t>
      </w:r>
      <w:r w:rsidR="00676306" w:rsidRPr="00676306">
        <w:rPr>
          <w:szCs w:val="24"/>
        </w:rPr>
        <w:t xml:space="preserve"> </w:t>
      </w:r>
      <w:r w:rsidR="001F5809">
        <w:rPr>
          <w:szCs w:val="24"/>
        </w:rPr>
        <w:t>ja 4</w:t>
      </w:r>
      <w:r w:rsidR="001F5809" w:rsidRPr="00777F85">
        <w:rPr>
          <w:szCs w:val="24"/>
          <w:vertAlign w:val="superscript"/>
        </w:rPr>
        <w:t>2</w:t>
      </w:r>
      <w:r w:rsidR="001F5809">
        <w:rPr>
          <w:szCs w:val="24"/>
        </w:rPr>
        <w:t xml:space="preserve"> </w:t>
      </w:r>
      <w:r w:rsidR="00676306" w:rsidRPr="00676306">
        <w:rPr>
          <w:szCs w:val="24"/>
        </w:rPr>
        <w:t>järgmises sõnastuses:</w:t>
      </w:r>
    </w:p>
    <w:p w14:paraId="5FC02CD0" w14:textId="12B2E417" w:rsidR="00676306" w:rsidRPr="00676306" w:rsidRDefault="00676306" w:rsidP="00676306">
      <w:pPr>
        <w:spacing w:after="0" w:line="240" w:lineRule="auto"/>
        <w:ind w:left="0" w:firstLine="0"/>
        <w:rPr>
          <w:szCs w:val="24"/>
        </w:rPr>
      </w:pPr>
      <w:r w:rsidRPr="00676306">
        <w:rPr>
          <w:szCs w:val="24"/>
        </w:rPr>
        <w:t>„(4</w:t>
      </w:r>
      <w:r w:rsidRPr="00777F85">
        <w:rPr>
          <w:szCs w:val="24"/>
          <w:vertAlign w:val="superscript"/>
        </w:rPr>
        <w:t>1</w:t>
      </w:r>
      <w:r w:rsidRPr="00676306">
        <w:rPr>
          <w:szCs w:val="24"/>
        </w:rPr>
        <w:t xml:space="preserve">) </w:t>
      </w:r>
      <w:r w:rsidR="0028338B">
        <w:rPr>
          <w:szCs w:val="24"/>
        </w:rPr>
        <w:t>Keskkonnaameti</w:t>
      </w:r>
      <w:r w:rsidRPr="00676306">
        <w:rPr>
          <w:szCs w:val="24"/>
        </w:rPr>
        <w:t xml:space="preserve"> veebilehel avaldatakse:</w:t>
      </w:r>
    </w:p>
    <w:p w14:paraId="6A83FEED" w14:textId="1AB34687" w:rsidR="00676306" w:rsidRPr="00676306" w:rsidRDefault="00676306" w:rsidP="00676306">
      <w:pPr>
        <w:spacing w:after="0" w:line="240" w:lineRule="auto"/>
        <w:ind w:left="0" w:firstLine="0"/>
        <w:rPr>
          <w:szCs w:val="24"/>
        </w:rPr>
      </w:pPr>
      <w:r w:rsidRPr="00676306">
        <w:rPr>
          <w:szCs w:val="24"/>
        </w:rPr>
        <w:t>1)</w:t>
      </w:r>
      <w:r w:rsidR="00CF7FA4">
        <w:rPr>
          <w:szCs w:val="24"/>
        </w:rPr>
        <w:t xml:space="preserve"> </w:t>
      </w:r>
      <w:r w:rsidRPr="00676306">
        <w:rPr>
          <w:szCs w:val="24"/>
        </w:rPr>
        <w:t xml:space="preserve">andmed </w:t>
      </w:r>
      <w:r>
        <w:rPr>
          <w:szCs w:val="24"/>
        </w:rPr>
        <w:t xml:space="preserve">kinnisasja </w:t>
      </w:r>
      <w:r w:rsidR="003C26E4">
        <w:rPr>
          <w:szCs w:val="24"/>
        </w:rPr>
        <w:t xml:space="preserve">riigile </w:t>
      </w:r>
      <w:commentRangeStart w:id="227"/>
      <w:del w:id="228" w:author="Mari Koik - JUSTDIGI" w:date="2025-01-16T15:04:00Z" w16du:dateUtc="2025-01-16T13:04:00Z">
        <w:r w:rsidRPr="00676306" w:rsidDel="007441CB">
          <w:rPr>
            <w:szCs w:val="24"/>
          </w:rPr>
          <w:delText>omandamise</w:delText>
        </w:r>
        <w:r w:rsidDel="007441CB">
          <w:rPr>
            <w:szCs w:val="24"/>
          </w:rPr>
          <w:delText>ks</w:delText>
        </w:r>
        <w:r w:rsidRPr="00676306" w:rsidDel="007441CB">
          <w:rPr>
            <w:szCs w:val="24"/>
          </w:rPr>
          <w:delText xml:space="preserve"> </w:delText>
        </w:r>
        <w:r w:rsidDel="007441CB">
          <w:rPr>
            <w:szCs w:val="24"/>
          </w:rPr>
          <w:delText>tehtud</w:delText>
        </w:r>
      </w:del>
      <w:ins w:id="229" w:author="Mari Koik - JUSTDIGI" w:date="2025-01-16T15:04:00Z" w16du:dateUtc="2025-01-16T13:04:00Z">
        <w:r w:rsidR="007441CB">
          <w:rPr>
            <w:szCs w:val="24"/>
          </w:rPr>
          <w:t>müümise</w:t>
        </w:r>
      </w:ins>
      <w:commentRangeEnd w:id="227"/>
      <w:ins w:id="230" w:author="Mari Koik - JUSTDIGI" w:date="2025-01-16T15:10:00Z" w16du:dateUtc="2025-01-16T13:10:00Z">
        <w:r w:rsidR="007B04A4">
          <w:rPr>
            <w:rStyle w:val="Kommentaariviide"/>
          </w:rPr>
          <w:commentReference w:id="227"/>
        </w:r>
      </w:ins>
      <w:r>
        <w:rPr>
          <w:szCs w:val="24"/>
        </w:rPr>
        <w:t xml:space="preserve"> </w:t>
      </w:r>
      <w:r w:rsidRPr="00676306">
        <w:rPr>
          <w:szCs w:val="24"/>
        </w:rPr>
        <w:t>avalduste laekumise järjekorra kohta</w:t>
      </w:r>
      <w:ins w:id="231" w:author="Mari Koik - JUSTDIGI" w:date="2025-01-20T12:58:00Z" w16du:dateUtc="2025-01-20T10:58:00Z">
        <w:r w:rsidR="00EC363B">
          <w:rPr>
            <w:szCs w:val="24"/>
          </w:rPr>
          <w:t>:</w:t>
        </w:r>
      </w:ins>
      <w:ins w:id="232" w:author="Moonika Kuusk - JUSTDIGI" w:date="2024-12-27T14:17:00Z" w16du:dateUtc="2024-12-27T12:17:00Z">
        <w:del w:id="233" w:author="Mari Koik - JUSTDIGI" w:date="2025-01-20T12:58:00Z" w16du:dateUtc="2025-01-20T10:58:00Z">
          <w:r w:rsidR="00723F3D" w:rsidDel="00EC363B">
            <w:rPr>
              <w:szCs w:val="24"/>
            </w:rPr>
            <w:delText> –</w:delText>
          </w:r>
        </w:del>
      </w:ins>
      <w:del w:id="234" w:author="Moonika Kuusk - JUSTDIGI" w:date="2024-12-27T14:17:00Z" w16du:dateUtc="2024-12-27T12:17:00Z">
        <w:r w:rsidR="00777F85" w:rsidDel="00723F3D">
          <w:rPr>
            <w:szCs w:val="24"/>
          </w:rPr>
          <w:delText> </w:delText>
        </w:r>
      </w:del>
      <w:del w:id="235" w:author="Moonika Kuusk - JUSTDIGI" w:date="2024-12-27T14:16:00Z" w16du:dateUtc="2024-12-27T12:16:00Z">
        <w:r w:rsidR="00D5020E" w:rsidRPr="00D5020E" w:rsidDel="003F1BD6">
          <w:rPr>
            <w:szCs w:val="24"/>
          </w:rPr>
          <w:delText>-</w:delText>
        </w:r>
      </w:del>
      <w:r w:rsidR="00777F85">
        <w:rPr>
          <w:szCs w:val="24"/>
        </w:rPr>
        <w:t> </w:t>
      </w:r>
      <w:r>
        <w:rPr>
          <w:szCs w:val="24"/>
        </w:rPr>
        <w:t>ettepaneku laekumise kuupäev, ettepaneku esitaja</w:t>
      </w:r>
      <w:ins w:id="236" w:author="Mari Koik - JUSTDIGI" w:date="2025-01-16T15:03:00Z" w16du:dateUtc="2025-01-16T13:03:00Z">
        <w:r w:rsidR="00081EB1">
          <w:rPr>
            <w:szCs w:val="24"/>
          </w:rPr>
          <w:t xml:space="preserve"> nimi</w:t>
        </w:r>
      </w:ins>
      <w:r w:rsidR="00483753">
        <w:rPr>
          <w:szCs w:val="24"/>
        </w:rPr>
        <w:t>, seal</w:t>
      </w:r>
      <w:del w:id="237" w:author="Moonika Kuusk - JUSTDIGI" w:date="2024-12-27T14:37:00Z" w16du:dateUtc="2024-12-27T12:37:00Z">
        <w:r w:rsidR="00483753" w:rsidDel="009A3372">
          <w:rPr>
            <w:szCs w:val="24"/>
          </w:rPr>
          <w:delText xml:space="preserve"> </w:delText>
        </w:r>
      </w:del>
      <w:r w:rsidR="00483753">
        <w:rPr>
          <w:szCs w:val="24"/>
        </w:rPr>
        <w:t>hulgas füüsilise isiku</w:t>
      </w:r>
      <w:del w:id="238" w:author="Mari Koik - JUSTDIGI" w:date="2025-01-16T15:03:00Z" w16du:dateUtc="2025-01-16T13:03:00Z">
        <w:r w:rsidR="00483753" w:rsidDel="00081EB1">
          <w:rPr>
            <w:szCs w:val="24"/>
          </w:rPr>
          <w:delText>,</w:delText>
        </w:r>
      </w:del>
      <w:r>
        <w:rPr>
          <w:szCs w:val="24"/>
        </w:rPr>
        <w:t xml:space="preserve"> nimi, kinnisasja asukoha maakond ja vald</w:t>
      </w:r>
      <w:r w:rsidRPr="00676306">
        <w:rPr>
          <w:szCs w:val="24"/>
        </w:rPr>
        <w:t>;</w:t>
      </w:r>
    </w:p>
    <w:p w14:paraId="14AA64E8" w14:textId="4E130025" w:rsidR="001F5809" w:rsidRDefault="00676306" w:rsidP="00676306">
      <w:pPr>
        <w:spacing w:after="0" w:line="240" w:lineRule="auto"/>
        <w:ind w:left="0" w:firstLine="0"/>
        <w:rPr>
          <w:szCs w:val="24"/>
        </w:rPr>
      </w:pPr>
      <w:r w:rsidRPr="00676306">
        <w:rPr>
          <w:szCs w:val="24"/>
        </w:rPr>
        <w:t>2)</w:t>
      </w:r>
      <w:r w:rsidR="00CF7FA4">
        <w:rPr>
          <w:szCs w:val="24"/>
        </w:rPr>
        <w:t xml:space="preserve"> </w:t>
      </w:r>
      <w:r>
        <w:rPr>
          <w:szCs w:val="24"/>
        </w:rPr>
        <w:t>andmed riigi</w:t>
      </w:r>
      <w:del w:id="239" w:author="Moonika Kuusk - JUSTDIGI" w:date="2024-12-27T14:41:00Z" w16du:dateUtc="2024-12-27T12:41:00Z">
        <w:r w:rsidR="00476CD5" w:rsidDel="00CF4C9B">
          <w:rPr>
            <w:szCs w:val="24"/>
          </w:rPr>
          <w:delText xml:space="preserve"> poolt</w:delText>
        </w:r>
      </w:del>
      <w:r>
        <w:rPr>
          <w:szCs w:val="24"/>
        </w:rPr>
        <w:t xml:space="preserve"> omandatud kinnisasja</w:t>
      </w:r>
      <w:del w:id="240" w:author="Mari Koik - JUSTDIGI" w:date="2025-01-20T12:58:00Z" w16du:dateUtc="2025-01-20T10:58:00Z">
        <w:r w:rsidDel="00EC363B">
          <w:rPr>
            <w:szCs w:val="24"/>
          </w:rPr>
          <w:delText>de</w:delText>
        </w:r>
      </w:del>
      <w:r>
        <w:rPr>
          <w:szCs w:val="24"/>
        </w:rPr>
        <w:t xml:space="preserve"> kohta</w:t>
      </w:r>
      <w:ins w:id="241" w:author="Mari Koik - JUSTDIGI" w:date="2025-01-20T12:58:00Z" w16du:dateUtc="2025-01-20T10:58:00Z">
        <w:r w:rsidR="00EC363B">
          <w:rPr>
            <w:szCs w:val="24"/>
          </w:rPr>
          <w:t>:</w:t>
        </w:r>
      </w:ins>
      <w:ins w:id="242" w:author="Moonika Kuusk - JUSTDIGI" w:date="2024-12-27T14:41:00Z" w16du:dateUtc="2024-12-27T12:41:00Z">
        <w:del w:id="243" w:author="Mari Koik - JUSTDIGI" w:date="2025-01-20T12:58:00Z" w16du:dateUtc="2025-01-20T10:58:00Z">
          <w:r w:rsidR="00CF4C9B" w:rsidDel="00EC363B">
            <w:rPr>
              <w:szCs w:val="24"/>
            </w:rPr>
            <w:delText> –</w:delText>
          </w:r>
        </w:del>
      </w:ins>
      <w:del w:id="244" w:author="Moonika Kuusk - JUSTDIGI" w:date="2024-12-27T14:41:00Z" w16du:dateUtc="2024-12-27T12:41:00Z">
        <w:r w:rsidR="00476CD5" w:rsidDel="00CF4C9B">
          <w:rPr>
            <w:szCs w:val="24"/>
          </w:rPr>
          <w:delText xml:space="preserve"> -</w:delText>
        </w:r>
      </w:del>
      <w:r w:rsidRPr="00676306">
        <w:rPr>
          <w:szCs w:val="24"/>
        </w:rPr>
        <w:t xml:space="preserve"> </w:t>
      </w:r>
      <w:r w:rsidR="00324325">
        <w:rPr>
          <w:szCs w:val="24"/>
        </w:rPr>
        <w:t>omandamis</w:t>
      </w:r>
      <w:del w:id="245" w:author="Mari Koik - JUSTDIGI" w:date="2025-01-16T15:11:00Z" w16du:dateUtc="2025-01-16T13:11:00Z">
        <w:r w:rsidR="00324325" w:rsidDel="009258DB">
          <w:rPr>
            <w:szCs w:val="24"/>
          </w:rPr>
          <w:delText xml:space="preserve">e </w:delText>
        </w:r>
      </w:del>
      <w:r w:rsidR="00324325">
        <w:rPr>
          <w:szCs w:val="24"/>
        </w:rPr>
        <w:t xml:space="preserve">otsuse </w:t>
      </w:r>
      <w:r w:rsidR="003C26E4">
        <w:rPr>
          <w:szCs w:val="24"/>
        </w:rPr>
        <w:t xml:space="preserve">kuupäev, riigile </w:t>
      </w:r>
      <w:del w:id="246" w:author="Mari Koik - JUSTDIGI" w:date="2025-01-16T15:11:00Z" w16du:dateUtc="2025-01-16T13:11:00Z">
        <w:r w:rsidR="003C26E4" w:rsidDel="00F15C80">
          <w:rPr>
            <w:szCs w:val="24"/>
          </w:rPr>
          <w:delText>võõrandaja</w:delText>
        </w:r>
      </w:del>
      <w:ins w:id="247" w:author="Mari Koik - JUSTDIGI" w:date="2025-01-16T15:11:00Z" w16du:dateUtc="2025-01-16T13:11:00Z">
        <w:r w:rsidR="00F15C80">
          <w:rPr>
            <w:szCs w:val="24"/>
          </w:rPr>
          <w:t>müüja nimi</w:t>
        </w:r>
      </w:ins>
      <w:r w:rsidR="00492617">
        <w:rPr>
          <w:szCs w:val="24"/>
        </w:rPr>
        <w:t xml:space="preserve">, </w:t>
      </w:r>
      <w:del w:id="248" w:author="Mari Koik - JUSTDIGI" w:date="2025-01-16T15:12:00Z" w16du:dateUtc="2025-01-16T13:12:00Z">
        <w:r w:rsidR="003C26E4" w:rsidRPr="003C26E4" w:rsidDel="00F15C80">
          <w:rPr>
            <w:szCs w:val="24"/>
          </w:rPr>
          <w:delText>seejuures</w:delText>
        </w:r>
        <w:r w:rsidR="00492617" w:rsidDel="00F15C80">
          <w:rPr>
            <w:szCs w:val="24"/>
          </w:rPr>
          <w:delText xml:space="preserve"> </w:delText>
        </w:r>
      </w:del>
      <w:ins w:id="249" w:author="Mari Koik - JUSTDIGI" w:date="2025-01-16T15:12:00Z" w16du:dateUtc="2025-01-16T13:12:00Z">
        <w:r w:rsidR="00F15C80" w:rsidRPr="003C26E4">
          <w:rPr>
            <w:szCs w:val="24"/>
          </w:rPr>
          <w:t>se</w:t>
        </w:r>
        <w:r w:rsidR="00F15C80">
          <w:rPr>
            <w:szCs w:val="24"/>
          </w:rPr>
          <w:t xml:space="preserve">alhulgas </w:t>
        </w:r>
      </w:ins>
      <w:r w:rsidR="003C26E4" w:rsidRPr="003C26E4">
        <w:rPr>
          <w:szCs w:val="24"/>
        </w:rPr>
        <w:t>füüsilise</w:t>
      </w:r>
      <w:r w:rsidR="003A1201">
        <w:rPr>
          <w:szCs w:val="24"/>
        </w:rPr>
        <w:t xml:space="preserve"> isiku</w:t>
      </w:r>
      <w:del w:id="250" w:author="Mari Koik - JUSTDIGI" w:date="2025-01-20T12:58:00Z" w16du:dateUtc="2025-01-20T10:58:00Z">
        <w:r w:rsidR="00492617" w:rsidDel="000F66F8">
          <w:rPr>
            <w:szCs w:val="24"/>
          </w:rPr>
          <w:delText>,</w:delText>
        </w:r>
      </w:del>
      <w:r w:rsidR="003A1201">
        <w:rPr>
          <w:szCs w:val="24"/>
        </w:rPr>
        <w:t xml:space="preserve"> </w:t>
      </w:r>
      <w:r w:rsidR="003C26E4" w:rsidRPr="003C26E4">
        <w:rPr>
          <w:szCs w:val="24"/>
        </w:rPr>
        <w:t>nimi</w:t>
      </w:r>
      <w:r w:rsidR="003C26E4">
        <w:rPr>
          <w:szCs w:val="24"/>
        </w:rPr>
        <w:t>, kinnisasja asukoha maakond ja vald</w:t>
      </w:r>
      <w:r w:rsidR="00265E9D">
        <w:rPr>
          <w:szCs w:val="24"/>
        </w:rPr>
        <w:t xml:space="preserve">, </w:t>
      </w:r>
      <w:r w:rsidR="00B609E1">
        <w:rPr>
          <w:szCs w:val="24"/>
        </w:rPr>
        <w:t xml:space="preserve">kinnisasja </w:t>
      </w:r>
      <w:r w:rsidR="00265E9D">
        <w:rPr>
          <w:szCs w:val="24"/>
        </w:rPr>
        <w:t>pindala</w:t>
      </w:r>
      <w:r w:rsidR="00324325">
        <w:rPr>
          <w:szCs w:val="24"/>
        </w:rPr>
        <w:t xml:space="preserve"> </w:t>
      </w:r>
      <w:del w:id="251" w:author="Mari Koik - JUSTDIGI" w:date="2025-01-20T12:59:00Z" w16du:dateUtc="2025-01-20T10:59:00Z">
        <w:r w:rsidR="00324325" w:rsidDel="00EA7245">
          <w:rPr>
            <w:szCs w:val="24"/>
          </w:rPr>
          <w:delText xml:space="preserve">ning </w:delText>
        </w:r>
      </w:del>
      <w:ins w:id="252" w:author="Mari Koik - JUSTDIGI" w:date="2025-01-20T12:59:00Z" w16du:dateUtc="2025-01-20T10:59:00Z">
        <w:r w:rsidR="00EA7245">
          <w:rPr>
            <w:szCs w:val="24"/>
          </w:rPr>
          <w:t xml:space="preserve">ja </w:t>
        </w:r>
      </w:ins>
      <w:r w:rsidR="00324325">
        <w:rPr>
          <w:szCs w:val="24"/>
        </w:rPr>
        <w:t>hind</w:t>
      </w:r>
      <w:r w:rsidR="00E86FF7">
        <w:rPr>
          <w:szCs w:val="24"/>
        </w:rPr>
        <w:t>.</w:t>
      </w:r>
    </w:p>
    <w:p w14:paraId="32C972C5" w14:textId="77777777" w:rsidR="001F5809" w:rsidRDefault="001F5809" w:rsidP="00676306">
      <w:pPr>
        <w:spacing w:after="0" w:line="240" w:lineRule="auto"/>
        <w:ind w:left="0" w:firstLine="0"/>
        <w:rPr>
          <w:szCs w:val="24"/>
        </w:rPr>
      </w:pPr>
    </w:p>
    <w:p w14:paraId="05750EDA" w14:textId="4E863DB0" w:rsidR="001F5809" w:rsidRPr="001F5809" w:rsidRDefault="001F5809" w:rsidP="00676306">
      <w:pPr>
        <w:spacing w:after="0" w:line="240" w:lineRule="auto"/>
        <w:ind w:left="0" w:firstLine="0"/>
        <w:rPr>
          <w:szCs w:val="24"/>
        </w:rPr>
      </w:pPr>
      <w:r>
        <w:rPr>
          <w:szCs w:val="24"/>
        </w:rPr>
        <w:t>(4</w:t>
      </w:r>
      <w:r w:rsidRPr="00777F85">
        <w:rPr>
          <w:szCs w:val="24"/>
          <w:vertAlign w:val="superscript"/>
        </w:rPr>
        <w:t>2</w:t>
      </w:r>
      <w:r>
        <w:rPr>
          <w:szCs w:val="24"/>
        </w:rPr>
        <w:t xml:space="preserve">) </w:t>
      </w:r>
      <w:r w:rsidR="00BC6B37">
        <w:rPr>
          <w:szCs w:val="24"/>
        </w:rPr>
        <w:t>Riigi</w:t>
      </w:r>
      <w:del w:id="253" w:author="Mari Koik - JUSTDIGI" w:date="2025-01-22T15:24:00Z" w16du:dateUtc="2025-01-22T13:24:00Z">
        <w:r w:rsidR="00BC6B37" w:rsidDel="00DD0C3B">
          <w:rPr>
            <w:szCs w:val="24"/>
          </w:rPr>
          <w:delText>le</w:delText>
        </w:r>
      </w:del>
      <w:r w:rsidR="00BC6B37">
        <w:rPr>
          <w:szCs w:val="24"/>
        </w:rPr>
        <w:t xml:space="preserve"> omandatud kinnisasjade andmed </w:t>
      </w:r>
      <w:r>
        <w:rPr>
          <w:szCs w:val="24"/>
        </w:rPr>
        <w:t xml:space="preserve">avaldatakse kalendriaasta kohta ja on </w:t>
      </w:r>
      <w:r w:rsidR="00BC6B37">
        <w:rPr>
          <w:szCs w:val="24"/>
        </w:rPr>
        <w:t xml:space="preserve">veebilehel </w:t>
      </w:r>
      <w:r>
        <w:rPr>
          <w:szCs w:val="24"/>
        </w:rPr>
        <w:t>aval</w:t>
      </w:r>
      <w:r w:rsidR="00BC6B37">
        <w:rPr>
          <w:szCs w:val="24"/>
        </w:rPr>
        <w:t>datud</w:t>
      </w:r>
      <w:r>
        <w:rPr>
          <w:szCs w:val="24"/>
        </w:rPr>
        <w:t xml:space="preserve"> </w:t>
      </w:r>
      <w:r w:rsidR="00476CD5">
        <w:rPr>
          <w:szCs w:val="24"/>
        </w:rPr>
        <w:t>üks</w:t>
      </w:r>
      <w:r>
        <w:rPr>
          <w:szCs w:val="24"/>
        </w:rPr>
        <w:t xml:space="preserve"> aasta.</w:t>
      </w:r>
      <w:r w:rsidR="00676306" w:rsidRPr="00676306">
        <w:rPr>
          <w:szCs w:val="24"/>
        </w:rPr>
        <w:t>“</w:t>
      </w:r>
      <w:r w:rsidR="00BE60CC">
        <w:rPr>
          <w:szCs w:val="24"/>
        </w:rPr>
        <w:t>;</w:t>
      </w:r>
    </w:p>
    <w:p w14:paraId="4B7F0CC1" w14:textId="1D537893" w:rsidR="00987170" w:rsidRDefault="00987170" w:rsidP="00987170">
      <w:pPr>
        <w:spacing w:after="0" w:line="240" w:lineRule="auto"/>
        <w:ind w:left="0" w:firstLine="0"/>
        <w:rPr>
          <w:szCs w:val="24"/>
        </w:rPr>
      </w:pPr>
    </w:p>
    <w:p w14:paraId="2572C3D7" w14:textId="6F69EEAE" w:rsidR="00987170" w:rsidRPr="002631CA" w:rsidRDefault="00B61111" w:rsidP="00652296">
      <w:pPr>
        <w:spacing w:after="0" w:line="240" w:lineRule="auto"/>
        <w:ind w:left="0" w:firstLine="0"/>
        <w:rPr>
          <w:b/>
          <w:color w:val="auto"/>
          <w:szCs w:val="24"/>
        </w:rPr>
      </w:pPr>
      <w:r w:rsidRPr="00777F85">
        <w:rPr>
          <w:b/>
          <w:bCs/>
          <w:szCs w:val="24"/>
        </w:rPr>
        <w:t>24</w:t>
      </w:r>
      <w:r w:rsidR="00987170" w:rsidRPr="00670789">
        <w:rPr>
          <w:b/>
          <w:bCs/>
          <w:szCs w:val="24"/>
        </w:rPr>
        <w:t>)</w:t>
      </w:r>
      <w:r w:rsidR="00987170" w:rsidRPr="005F7C9A">
        <w:rPr>
          <w:b/>
          <w:bCs/>
          <w:szCs w:val="24"/>
        </w:rPr>
        <w:t xml:space="preserve"> </w:t>
      </w:r>
      <w:r w:rsidR="00987170" w:rsidRPr="00795829">
        <w:rPr>
          <w:szCs w:val="24"/>
        </w:rPr>
        <w:t>paragrahvi 20 lõi</w:t>
      </w:r>
      <w:r w:rsidR="00987170">
        <w:rPr>
          <w:szCs w:val="24"/>
        </w:rPr>
        <w:t>ke</w:t>
      </w:r>
      <w:r w:rsidR="00652296">
        <w:rPr>
          <w:szCs w:val="24"/>
        </w:rPr>
        <w:t>s</w:t>
      </w:r>
      <w:r w:rsidR="00987170" w:rsidRPr="00795829">
        <w:rPr>
          <w:szCs w:val="24"/>
        </w:rPr>
        <w:t xml:space="preserve"> 5</w:t>
      </w:r>
      <w:r w:rsidR="00652296">
        <w:rPr>
          <w:szCs w:val="24"/>
        </w:rPr>
        <w:t xml:space="preserve"> asendatakse sõna „kliimaminist</w:t>
      </w:r>
      <w:r w:rsidR="00B87E49">
        <w:rPr>
          <w:szCs w:val="24"/>
        </w:rPr>
        <w:t>e</w:t>
      </w:r>
      <w:r w:rsidR="00652296">
        <w:rPr>
          <w:szCs w:val="24"/>
        </w:rPr>
        <w:t>r“ sõnadega „</w:t>
      </w:r>
      <w:r w:rsidR="00987170" w:rsidRPr="00795829">
        <w:rPr>
          <w:szCs w:val="24"/>
        </w:rPr>
        <w:t>Keskkonnaameti peadirektor</w:t>
      </w:r>
      <w:r w:rsidR="00652296">
        <w:rPr>
          <w:szCs w:val="24"/>
        </w:rPr>
        <w:t>“;</w:t>
      </w:r>
      <w:del w:id="254" w:author="Moonika Kuusk - JUSTDIGI" w:date="2024-12-27T14:44:00Z" w16du:dateUtc="2024-12-27T12:44:00Z">
        <w:r w:rsidR="00987170" w:rsidRPr="00795829" w:rsidDel="005002E5">
          <w:rPr>
            <w:szCs w:val="24"/>
          </w:rPr>
          <w:delText xml:space="preserve"> </w:delText>
        </w:r>
      </w:del>
    </w:p>
    <w:p w14:paraId="44B1F937" w14:textId="77777777" w:rsidR="005038C5" w:rsidRDefault="005038C5" w:rsidP="00533AC9">
      <w:pPr>
        <w:spacing w:after="0" w:line="240" w:lineRule="auto"/>
        <w:ind w:left="0" w:firstLine="0"/>
        <w:rPr>
          <w:b/>
          <w:bCs/>
          <w:color w:val="auto"/>
          <w:szCs w:val="24"/>
        </w:rPr>
      </w:pPr>
    </w:p>
    <w:p w14:paraId="0E31A592" w14:textId="494628C1" w:rsidR="00AF54DF" w:rsidRDefault="00B61111" w:rsidP="00533AC9">
      <w:pPr>
        <w:spacing w:after="0" w:line="240" w:lineRule="auto"/>
        <w:ind w:left="0" w:firstLine="0"/>
        <w:rPr>
          <w:color w:val="auto"/>
          <w:szCs w:val="24"/>
        </w:rPr>
      </w:pPr>
      <w:r>
        <w:rPr>
          <w:b/>
          <w:bCs/>
          <w:color w:val="auto"/>
          <w:szCs w:val="24"/>
        </w:rPr>
        <w:t>25</w:t>
      </w:r>
      <w:r w:rsidR="00AF54DF" w:rsidRPr="00FD3310">
        <w:rPr>
          <w:b/>
          <w:bCs/>
          <w:color w:val="auto"/>
          <w:szCs w:val="24"/>
        </w:rPr>
        <w:t>)</w:t>
      </w:r>
      <w:r w:rsidR="00AF54DF">
        <w:rPr>
          <w:bCs/>
          <w:color w:val="auto"/>
          <w:szCs w:val="24"/>
        </w:rPr>
        <w:t xml:space="preserve"> </w:t>
      </w:r>
      <w:r w:rsidR="00AF54DF" w:rsidRPr="00CB7CBF">
        <w:rPr>
          <w:color w:val="auto"/>
          <w:szCs w:val="24"/>
        </w:rPr>
        <w:t>paragrahv</w:t>
      </w:r>
      <w:r w:rsidR="005A4383">
        <w:rPr>
          <w:color w:val="auto"/>
          <w:szCs w:val="24"/>
        </w:rPr>
        <w:t>i</w:t>
      </w:r>
      <w:r w:rsidR="00AF54DF" w:rsidRPr="00CB7CBF">
        <w:rPr>
          <w:color w:val="auto"/>
          <w:szCs w:val="24"/>
        </w:rPr>
        <w:t xml:space="preserve"> </w:t>
      </w:r>
      <w:r w:rsidR="00AF54DF">
        <w:rPr>
          <w:color w:val="auto"/>
          <w:szCs w:val="24"/>
        </w:rPr>
        <w:t>24</w:t>
      </w:r>
      <w:r w:rsidR="00AF54DF" w:rsidRPr="00CB7CBF">
        <w:rPr>
          <w:color w:val="auto"/>
          <w:szCs w:val="24"/>
        </w:rPr>
        <w:t xml:space="preserve"> lõige </w:t>
      </w:r>
      <w:r w:rsidR="00AF54DF">
        <w:rPr>
          <w:color w:val="auto"/>
          <w:szCs w:val="24"/>
        </w:rPr>
        <w:t>4</w:t>
      </w:r>
      <w:r w:rsidR="00AF54DF" w:rsidRPr="00CB7CBF">
        <w:rPr>
          <w:color w:val="auto"/>
          <w:szCs w:val="24"/>
        </w:rPr>
        <w:t xml:space="preserve"> tunnistatakse kehtetuks</w:t>
      </w:r>
      <w:r w:rsidR="00AF54DF">
        <w:rPr>
          <w:color w:val="auto"/>
          <w:szCs w:val="24"/>
        </w:rPr>
        <w:t>;</w:t>
      </w:r>
    </w:p>
    <w:p w14:paraId="2317C0EE" w14:textId="77777777" w:rsidR="008700E8" w:rsidRDefault="008700E8" w:rsidP="00533AC9">
      <w:pPr>
        <w:spacing w:after="0" w:line="240" w:lineRule="auto"/>
        <w:ind w:left="0" w:firstLine="0"/>
        <w:rPr>
          <w:color w:val="auto"/>
          <w:szCs w:val="24"/>
        </w:rPr>
      </w:pPr>
    </w:p>
    <w:p w14:paraId="7104BE94" w14:textId="1F00CA91" w:rsidR="00A344F8" w:rsidRDefault="00B61111" w:rsidP="00533AC9">
      <w:pPr>
        <w:spacing w:after="0" w:line="240" w:lineRule="auto"/>
        <w:ind w:left="0" w:firstLine="0"/>
        <w:rPr>
          <w:color w:val="auto"/>
          <w:szCs w:val="24"/>
        </w:rPr>
      </w:pPr>
      <w:r>
        <w:rPr>
          <w:b/>
          <w:bCs/>
          <w:color w:val="auto"/>
          <w:szCs w:val="24"/>
        </w:rPr>
        <w:t>26</w:t>
      </w:r>
      <w:r w:rsidR="008700E8" w:rsidRPr="00A344F8">
        <w:rPr>
          <w:b/>
          <w:bCs/>
          <w:color w:val="auto"/>
          <w:szCs w:val="24"/>
        </w:rPr>
        <w:t>)</w:t>
      </w:r>
      <w:r w:rsidR="008700E8">
        <w:rPr>
          <w:color w:val="auto"/>
          <w:szCs w:val="24"/>
        </w:rPr>
        <w:t xml:space="preserve"> </w:t>
      </w:r>
      <w:r w:rsidR="008700E8" w:rsidRPr="008700E8">
        <w:rPr>
          <w:color w:val="auto"/>
          <w:szCs w:val="24"/>
        </w:rPr>
        <w:t>paragrahvi 25 lõike</w:t>
      </w:r>
      <w:r w:rsidR="00C97C99">
        <w:rPr>
          <w:color w:val="auto"/>
          <w:szCs w:val="24"/>
        </w:rPr>
        <w:t xml:space="preserve">d 1 ja 2 </w:t>
      </w:r>
      <w:r w:rsidR="008700E8" w:rsidRPr="008700E8">
        <w:rPr>
          <w:color w:val="auto"/>
          <w:szCs w:val="24"/>
        </w:rPr>
        <w:t>muudetakse ja sõnastatakse järgmiselt:</w:t>
      </w:r>
    </w:p>
    <w:p w14:paraId="57DECF2A" w14:textId="6323D4FA" w:rsidR="00C97C99" w:rsidRPr="00A529BC" w:rsidRDefault="00D8555E" w:rsidP="00533AC9">
      <w:pPr>
        <w:spacing w:after="0" w:line="240" w:lineRule="auto"/>
        <w:ind w:left="0" w:firstLine="0"/>
        <w:rPr>
          <w:color w:val="202020"/>
          <w:szCs w:val="24"/>
          <w:shd w:val="clear" w:color="auto" w:fill="FFFFFF"/>
        </w:rPr>
      </w:pPr>
      <w:ins w:id="255" w:author="Moonika Kuusk - JUSTDIGI" w:date="2024-12-27T14:47:00Z" w16du:dateUtc="2024-12-27T12:47:00Z">
        <w:r>
          <w:rPr>
            <w:color w:val="auto"/>
            <w:szCs w:val="24"/>
          </w:rPr>
          <w:t>„</w:t>
        </w:r>
      </w:ins>
      <w:del w:id="256" w:author="Moonika Kuusk - JUSTDIGI" w:date="2024-12-27T14:47:00Z" w16du:dateUtc="2024-12-27T12:47:00Z">
        <w:r w:rsidR="008700E8" w:rsidRPr="008700E8" w:rsidDel="00D8555E">
          <w:rPr>
            <w:color w:val="auto"/>
            <w:szCs w:val="24"/>
          </w:rPr>
          <w:delText>"</w:delText>
        </w:r>
      </w:del>
      <w:r w:rsidR="00C97C99">
        <w:rPr>
          <w:color w:val="auto"/>
          <w:szCs w:val="24"/>
        </w:rPr>
        <w:t xml:space="preserve">(1) </w:t>
      </w:r>
      <w:r w:rsidR="00C97C99" w:rsidRPr="00A529BC">
        <w:rPr>
          <w:color w:val="202020"/>
          <w:szCs w:val="24"/>
          <w:shd w:val="clear" w:color="auto" w:fill="FFFFFF"/>
        </w:rPr>
        <w:t>Kaitstava loodusobjekti</w:t>
      </w:r>
      <w:r w:rsidR="00AD3BFA">
        <w:rPr>
          <w:color w:val="202020"/>
          <w:szCs w:val="24"/>
          <w:shd w:val="clear" w:color="auto" w:fill="FFFFFF"/>
        </w:rPr>
        <w:t xml:space="preserve"> ning</w:t>
      </w:r>
      <w:r w:rsidR="00505E01">
        <w:rPr>
          <w:color w:val="202020"/>
          <w:szCs w:val="24"/>
          <w:shd w:val="clear" w:color="auto" w:fill="FFFFFF"/>
        </w:rPr>
        <w:t xml:space="preserve"> </w:t>
      </w:r>
      <w:r w:rsidR="00C97C99" w:rsidRPr="00A529BC">
        <w:rPr>
          <w:color w:val="202020"/>
          <w:szCs w:val="24"/>
          <w:shd w:val="clear" w:color="auto" w:fill="FFFFFF"/>
        </w:rPr>
        <w:t xml:space="preserve">ranna </w:t>
      </w:r>
      <w:r w:rsidR="00D16800">
        <w:rPr>
          <w:color w:val="202020"/>
          <w:szCs w:val="24"/>
          <w:shd w:val="clear" w:color="auto" w:fill="FFFFFF"/>
        </w:rPr>
        <w:t>ja</w:t>
      </w:r>
      <w:r w:rsidR="00C97C99" w:rsidRPr="00A529BC">
        <w:rPr>
          <w:color w:val="202020"/>
          <w:szCs w:val="24"/>
          <w:shd w:val="clear" w:color="auto" w:fill="FFFFFF"/>
        </w:rPr>
        <w:t xml:space="preserve"> kalda </w:t>
      </w:r>
      <w:r w:rsidR="00D16800">
        <w:rPr>
          <w:color w:val="202020"/>
          <w:szCs w:val="24"/>
          <w:shd w:val="clear" w:color="auto" w:fill="FFFFFF"/>
        </w:rPr>
        <w:t xml:space="preserve">kaitse </w:t>
      </w:r>
      <w:r w:rsidR="00C97C99" w:rsidRPr="00A529BC">
        <w:rPr>
          <w:color w:val="202020"/>
          <w:szCs w:val="24"/>
          <w:shd w:val="clear" w:color="auto" w:fill="FFFFFF"/>
        </w:rPr>
        <w:t>korraldamiseks võib koostada kaitsekorralduskava</w:t>
      </w:r>
      <w:r w:rsidR="00156C77">
        <w:rPr>
          <w:color w:val="202020"/>
          <w:szCs w:val="24"/>
          <w:shd w:val="clear" w:color="auto" w:fill="FFFFFF"/>
        </w:rPr>
        <w:t>.</w:t>
      </w:r>
    </w:p>
    <w:p w14:paraId="38D84F61" w14:textId="77777777" w:rsidR="00C97C99" w:rsidRDefault="00C97C99" w:rsidP="00533AC9">
      <w:pPr>
        <w:spacing w:after="0" w:line="240" w:lineRule="auto"/>
        <w:ind w:left="0" w:firstLine="0"/>
        <w:rPr>
          <w:color w:val="auto"/>
          <w:szCs w:val="24"/>
        </w:rPr>
      </w:pPr>
    </w:p>
    <w:p w14:paraId="208131CB" w14:textId="518547F6" w:rsidR="008700E8" w:rsidRPr="00D16800" w:rsidRDefault="008700E8" w:rsidP="00533AC9">
      <w:pPr>
        <w:spacing w:after="0" w:line="240" w:lineRule="auto"/>
        <w:ind w:left="0" w:firstLine="0"/>
        <w:rPr>
          <w:color w:val="auto"/>
          <w:szCs w:val="24"/>
        </w:rPr>
      </w:pPr>
      <w:r>
        <w:rPr>
          <w:color w:val="auto"/>
          <w:szCs w:val="24"/>
        </w:rPr>
        <w:t xml:space="preserve">(2) </w:t>
      </w:r>
      <w:r w:rsidRPr="008700E8">
        <w:rPr>
          <w:color w:val="auto"/>
          <w:szCs w:val="24"/>
        </w:rPr>
        <w:t>Kaitsekorralduskava koostamise ja kinnitamise korra kehtestab ja kaitsekorralduskava kinnitaja</w:t>
      </w:r>
      <w:ins w:id="257" w:author="Mari Koik - JUSTDIGI" w:date="2025-01-20T12:59:00Z" w16du:dateUtc="2025-01-20T10:59:00Z">
        <w:r w:rsidR="00144985" w:rsidRPr="00144985">
          <w:rPr>
            <w:color w:val="auto"/>
            <w:szCs w:val="24"/>
          </w:rPr>
          <w:t xml:space="preserve"> </w:t>
        </w:r>
        <w:r w:rsidR="00144985" w:rsidRPr="008700E8">
          <w:rPr>
            <w:color w:val="auto"/>
            <w:szCs w:val="24"/>
          </w:rPr>
          <w:t>määrab</w:t>
        </w:r>
      </w:ins>
      <w:r w:rsidRPr="008700E8">
        <w:rPr>
          <w:color w:val="auto"/>
          <w:szCs w:val="24"/>
        </w:rPr>
        <w:t xml:space="preserve">, välja arvatud käesoleva paragrahvi lõikes 3 sätestatud juhul, </w:t>
      </w:r>
      <w:del w:id="258" w:author="Mari Koik - JUSTDIGI" w:date="2025-01-20T12:59:00Z" w16du:dateUtc="2025-01-20T10:59:00Z">
        <w:r w:rsidRPr="008700E8" w:rsidDel="00144985">
          <w:rPr>
            <w:color w:val="auto"/>
            <w:szCs w:val="24"/>
          </w:rPr>
          <w:delText xml:space="preserve">määrab </w:delText>
        </w:r>
      </w:del>
      <w:r w:rsidRPr="008700E8">
        <w:rPr>
          <w:color w:val="auto"/>
          <w:szCs w:val="24"/>
        </w:rPr>
        <w:lastRenderedPageBreak/>
        <w:t>valdkonna eest vastutav minister</w:t>
      </w:r>
      <w:r w:rsidRPr="00D16800">
        <w:rPr>
          <w:color w:val="auto"/>
          <w:szCs w:val="24"/>
        </w:rPr>
        <w:t>.</w:t>
      </w:r>
      <w:r w:rsidR="00D16800" w:rsidRPr="00D16800">
        <w:rPr>
          <w:color w:val="auto"/>
          <w:szCs w:val="24"/>
        </w:rPr>
        <w:t xml:space="preserve"> </w:t>
      </w:r>
      <w:r w:rsidR="00D16800" w:rsidRPr="00A529BC">
        <w:rPr>
          <w:color w:val="202020"/>
          <w:szCs w:val="24"/>
          <w:shd w:val="clear" w:color="auto" w:fill="FFFFFF"/>
        </w:rPr>
        <w:t>Teave kaitsekorralduskava kinnitamise kohta avalikustatakse Keskkonnaameti veebilehel</w:t>
      </w:r>
      <w:r w:rsidR="003B6491">
        <w:rPr>
          <w:color w:val="202020"/>
          <w:szCs w:val="24"/>
          <w:shd w:val="clear" w:color="auto" w:fill="FFFFFF"/>
        </w:rPr>
        <w:t>.</w:t>
      </w:r>
      <w:ins w:id="259" w:author="Moonika Kuusk - JUSTDIGI" w:date="2024-12-27T14:48:00Z" w16du:dateUtc="2024-12-27T12:48:00Z">
        <w:r w:rsidR="009A6765">
          <w:rPr>
            <w:color w:val="auto"/>
            <w:szCs w:val="24"/>
          </w:rPr>
          <w:t>“</w:t>
        </w:r>
      </w:ins>
      <w:del w:id="260" w:author="Moonika Kuusk - JUSTDIGI" w:date="2024-12-27T14:48:00Z" w16du:dateUtc="2024-12-27T12:48:00Z">
        <w:r w:rsidRPr="00D16800" w:rsidDel="009A6765">
          <w:rPr>
            <w:color w:val="auto"/>
            <w:szCs w:val="24"/>
          </w:rPr>
          <w:delText>"</w:delText>
        </w:r>
      </w:del>
      <w:r w:rsidRPr="00D16800">
        <w:rPr>
          <w:color w:val="auto"/>
          <w:szCs w:val="24"/>
        </w:rPr>
        <w:t>;</w:t>
      </w:r>
    </w:p>
    <w:p w14:paraId="6093E255" w14:textId="77777777" w:rsidR="00A344F8" w:rsidRDefault="00A344F8" w:rsidP="00533AC9">
      <w:pPr>
        <w:spacing w:after="0" w:line="240" w:lineRule="auto"/>
        <w:ind w:left="0" w:firstLine="0"/>
        <w:rPr>
          <w:color w:val="auto"/>
          <w:szCs w:val="24"/>
        </w:rPr>
      </w:pPr>
    </w:p>
    <w:p w14:paraId="3579C6E0" w14:textId="6B374B70" w:rsidR="008700E8" w:rsidRDefault="00B61111" w:rsidP="00533AC9">
      <w:pPr>
        <w:spacing w:after="0" w:line="240" w:lineRule="auto"/>
        <w:ind w:left="0" w:firstLine="0"/>
        <w:rPr>
          <w:color w:val="auto"/>
          <w:szCs w:val="24"/>
        </w:rPr>
      </w:pPr>
      <w:r>
        <w:rPr>
          <w:b/>
          <w:bCs/>
          <w:color w:val="auto"/>
          <w:szCs w:val="24"/>
        </w:rPr>
        <w:t>27</w:t>
      </w:r>
      <w:r w:rsidR="008700E8" w:rsidRPr="004E4EB2">
        <w:rPr>
          <w:b/>
          <w:bCs/>
          <w:color w:val="auto"/>
          <w:szCs w:val="24"/>
        </w:rPr>
        <w:t>)</w:t>
      </w:r>
      <w:r w:rsidR="008700E8">
        <w:rPr>
          <w:color w:val="auto"/>
          <w:szCs w:val="24"/>
        </w:rPr>
        <w:t xml:space="preserve"> </w:t>
      </w:r>
      <w:r w:rsidR="008700E8" w:rsidRPr="008700E8">
        <w:rPr>
          <w:color w:val="auto"/>
          <w:szCs w:val="24"/>
        </w:rPr>
        <w:t>paragrahvi 25 täiendatakse lõikega 3 järgmises sõnastuses:</w:t>
      </w:r>
      <w:del w:id="261" w:author="Moonika Kuusk - JUSTDIGI" w:date="2024-12-27T14:53:00Z" w16du:dateUtc="2024-12-27T12:53:00Z">
        <w:r w:rsidR="008700E8" w:rsidRPr="008700E8" w:rsidDel="00881F28">
          <w:rPr>
            <w:color w:val="auto"/>
            <w:szCs w:val="24"/>
          </w:rPr>
          <w:delText xml:space="preserve"> </w:delText>
        </w:r>
      </w:del>
    </w:p>
    <w:p w14:paraId="06E590FF" w14:textId="1B358DC6" w:rsidR="008700E8" w:rsidRPr="0081118C" w:rsidRDefault="005940D1" w:rsidP="00533AC9">
      <w:pPr>
        <w:spacing w:after="0" w:line="240" w:lineRule="auto"/>
        <w:ind w:left="0" w:firstLine="0"/>
        <w:rPr>
          <w:bCs/>
          <w:color w:val="auto"/>
          <w:szCs w:val="24"/>
        </w:rPr>
      </w:pPr>
      <w:ins w:id="262" w:author="Moonika Kuusk - JUSTDIGI" w:date="2024-12-27T14:53:00Z" w16du:dateUtc="2024-12-27T12:53:00Z">
        <w:r>
          <w:rPr>
            <w:color w:val="auto"/>
            <w:szCs w:val="24"/>
          </w:rPr>
          <w:t>„</w:t>
        </w:r>
      </w:ins>
      <w:del w:id="263" w:author="Moonika Kuusk - JUSTDIGI" w:date="2024-12-27T14:53:00Z" w16du:dateUtc="2024-12-27T12:53:00Z">
        <w:r w:rsidR="008700E8" w:rsidRPr="008700E8" w:rsidDel="005940D1">
          <w:rPr>
            <w:color w:val="auto"/>
            <w:szCs w:val="24"/>
          </w:rPr>
          <w:delText>"</w:delText>
        </w:r>
      </w:del>
      <w:r w:rsidR="008700E8" w:rsidRPr="008700E8">
        <w:rPr>
          <w:color w:val="auto"/>
          <w:szCs w:val="24"/>
        </w:rPr>
        <w:t xml:space="preserve">(3) </w:t>
      </w:r>
      <w:commentRangeStart w:id="264"/>
      <w:r w:rsidR="008700E8" w:rsidRPr="008700E8">
        <w:rPr>
          <w:color w:val="auto"/>
          <w:szCs w:val="24"/>
        </w:rPr>
        <w:t xml:space="preserve">Kohaliku omavalitsuse </w:t>
      </w:r>
      <w:commentRangeEnd w:id="264"/>
      <w:r w:rsidR="007D77B2">
        <w:rPr>
          <w:rStyle w:val="Kommentaariviide"/>
        </w:rPr>
        <w:commentReference w:id="264"/>
      </w:r>
      <w:r w:rsidR="008700E8" w:rsidRPr="008700E8">
        <w:rPr>
          <w:color w:val="auto"/>
          <w:szCs w:val="24"/>
        </w:rPr>
        <w:t>tasandil kaitstava loodusobjekti kaitsekorralduskava koostamise</w:t>
      </w:r>
      <w:r w:rsidR="008700E8">
        <w:rPr>
          <w:color w:val="auto"/>
          <w:szCs w:val="24"/>
        </w:rPr>
        <w:t xml:space="preserve"> korraldab ja</w:t>
      </w:r>
      <w:r w:rsidR="008700E8" w:rsidRPr="008700E8">
        <w:rPr>
          <w:color w:val="auto"/>
          <w:szCs w:val="24"/>
        </w:rPr>
        <w:t xml:space="preserve"> </w:t>
      </w:r>
      <w:r w:rsidR="008700E8">
        <w:rPr>
          <w:color w:val="auto"/>
          <w:szCs w:val="24"/>
        </w:rPr>
        <w:t>kava kinnitab kohalik omavalitsus.</w:t>
      </w:r>
      <w:r w:rsidR="008700E8" w:rsidRPr="008700E8">
        <w:rPr>
          <w:color w:val="auto"/>
          <w:szCs w:val="24"/>
        </w:rPr>
        <w:t xml:space="preserve"> Teave kaitsekorralduskava kinnitamise kohta avalikustatakse kohaliku omavalitsuse veebilehel.</w:t>
      </w:r>
      <w:ins w:id="265" w:author="Moonika Kuusk - JUSTDIGI" w:date="2024-12-27T14:54:00Z" w16du:dateUtc="2024-12-27T12:54:00Z">
        <w:r>
          <w:rPr>
            <w:color w:val="auto"/>
            <w:szCs w:val="24"/>
          </w:rPr>
          <w:t>“</w:t>
        </w:r>
      </w:ins>
      <w:del w:id="266" w:author="Moonika Kuusk - JUSTDIGI" w:date="2024-12-27T14:54:00Z" w16du:dateUtc="2024-12-27T12:54:00Z">
        <w:r w:rsidR="008700E8" w:rsidRPr="008700E8" w:rsidDel="005940D1">
          <w:rPr>
            <w:color w:val="auto"/>
            <w:szCs w:val="24"/>
          </w:rPr>
          <w:delText>"</w:delText>
        </w:r>
      </w:del>
      <w:r w:rsidR="008700E8" w:rsidRPr="008700E8">
        <w:rPr>
          <w:color w:val="auto"/>
          <w:szCs w:val="24"/>
        </w:rPr>
        <w:t>;</w:t>
      </w:r>
    </w:p>
    <w:p w14:paraId="1BD6E8C9" w14:textId="77777777" w:rsidR="0081118C" w:rsidDel="005940D1" w:rsidRDefault="0081118C" w:rsidP="00533AC9">
      <w:pPr>
        <w:spacing w:after="0" w:line="240" w:lineRule="auto"/>
        <w:ind w:left="0" w:firstLine="0"/>
        <w:rPr>
          <w:del w:id="267" w:author="Moonika Kuusk - JUSTDIGI" w:date="2024-12-27T14:54:00Z" w16du:dateUtc="2024-12-27T12:54:00Z"/>
          <w:color w:val="auto"/>
          <w:szCs w:val="24"/>
        </w:rPr>
      </w:pPr>
    </w:p>
    <w:p w14:paraId="6D793496" w14:textId="77777777" w:rsidR="00885613" w:rsidDel="005940D1" w:rsidRDefault="00885613" w:rsidP="00533AC9">
      <w:pPr>
        <w:spacing w:after="0" w:line="240" w:lineRule="auto"/>
        <w:ind w:left="0" w:firstLine="0"/>
        <w:rPr>
          <w:del w:id="268" w:author="Moonika Kuusk - JUSTDIGI" w:date="2024-12-27T14:54:00Z" w16du:dateUtc="2024-12-27T12:54:00Z"/>
          <w:color w:val="auto"/>
          <w:szCs w:val="24"/>
        </w:rPr>
      </w:pPr>
    </w:p>
    <w:p w14:paraId="76E2A257" w14:textId="77777777" w:rsidR="00885613" w:rsidRPr="008939CB" w:rsidRDefault="00885613" w:rsidP="00533AC9">
      <w:pPr>
        <w:spacing w:after="0" w:line="240" w:lineRule="auto"/>
        <w:ind w:left="0" w:firstLine="0"/>
        <w:rPr>
          <w:color w:val="auto"/>
          <w:szCs w:val="24"/>
        </w:rPr>
      </w:pPr>
    </w:p>
    <w:p w14:paraId="44295703" w14:textId="32516E86" w:rsidR="00016B6A" w:rsidRPr="008939CB" w:rsidRDefault="00B61111" w:rsidP="00533AC9">
      <w:pPr>
        <w:spacing w:after="0" w:line="240" w:lineRule="auto"/>
        <w:ind w:left="0" w:right="51" w:firstLine="0"/>
        <w:rPr>
          <w:color w:val="auto"/>
          <w:szCs w:val="24"/>
        </w:rPr>
      </w:pPr>
      <w:r>
        <w:rPr>
          <w:b/>
          <w:color w:val="auto"/>
          <w:szCs w:val="24"/>
        </w:rPr>
        <w:t>28</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lõiget 2 täiendatakse punktiga 7 järgmises sõnastuses:</w:t>
      </w:r>
    </w:p>
    <w:p w14:paraId="00FBECA7" w14:textId="4F28AF16" w:rsidR="00016B6A" w:rsidRPr="008939CB" w:rsidRDefault="00FD44FB" w:rsidP="00533AC9">
      <w:pPr>
        <w:spacing w:after="0" w:line="240" w:lineRule="auto"/>
        <w:ind w:left="-5" w:right="51"/>
        <w:rPr>
          <w:color w:val="auto"/>
          <w:szCs w:val="24"/>
        </w:rPr>
      </w:pPr>
      <w:r w:rsidRPr="008939CB">
        <w:rPr>
          <w:color w:val="auto"/>
          <w:szCs w:val="24"/>
        </w:rPr>
        <w:t xml:space="preserve">„7) </w:t>
      </w:r>
      <w:r w:rsidR="00FD79A0" w:rsidRPr="00FD79A0">
        <w:rPr>
          <w:color w:val="202020"/>
          <w:szCs w:val="24"/>
          <w:shd w:val="clear" w:color="auto" w:fill="FFFFFF"/>
        </w:rPr>
        <w:t>Eesti looduse infosüsteemi</w:t>
      </w:r>
      <w:r w:rsidR="00FD79A0">
        <w:rPr>
          <w:color w:val="202020"/>
          <w:szCs w:val="24"/>
          <w:shd w:val="clear" w:color="auto" w:fill="FFFFFF"/>
        </w:rPr>
        <w:t xml:space="preserve"> </w:t>
      </w:r>
      <w:r w:rsidRPr="008939CB">
        <w:rPr>
          <w:color w:val="auto"/>
          <w:szCs w:val="24"/>
        </w:rPr>
        <w:t>kantud poollooduslike koosluste hävitamist või kahjustamist põhjustav tegevus</w:t>
      </w:r>
      <w:r w:rsidR="00F4628B">
        <w:rPr>
          <w:color w:val="auto"/>
          <w:szCs w:val="24"/>
        </w:rPr>
        <w:t>,</w:t>
      </w:r>
      <w:r w:rsidRPr="008939CB">
        <w:rPr>
          <w:color w:val="auto"/>
          <w:szCs w:val="24"/>
        </w:rPr>
        <w:t xml:space="preserve"> nagu mullaharimine, puittaimestiku istutamine, väetamine, taimekaitsevahendite kasutamine.“;</w:t>
      </w:r>
    </w:p>
    <w:p w14:paraId="4206BFD0" w14:textId="77777777" w:rsidR="00CE087C" w:rsidRPr="008939CB" w:rsidRDefault="00CE087C" w:rsidP="00533AC9">
      <w:pPr>
        <w:spacing w:after="0" w:line="240" w:lineRule="auto"/>
        <w:ind w:left="-5" w:right="51"/>
        <w:rPr>
          <w:color w:val="auto"/>
          <w:szCs w:val="24"/>
        </w:rPr>
      </w:pPr>
    </w:p>
    <w:p w14:paraId="5BB27EFC" w14:textId="7D42CD58" w:rsidR="00016B6A" w:rsidRPr="008939CB" w:rsidRDefault="00B61111" w:rsidP="00533AC9">
      <w:pPr>
        <w:spacing w:after="0" w:line="240" w:lineRule="auto"/>
        <w:ind w:left="0" w:right="51" w:firstLine="0"/>
        <w:rPr>
          <w:color w:val="auto"/>
          <w:szCs w:val="24"/>
        </w:rPr>
      </w:pPr>
      <w:r w:rsidRPr="00681757">
        <w:rPr>
          <w:b/>
          <w:color w:val="auto"/>
          <w:szCs w:val="24"/>
        </w:rPr>
        <w:t>29</w:t>
      </w:r>
      <w:r w:rsidR="0084007E" w:rsidRPr="00681757">
        <w:rPr>
          <w:b/>
          <w:color w:val="auto"/>
          <w:szCs w:val="24"/>
        </w:rPr>
        <w:t>)</w:t>
      </w:r>
      <w:r w:rsidR="0084007E" w:rsidRPr="00681757">
        <w:rPr>
          <w:color w:val="auto"/>
          <w:szCs w:val="24"/>
        </w:rPr>
        <w:t xml:space="preserve"> </w:t>
      </w:r>
      <w:r w:rsidR="00FD44FB" w:rsidRPr="00681757">
        <w:rPr>
          <w:color w:val="auto"/>
          <w:szCs w:val="24"/>
        </w:rPr>
        <w:t>paragrahvi 30 lõike 4 punkt 6 muudetakse ja sõnastatakse järgmiselt:</w:t>
      </w:r>
    </w:p>
    <w:p w14:paraId="69BE6BDA" w14:textId="0B0704DA" w:rsidR="00016B6A" w:rsidRPr="008939CB" w:rsidRDefault="00FD44FB" w:rsidP="00533AC9">
      <w:pPr>
        <w:spacing w:after="0" w:line="240" w:lineRule="auto"/>
        <w:ind w:left="-5" w:right="51"/>
        <w:rPr>
          <w:color w:val="auto"/>
          <w:szCs w:val="24"/>
        </w:rPr>
      </w:pPr>
      <w:r w:rsidRPr="008939CB">
        <w:rPr>
          <w:color w:val="auto"/>
          <w:szCs w:val="24"/>
        </w:rPr>
        <w:t xml:space="preserve">„6) </w:t>
      </w:r>
      <w:bookmarkStart w:id="269" w:name="_Hlk120878141"/>
      <w:r w:rsidRPr="008939CB">
        <w:rPr>
          <w:color w:val="auto"/>
          <w:szCs w:val="24"/>
        </w:rPr>
        <w:t>tootmisotstarbeta ehitise püstitamist kaitsealal paikneva kinnistu, kaitseala või riigikaitse tarbeks</w:t>
      </w:r>
      <w:bookmarkEnd w:id="269"/>
      <w:r w:rsidRPr="008939CB">
        <w:rPr>
          <w:color w:val="auto"/>
          <w:szCs w:val="24"/>
        </w:rPr>
        <w:t xml:space="preserve"> ning tee või tehnovõrgu ja -rajatise rajamist ning olemasolevate ehitiste hooldustöid;“;</w:t>
      </w:r>
    </w:p>
    <w:p w14:paraId="5CAC20E8" w14:textId="77777777" w:rsidR="00FF0658" w:rsidRDefault="00FF0658" w:rsidP="00533AC9">
      <w:pPr>
        <w:spacing w:after="0" w:line="240" w:lineRule="auto"/>
        <w:ind w:left="0" w:firstLine="0"/>
        <w:rPr>
          <w:color w:val="auto"/>
          <w:szCs w:val="24"/>
        </w:rPr>
      </w:pPr>
    </w:p>
    <w:p w14:paraId="651FCC23" w14:textId="5DA6376E" w:rsidR="006D6C17" w:rsidRPr="008F31F2" w:rsidRDefault="00315BDD" w:rsidP="00533AC9">
      <w:pPr>
        <w:spacing w:after="0" w:line="240" w:lineRule="auto"/>
        <w:ind w:left="0" w:firstLine="0"/>
        <w:rPr>
          <w:color w:val="auto"/>
          <w:szCs w:val="24"/>
        </w:rPr>
      </w:pPr>
      <w:r>
        <w:rPr>
          <w:b/>
          <w:bCs/>
          <w:color w:val="auto"/>
          <w:szCs w:val="24"/>
        </w:rPr>
        <w:t>30</w:t>
      </w:r>
      <w:r w:rsidR="006D6C17" w:rsidRPr="008F31F2">
        <w:rPr>
          <w:b/>
          <w:bCs/>
          <w:color w:val="auto"/>
          <w:szCs w:val="24"/>
        </w:rPr>
        <w:t>)</w:t>
      </w:r>
      <w:r w:rsidR="006D6C17" w:rsidRPr="008F31F2">
        <w:rPr>
          <w:color w:val="auto"/>
          <w:szCs w:val="24"/>
        </w:rPr>
        <w:t xml:space="preserve"> paragrahvi 31 lõi</w:t>
      </w:r>
      <w:r w:rsidR="00924362">
        <w:rPr>
          <w:color w:val="auto"/>
          <w:szCs w:val="24"/>
        </w:rPr>
        <w:t>k</w:t>
      </w:r>
      <w:r w:rsidR="006D6C17" w:rsidRPr="008F31F2">
        <w:rPr>
          <w:color w:val="auto"/>
          <w:szCs w:val="24"/>
        </w:rPr>
        <w:t>e 2 punkt 5 muudetakse ja sõnastatakse järgmiselt:</w:t>
      </w:r>
    </w:p>
    <w:p w14:paraId="4D0CCF2B" w14:textId="7CC1CA49" w:rsidR="006D6C17" w:rsidRPr="008F31F2" w:rsidRDefault="006D6C17" w:rsidP="00533AC9">
      <w:pPr>
        <w:spacing w:after="0" w:line="240" w:lineRule="auto"/>
        <w:ind w:left="0" w:firstLine="0"/>
        <w:rPr>
          <w:color w:val="auto"/>
        </w:rPr>
      </w:pPr>
      <w:r w:rsidRPr="008F31F2">
        <w:rPr>
          <w:color w:val="auto"/>
          <w:szCs w:val="24"/>
        </w:rPr>
        <w:t xml:space="preserve">„5) </w:t>
      </w:r>
      <w:r w:rsidRPr="008F31F2">
        <w:rPr>
          <w:color w:val="auto"/>
        </w:rPr>
        <w:t>häil</w:t>
      </w:r>
      <w:r w:rsidR="005A4383">
        <w:rPr>
          <w:color w:val="auto"/>
        </w:rPr>
        <w:t>-</w:t>
      </w:r>
      <w:r w:rsidRPr="008F31F2">
        <w:rPr>
          <w:color w:val="auto"/>
        </w:rPr>
        <w:t xml:space="preserve"> ja aegjärkne raie;“</w:t>
      </w:r>
      <w:r w:rsidR="00FB2AE0" w:rsidRPr="008F31F2">
        <w:rPr>
          <w:color w:val="auto"/>
        </w:rPr>
        <w:t>;</w:t>
      </w:r>
    </w:p>
    <w:p w14:paraId="6FE6A6BD" w14:textId="77777777" w:rsidR="00FB2AE0" w:rsidRPr="008F31F2" w:rsidRDefault="00FB2AE0" w:rsidP="00533AC9">
      <w:pPr>
        <w:spacing w:after="0" w:line="240" w:lineRule="auto"/>
        <w:ind w:left="0" w:firstLine="0"/>
        <w:rPr>
          <w:color w:val="auto"/>
        </w:rPr>
      </w:pPr>
    </w:p>
    <w:p w14:paraId="2B254D51" w14:textId="340EB7EE" w:rsidR="00FB2AE0" w:rsidRDefault="00315BDD" w:rsidP="00533AC9">
      <w:pPr>
        <w:spacing w:after="0" w:line="259" w:lineRule="auto"/>
        <w:ind w:left="0" w:firstLine="0"/>
        <w:rPr>
          <w:color w:val="auto"/>
        </w:rPr>
      </w:pPr>
      <w:r>
        <w:rPr>
          <w:b/>
          <w:bCs/>
          <w:color w:val="auto"/>
        </w:rPr>
        <w:t>31</w:t>
      </w:r>
      <w:r w:rsidR="00FB2AE0" w:rsidRPr="008F31F2">
        <w:rPr>
          <w:b/>
          <w:bCs/>
          <w:color w:val="auto"/>
        </w:rPr>
        <w:t>)</w:t>
      </w:r>
      <w:r w:rsidR="00FB2AE0" w:rsidRPr="008F31F2">
        <w:rPr>
          <w:color w:val="auto"/>
        </w:rPr>
        <w:t xml:space="preserve"> paragrahvi 31 lõike 2 punktist 6 jäetakse välja sõnad „maastikukaitseala eritüübina“;</w:t>
      </w:r>
    </w:p>
    <w:p w14:paraId="253E0AE6" w14:textId="77777777" w:rsidR="00931670" w:rsidRDefault="00931670" w:rsidP="00533AC9">
      <w:pPr>
        <w:spacing w:after="0" w:line="259" w:lineRule="auto"/>
        <w:ind w:left="0" w:firstLine="0"/>
        <w:rPr>
          <w:color w:val="auto"/>
        </w:rPr>
      </w:pPr>
    </w:p>
    <w:p w14:paraId="00989051" w14:textId="5D71F2D0" w:rsidR="00931670" w:rsidRPr="00931670" w:rsidRDefault="00315BDD" w:rsidP="00533AC9">
      <w:pPr>
        <w:spacing w:after="0" w:line="259" w:lineRule="auto"/>
        <w:ind w:left="0" w:firstLine="0"/>
        <w:rPr>
          <w:color w:val="auto"/>
          <w:szCs w:val="24"/>
        </w:rPr>
      </w:pPr>
      <w:bookmarkStart w:id="270" w:name="_Hlk182412382"/>
      <w:r>
        <w:rPr>
          <w:b/>
          <w:bCs/>
          <w:color w:val="auto"/>
          <w:szCs w:val="24"/>
        </w:rPr>
        <w:t>32</w:t>
      </w:r>
      <w:r w:rsidR="00931670" w:rsidRPr="003A4EB1">
        <w:rPr>
          <w:b/>
          <w:bCs/>
          <w:color w:val="auto"/>
          <w:szCs w:val="24"/>
        </w:rPr>
        <w:t>)</w:t>
      </w:r>
      <w:r w:rsidR="00931670" w:rsidRPr="00931670">
        <w:rPr>
          <w:color w:val="auto"/>
          <w:szCs w:val="24"/>
        </w:rPr>
        <w:t xml:space="preserve"> paragrahvi 31 lõike 2 punkt 7 muudetakse ja sõnastatakse järgmiselt:</w:t>
      </w:r>
    </w:p>
    <w:p w14:paraId="540AECE2" w14:textId="16663DA5" w:rsidR="00931670" w:rsidRPr="00931670" w:rsidRDefault="00931670" w:rsidP="00533AC9">
      <w:pPr>
        <w:spacing w:after="0" w:line="259" w:lineRule="auto"/>
        <w:ind w:left="0" w:firstLine="0"/>
        <w:rPr>
          <w:color w:val="auto"/>
          <w:szCs w:val="24"/>
        </w:rPr>
      </w:pPr>
      <w:r w:rsidRPr="00931670">
        <w:rPr>
          <w:color w:val="auto"/>
          <w:szCs w:val="24"/>
        </w:rPr>
        <w:t xml:space="preserve">„7) </w:t>
      </w:r>
      <w:commentRangeStart w:id="271"/>
      <w:r w:rsidRPr="00931670">
        <w:rPr>
          <w:color w:val="auto"/>
          <w:szCs w:val="24"/>
        </w:rPr>
        <w:t>mahepõllumajanduses kasutada lubatud biotsiidi, taimekaitsevahendi ja väetise kasutamine</w:t>
      </w:r>
      <w:commentRangeEnd w:id="271"/>
      <w:r w:rsidR="00643FCA">
        <w:rPr>
          <w:rStyle w:val="Kommentaariviide"/>
        </w:rPr>
        <w:commentReference w:id="271"/>
      </w:r>
      <w:r w:rsidRPr="00931670">
        <w:rPr>
          <w:color w:val="auto"/>
          <w:szCs w:val="24"/>
        </w:rPr>
        <w:t>;“;</w:t>
      </w:r>
    </w:p>
    <w:bookmarkEnd w:id="270"/>
    <w:p w14:paraId="142E2E7E" w14:textId="77777777" w:rsidR="006D6C17" w:rsidRPr="008F31F2" w:rsidRDefault="006D6C17" w:rsidP="00533AC9">
      <w:pPr>
        <w:spacing w:after="0" w:line="240" w:lineRule="auto"/>
        <w:ind w:left="0" w:firstLine="0"/>
        <w:rPr>
          <w:color w:val="auto"/>
          <w:szCs w:val="24"/>
        </w:rPr>
      </w:pPr>
    </w:p>
    <w:p w14:paraId="305A3677" w14:textId="5044AD3D" w:rsidR="00016B6A" w:rsidRPr="008F31F2" w:rsidRDefault="00315BDD" w:rsidP="00533AC9">
      <w:pPr>
        <w:spacing w:after="0" w:line="240" w:lineRule="auto"/>
        <w:ind w:left="0" w:right="51" w:firstLine="0"/>
        <w:rPr>
          <w:color w:val="auto"/>
          <w:szCs w:val="24"/>
        </w:rPr>
      </w:pPr>
      <w:r>
        <w:rPr>
          <w:b/>
          <w:color w:val="auto"/>
          <w:szCs w:val="24"/>
        </w:rPr>
        <w:t>33</w:t>
      </w:r>
      <w:r w:rsidR="0084007E" w:rsidRPr="008F31F2">
        <w:rPr>
          <w:b/>
          <w:color w:val="auto"/>
          <w:szCs w:val="24"/>
        </w:rPr>
        <w:t>)</w:t>
      </w:r>
      <w:r w:rsidR="0084007E" w:rsidRPr="008F31F2">
        <w:rPr>
          <w:color w:val="auto"/>
          <w:szCs w:val="24"/>
        </w:rPr>
        <w:t xml:space="preserve"> </w:t>
      </w:r>
      <w:r w:rsidR="00FD44FB" w:rsidRPr="008F31F2">
        <w:rPr>
          <w:color w:val="auto"/>
          <w:szCs w:val="24"/>
        </w:rPr>
        <w:t>paragrahvi 31 lõiget 2 täiendatakse punktiga 13 järgmises sõnastuses:</w:t>
      </w:r>
    </w:p>
    <w:p w14:paraId="5A3B473E" w14:textId="38095BE0" w:rsidR="00016B6A" w:rsidRPr="008939CB" w:rsidRDefault="00FD44FB" w:rsidP="00E37746">
      <w:pPr>
        <w:spacing w:after="0" w:line="240" w:lineRule="auto"/>
        <w:ind w:left="-5" w:right="51"/>
        <w:rPr>
          <w:color w:val="auto"/>
          <w:szCs w:val="24"/>
        </w:rPr>
      </w:pPr>
      <w:r w:rsidRPr="008939CB">
        <w:rPr>
          <w:color w:val="auto"/>
          <w:szCs w:val="24"/>
        </w:rPr>
        <w:t xml:space="preserve">„13) </w:t>
      </w:r>
      <w:r w:rsidR="00FD79A0" w:rsidRPr="00DD48B5">
        <w:rPr>
          <w:color w:val="202020"/>
          <w:szCs w:val="24"/>
          <w:shd w:val="clear" w:color="auto" w:fill="FFFFFF"/>
        </w:rPr>
        <w:t>Eesti</w:t>
      </w:r>
      <w:r w:rsidR="00FD79A0" w:rsidRPr="00FD79A0">
        <w:rPr>
          <w:color w:val="202020"/>
          <w:szCs w:val="24"/>
          <w:shd w:val="clear" w:color="auto" w:fill="FFFFFF"/>
        </w:rPr>
        <w:t xml:space="preserve"> looduse infosüsteemi</w:t>
      </w:r>
      <w:r w:rsidRPr="008939CB">
        <w:rPr>
          <w:color w:val="auto"/>
          <w:szCs w:val="24"/>
        </w:rPr>
        <w:t xml:space="preserve"> kantud poollooduslike koosluste hävitamist või kahjustamist põhjustav tegevus</w:t>
      </w:r>
      <w:r w:rsidR="00F4628B">
        <w:rPr>
          <w:color w:val="auto"/>
          <w:szCs w:val="24"/>
        </w:rPr>
        <w:t>,</w:t>
      </w:r>
      <w:r w:rsidRPr="008939CB">
        <w:rPr>
          <w:color w:val="auto"/>
          <w:szCs w:val="24"/>
        </w:rPr>
        <w:t xml:space="preserve"> nagu </w:t>
      </w:r>
      <w:r w:rsidRPr="00777DDA">
        <w:rPr>
          <w:color w:val="auto"/>
          <w:szCs w:val="24"/>
        </w:rPr>
        <w:t>mullaharimine, puittaimestiku istutamine, väetamine, taimekaitsevahendite kasutamine</w:t>
      </w:r>
      <w:r w:rsidR="00877D9B">
        <w:rPr>
          <w:color w:val="auto"/>
          <w:szCs w:val="24"/>
        </w:rPr>
        <w:t>,</w:t>
      </w:r>
      <w:r w:rsidR="005A4383">
        <w:rPr>
          <w:color w:val="auto"/>
          <w:szCs w:val="24"/>
        </w:rPr>
        <w:t xml:space="preserve"> </w:t>
      </w:r>
      <w:r w:rsidR="00877D9B">
        <w:rPr>
          <w:color w:val="auto"/>
          <w:szCs w:val="24"/>
        </w:rPr>
        <w:t>välja arvatud</w:t>
      </w:r>
      <w:r w:rsidR="00777DDA" w:rsidRPr="00777DDA">
        <w:rPr>
          <w:szCs w:val="24"/>
        </w:rPr>
        <w:t xml:space="preserve"> </w:t>
      </w:r>
      <w:r w:rsidR="00777DDA" w:rsidRPr="008F31F2">
        <w:rPr>
          <w:color w:val="202020"/>
          <w:szCs w:val="24"/>
          <w:shd w:val="clear" w:color="auto" w:fill="FFFFFF"/>
        </w:rPr>
        <w:t>kaitstava loodusobjekti valitseja nõusolekul tehtav</w:t>
      </w:r>
      <w:r w:rsidR="00777DDA">
        <w:rPr>
          <w:color w:val="202020"/>
          <w:szCs w:val="24"/>
          <w:shd w:val="clear" w:color="auto" w:fill="FFFFFF"/>
        </w:rPr>
        <w:t xml:space="preserve"> tegevus</w:t>
      </w:r>
      <w:r w:rsidR="00777DDA" w:rsidRPr="00777DDA">
        <w:rPr>
          <w:color w:val="auto"/>
          <w:szCs w:val="24"/>
        </w:rPr>
        <w:t>.</w:t>
      </w:r>
      <w:r w:rsidRPr="00777DDA">
        <w:rPr>
          <w:color w:val="auto"/>
          <w:szCs w:val="24"/>
        </w:rPr>
        <w:t>“;</w:t>
      </w:r>
    </w:p>
    <w:p w14:paraId="1BD53E58" w14:textId="77777777" w:rsidR="00670789" w:rsidRDefault="00670789" w:rsidP="00533AC9">
      <w:pPr>
        <w:spacing w:after="0" w:line="240" w:lineRule="auto"/>
        <w:ind w:left="0" w:right="51" w:firstLine="0"/>
        <w:rPr>
          <w:b/>
          <w:color w:val="auto"/>
          <w:szCs w:val="24"/>
        </w:rPr>
      </w:pPr>
    </w:p>
    <w:p w14:paraId="2F28EB8B" w14:textId="74242ADF" w:rsidR="00016B6A" w:rsidRPr="008939CB" w:rsidRDefault="00315BDD" w:rsidP="00533AC9">
      <w:pPr>
        <w:spacing w:after="0" w:line="240" w:lineRule="auto"/>
        <w:ind w:left="0" w:right="51" w:firstLine="0"/>
        <w:rPr>
          <w:color w:val="auto"/>
          <w:szCs w:val="24"/>
        </w:rPr>
      </w:pPr>
      <w:r>
        <w:rPr>
          <w:b/>
          <w:color w:val="auto"/>
          <w:szCs w:val="24"/>
        </w:rPr>
        <w:t>34</w:t>
      </w:r>
      <w:r w:rsidR="0084007E" w:rsidRPr="00C06757">
        <w:rPr>
          <w:b/>
          <w:color w:val="auto"/>
          <w:szCs w:val="24"/>
        </w:rPr>
        <w:t>)</w:t>
      </w:r>
      <w:r w:rsidR="0084007E" w:rsidRPr="00C06757">
        <w:rPr>
          <w:color w:val="auto"/>
          <w:szCs w:val="24"/>
        </w:rPr>
        <w:t xml:space="preserve"> </w:t>
      </w:r>
      <w:r w:rsidR="00FD44FB" w:rsidRPr="00C06757">
        <w:rPr>
          <w:color w:val="auto"/>
          <w:szCs w:val="24"/>
        </w:rPr>
        <w:t>paragrahvi 31 täiendatakse lõikega 6 järgmises sõnastuses:</w:t>
      </w:r>
    </w:p>
    <w:p w14:paraId="20542494" w14:textId="2537D9F3" w:rsidR="00016B6A" w:rsidRDefault="00BA5951" w:rsidP="00533AC9">
      <w:pPr>
        <w:spacing w:after="0" w:line="240" w:lineRule="auto"/>
        <w:ind w:left="0" w:firstLine="0"/>
        <w:rPr>
          <w:iCs/>
        </w:rPr>
      </w:pPr>
      <w:r w:rsidRPr="008939CB">
        <w:rPr>
          <w:color w:val="auto"/>
          <w:szCs w:val="24"/>
        </w:rPr>
        <w:t>„</w:t>
      </w:r>
      <w:r w:rsidR="0046373B" w:rsidRPr="008939CB">
        <w:rPr>
          <w:color w:val="auto"/>
          <w:szCs w:val="24"/>
        </w:rPr>
        <w:t>(6</w:t>
      </w:r>
      <w:r w:rsidR="0046373B" w:rsidRPr="006D52A8">
        <w:rPr>
          <w:color w:val="auto"/>
          <w:szCs w:val="24"/>
        </w:rPr>
        <w:t>) </w:t>
      </w:r>
      <w:r w:rsidR="00F82FC1">
        <w:rPr>
          <w:color w:val="auto"/>
        </w:rPr>
        <w:t>Kui piiranguvööndis olemasolevate maaparandussüsteemide rekonstrueerimis- ja hoiutööd</w:t>
      </w:r>
      <w:r w:rsidR="001927EB">
        <w:rPr>
          <w:color w:val="auto"/>
        </w:rPr>
        <w:t xml:space="preserve"> </w:t>
      </w:r>
      <w:r w:rsidR="00F82FC1">
        <w:rPr>
          <w:color w:val="auto"/>
        </w:rPr>
        <w:t xml:space="preserve">võivad kahjustada kaitse-eesmärgi saavutamist, võib kaitse-eeskirjaga seada </w:t>
      </w:r>
      <w:r w:rsidR="002D6921">
        <w:rPr>
          <w:color w:val="auto"/>
        </w:rPr>
        <w:t>ne</w:t>
      </w:r>
      <w:r w:rsidR="00BF6C81">
        <w:rPr>
          <w:color w:val="auto"/>
        </w:rPr>
        <w:t>ndeks</w:t>
      </w:r>
      <w:r w:rsidR="00F82FC1">
        <w:rPr>
          <w:color w:val="auto"/>
        </w:rPr>
        <w:t xml:space="preserve"> tingimusi või need tegevused keelata</w:t>
      </w:r>
      <w:r w:rsidR="002D6921">
        <w:rPr>
          <w:color w:val="auto"/>
        </w:rPr>
        <w:t>,</w:t>
      </w:r>
      <w:r w:rsidR="00F82FC1">
        <w:rPr>
          <w:color w:val="auto"/>
        </w:rPr>
        <w:t xml:space="preserve"> kui nimetatud piirangud ei takista maaparandussüsteemi nõuetekohast toimimist väljaspool kaitstavat loodusobjekti</w:t>
      </w:r>
      <w:r w:rsidR="00F82FC1">
        <w:rPr>
          <w:iCs/>
        </w:rPr>
        <w:t>.</w:t>
      </w:r>
      <w:r w:rsidR="00836765">
        <w:rPr>
          <w:iCs/>
        </w:rPr>
        <w:t>“;</w:t>
      </w:r>
    </w:p>
    <w:p w14:paraId="2865C6E7" w14:textId="396224CE" w:rsidR="00B3654E" w:rsidRDefault="00B3654E" w:rsidP="00533AC9">
      <w:pPr>
        <w:spacing w:after="0" w:line="240" w:lineRule="auto"/>
        <w:ind w:left="0" w:firstLine="0"/>
        <w:rPr>
          <w:iCs/>
        </w:rPr>
      </w:pPr>
    </w:p>
    <w:p w14:paraId="5ECD691F" w14:textId="1BAF2BE0" w:rsidR="006D6C17" w:rsidRPr="008F31F2" w:rsidRDefault="00315BDD" w:rsidP="00533AC9">
      <w:pPr>
        <w:spacing w:after="0" w:line="240" w:lineRule="auto"/>
        <w:ind w:left="0" w:firstLine="0"/>
        <w:rPr>
          <w:color w:val="auto"/>
          <w:szCs w:val="24"/>
        </w:rPr>
      </w:pPr>
      <w:r>
        <w:rPr>
          <w:b/>
          <w:color w:val="auto"/>
          <w:szCs w:val="24"/>
        </w:rPr>
        <w:t>35</w:t>
      </w:r>
      <w:r w:rsidR="006D6C17" w:rsidRPr="008F31F2">
        <w:rPr>
          <w:b/>
          <w:color w:val="auto"/>
          <w:szCs w:val="24"/>
        </w:rPr>
        <w:t xml:space="preserve">) </w:t>
      </w:r>
      <w:r w:rsidR="006D6C17" w:rsidRPr="008F31F2">
        <w:rPr>
          <w:color w:val="auto"/>
          <w:szCs w:val="24"/>
        </w:rPr>
        <w:t>paragrahvi 32 lõige</w:t>
      </w:r>
      <w:r w:rsidR="006D6C17" w:rsidRPr="00412953">
        <w:rPr>
          <w:color w:val="auto"/>
          <w:szCs w:val="24"/>
          <w:rPrChange w:id="272" w:author="Mari Koik - JUSTDIGI" w:date="2025-01-22T15:05:00Z" w16du:dateUtc="2025-01-22T13:05:00Z">
            <w:rPr>
              <w:rFonts w:ascii="Arial" w:hAnsi="Arial" w:cs="Arial"/>
              <w:color w:val="auto"/>
              <w:sz w:val="21"/>
              <w:szCs w:val="21"/>
              <w:shd w:val="clear" w:color="auto" w:fill="FFFFFF"/>
            </w:rPr>
          </w:rPrChange>
        </w:rPr>
        <w:t xml:space="preserve"> 4</w:t>
      </w:r>
      <w:r w:rsidR="006D6C17" w:rsidRPr="00412953">
        <w:rPr>
          <w:color w:val="auto"/>
          <w:szCs w:val="24"/>
          <w:vertAlign w:val="superscript"/>
          <w:rPrChange w:id="273" w:author="Mari Koik - JUSTDIGI" w:date="2025-01-22T15:05:00Z" w16du:dateUtc="2025-01-22T13:05:00Z">
            <w:rPr>
              <w:rFonts w:ascii="Arial" w:hAnsi="Arial" w:cs="Arial"/>
              <w:color w:val="auto"/>
              <w:sz w:val="21"/>
              <w:szCs w:val="21"/>
              <w:bdr w:val="none" w:sz="0" w:space="0" w:color="auto" w:frame="1"/>
              <w:shd w:val="clear" w:color="auto" w:fill="FFFFFF"/>
              <w:vertAlign w:val="superscript"/>
            </w:rPr>
          </w:rPrChange>
        </w:rPr>
        <w:t>1</w:t>
      </w:r>
      <w:r w:rsidR="006D6C17" w:rsidRPr="008F31F2">
        <w:rPr>
          <w:color w:val="auto"/>
          <w:szCs w:val="24"/>
        </w:rPr>
        <w:t xml:space="preserve"> muudetakse ja sõnastatakse järgmiselt:</w:t>
      </w:r>
    </w:p>
    <w:p w14:paraId="6FA70234" w14:textId="1B7791A3" w:rsidR="006D6C17" w:rsidRDefault="006D6C17" w:rsidP="00533AC9">
      <w:pPr>
        <w:spacing w:after="0" w:line="240" w:lineRule="auto"/>
        <w:ind w:left="0" w:firstLine="0"/>
        <w:rPr>
          <w:bCs/>
          <w:color w:val="auto"/>
          <w:szCs w:val="24"/>
          <w:shd w:val="clear" w:color="auto" w:fill="FFFFFF"/>
        </w:rPr>
      </w:pPr>
      <w:r w:rsidRPr="008F31F2">
        <w:rPr>
          <w:color w:val="auto"/>
          <w:szCs w:val="24"/>
        </w:rPr>
        <w:t>„(</w:t>
      </w:r>
      <w:r w:rsidRPr="00412953">
        <w:rPr>
          <w:color w:val="auto"/>
          <w:szCs w:val="24"/>
          <w:rPrChange w:id="274" w:author="Mari Koik - JUSTDIGI" w:date="2025-01-22T15:05:00Z" w16du:dateUtc="2025-01-22T13:05:00Z">
            <w:rPr>
              <w:rFonts w:ascii="Arial" w:hAnsi="Arial" w:cs="Arial"/>
              <w:color w:val="auto"/>
              <w:sz w:val="21"/>
              <w:szCs w:val="21"/>
              <w:shd w:val="clear" w:color="auto" w:fill="FFFFFF"/>
            </w:rPr>
          </w:rPrChange>
        </w:rPr>
        <w:t>4</w:t>
      </w:r>
      <w:r w:rsidRPr="00412953">
        <w:rPr>
          <w:color w:val="auto"/>
          <w:szCs w:val="24"/>
          <w:vertAlign w:val="superscript"/>
          <w:rPrChange w:id="275" w:author="Mari Koik - JUSTDIGI" w:date="2025-01-22T15:05:00Z" w16du:dateUtc="2025-01-22T13:05:00Z">
            <w:rPr>
              <w:rFonts w:ascii="Arial" w:hAnsi="Arial" w:cs="Arial"/>
              <w:color w:val="auto"/>
              <w:sz w:val="21"/>
              <w:szCs w:val="21"/>
              <w:bdr w:val="none" w:sz="0" w:space="0" w:color="auto" w:frame="1"/>
              <w:shd w:val="clear" w:color="auto" w:fill="FFFFFF"/>
              <w:vertAlign w:val="superscript"/>
            </w:rPr>
          </w:rPrChange>
        </w:rPr>
        <w:t>1</w:t>
      </w:r>
      <w:r w:rsidRPr="00412953">
        <w:rPr>
          <w:color w:val="auto"/>
          <w:szCs w:val="24"/>
        </w:rPr>
        <w:t>) Kui</w:t>
      </w:r>
      <w:r w:rsidRPr="008F31F2">
        <w:rPr>
          <w:bCs/>
          <w:color w:val="auto"/>
          <w:szCs w:val="24"/>
        </w:rPr>
        <w:t xml:space="preserve"> kavandatav </w:t>
      </w:r>
      <w:r w:rsidRPr="008F31F2">
        <w:rPr>
          <w:bCs/>
          <w:color w:val="auto"/>
          <w:szCs w:val="24"/>
          <w:shd w:val="clear" w:color="auto" w:fill="FFFFFF"/>
        </w:rPr>
        <w:t>häil- ja aegj</w:t>
      </w:r>
      <w:r w:rsidR="00FB2AE0" w:rsidRPr="008F31F2">
        <w:rPr>
          <w:bCs/>
          <w:color w:val="auto"/>
          <w:szCs w:val="24"/>
          <w:shd w:val="clear" w:color="auto" w:fill="FFFFFF"/>
        </w:rPr>
        <w:t>ä</w:t>
      </w:r>
      <w:r w:rsidRPr="008F31F2">
        <w:rPr>
          <w:bCs/>
          <w:color w:val="auto"/>
          <w:szCs w:val="24"/>
          <w:shd w:val="clear" w:color="auto" w:fill="FFFFFF"/>
        </w:rPr>
        <w:t>r</w:t>
      </w:r>
      <w:ins w:id="276" w:author="Mari Koik - JUSTDIGI" w:date="2025-01-16T15:25:00Z" w16du:dateUtc="2025-01-16T13:25:00Z">
        <w:r w:rsidR="006865F3">
          <w:rPr>
            <w:bCs/>
            <w:color w:val="auto"/>
            <w:szCs w:val="24"/>
            <w:shd w:val="clear" w:color="auto" w:fill="FFFFFF"/>
          </w:rPr>
          <w:t>k</w:t>
        </w:r>
      </w:ins>
      <w:del w:id="277" w:author="Mari Koik - JUSTDIGI" w:date="2025-01-16T15:25:00Z" w16du:dateUtc="2025-01-16T13:25:00Z">
        <w:r w:rsidRPr="008F31F2" w:rsidDel="006865F3">
          <w:rPr>
            <w:bCs/>
            <w:color w:val="auto"/>
            <w:szCs w:val="24"/>
            <w:shd w:val="clear" w:color="auto" w:fill="FFFFFF"/>
          </w:rPr>
          <w:delText>g</w:delText>
        </w:r>
      </w:del>
      <w:r w:rsidRPr="008F31F2">
        <w:rPr>
          <w:bCs/>
          <w:color w:val="auto"/>
          <w:szCs w:val="24"/>
          <w:shd w:val="clear" w:color="auto" w:fill="FFFFFF"/>
        </w:rPr>
        <w:t>ne raie on kooskõlas käesoleva paragrahvi lõigetega 2 ja</w:t>
      </w:r>
      <w:r w:rsidR="00885613">
        <w:rPr>
          <w:bCs/>
          <w:color w:val="auto"/>
          <w:szCs w:val="24"/>
          <w:shd w:val="clear" w:color="auto" w:fill="FFFFFF"/>
        </w:rPr>
        <w:t> </w:t>
      </w:r>
      <w:r w:rsidRPr="008F31F2">
        <w:rPr>
          <w:bCs/>
          <w:color w:val="auto"/>
          <w:szCs w:val="24"/>
          <w:shd w:val="clear" w:color="auto" w:fill="FFFFFF"/>
        </w:rPr>
        <w:t>3</w:t>
      </w:r>
      <w:r w:rsidR="004110CE">
        <w:rPr>
          <w:bCs/>
          <w:color w:val="auto"/>
          <w:szCs w:val="24"/>
          <w:shd w:val="clear" w:color="auto" w:fill="FFFFFF"/>
        </w:rPr>
        <w:t xml:space="preserve">, </w:t>
      </w:r>
      <w:r w:rsidR="004110CE" w:rsidRPr="00E566EC">
        <w:rPr>
          <w:color w:val="000000" w:themeColor="text1"/>
          <w:szCs w:val="24"/>
          <w:shd w:val="clear" w:color="auto" w:fill="FFFFFF"/>
        </w:rPr>
        <w:t xml:space="preserve">on hoiualal lubatud häil- ja </w:t>
      </w:r>
      <w:r w:rsidR="004E48BB" w:rsidRPr="00E566EC">
        <w:rPr>
          <w:color w:val="000000" w:themeColor="text1"/>
          <w:szCs w:val="24"/>
          <w:shd w:val="clear" w:color="auto" w:fill="FFFFFF"/>
        </w:rPr>
        <w:t>aegjärkse</w:t>
      </w:r>
      <w:r w:rsidR="004110CE" w:rsidRPr="00E566EC">
        <w:rPr>
          <w:color w:val="000000" w:themeColor="text1"/>
          <w:szCs w:val="24"/>
          <w:shd w:val="clear" w:color="auto" w:fill="FFFFFF"/>
        </w:rPr>
        <w:t xml:space="preserve"> raie langi suurus kuni </w:t>
      </w:r>
      <w:r w:rsidR="00EE5313">
        <w:rPr>
          <w:color w:val="000000" w:themeColor="text1"/>
          <w:szCs w:val="24"/>
          <w:shd w:val="clear" w:color="auto" w:fill="FFFFFF"/>
        </w:rPr>
        <w:t xml:space="preserve">kaks </w:t>
      </w:r>
      <w:r w:rsidR="004110CE" w:rsidRPr="00E566EC">
        <w:rPr>
          <w:color w:val="000000" w:themeColor="text1"/>
          <w:szCs w:val="24"/>
          <w:shd w:val="clear" w:color="auto" w:fill="FFFFFF"/>
        </w:rPr>
        <w:t>hektarit</w:t>
      </w:r>
      <w:r w:rsidRPr="008F31F2">
        <w:rPr>
          <w:bCs/>
          <w:color w:val="auto"/>
          <w:szCs w:val="24"/>
          <w:shd w:val="clear" w:color="auto" w:fill="FFFFFF"/>
        </w:rPr>
        <w:t>.“</w:t>
      </w:r>
      <w:r w:rsidR="00FB2AE0" w:rsidRPr="008F31F2">
        <w:rPr>
          <w:bCs/>
          <w:color w:val="auto"/>
          <w:szCs w:val="24"/>
          <w:shd w:val="clear" w:color="auto" w:fill="FFFFFF"/>
        </w:rPr>
        <w:t>;</w:t>
      </w:r>
    </w:p>
    <w:p w14:paraId="638F3D23" w14:textId="77777777" w:rsidR="003A4EB1" w:rsidRDefault="003A4EB1" w:rsidP="00533AC9">
      <w:pPr>
        <w:spacing w:after="0" w:line="240" w:lineRule="auto"/>
        <w:ind w:left="0" w:firstLine="0"/>
        <w:rPr>
          <w:bCs/>
          <w:color w:val="auto"/>
          <w:szCs w:val="24"/>
          <w:shd w:val="clear" w:color="auto" w:fill="FFFFFF"/>
        </w:rPr>
      </w:pPr>
    </w:p>
    <w:p w14:paraId="1A1AC23A" w14:textId="42BA9533" w:rsidR="00FB2AE0" w:rsidRPr="003A4EB1" w:rsidRDefault="00315BDD" w:rsidP="00533AC9">
      <w:pPr>
        <w:spacing w:after="0" w:line="240" w:lineRule="auto"/>
        <w:ind w:left="0" w:firstLine="0"/>
        <w:rPr>
          <w:color w:val="auto"/>
          <w:szCs w:val="24"/>
        </w:rPr>
      </w:pPr>
      <w:bookmarkStart w:id="278" w:name="_Hlk182412451"/>
      <w:r>
        <w:rPr>
          <w:b/>
          <w:color w:val="auto"/>
          <w:szCs w:val="24"/>
          <w:shd w:val="clear" w:color="auto" w:fill="FFFFFF"/>
        </w:rPr>
        <w:t>36</w:t>
      </w:r>
      <w:r w:rsidR="003A4EB1" w:rsidRPr="003A4EB1">
        <w:rPr>
          <w:b/>
          <w:color w:val="auto"/>
          <w:szCs w:val="24"/>
          <w:shd w:val="clear" w:color="auto" w:fill="FFFFFF"/>
        </w:rPr>
        <w:t>)</w:t>
      </w:r>
      <w:r w:rsidR="003A4EB1" w:rsidRPr="003A4EB1">
        <w:rPr>
          <w:bCs/>
          <w:color w:val="auto"/>
          <w:szCs w:val="24"/>
          <w:shd w:val="clear" w:color="auto" w:fill="FFFFFF"/>
        </w:rPr>
        <w:t xml:space="preserve"> </w:t>
      </w:r>
      <w:r w:rsidR="003A4EB1" w:rsidRPr="003A4EB1">
        <w:rPr>
          <w:color w:val="auto"/>
          <w:szCs w:val="24"/>
        </w:rPr>
        <w:t>paragrahvi 33 lõike 1</w:t>
      </w:r>
      <w:r w:rsidR="003A4EB1" w:rsidRPr="003A4EB1">
        <w:rPr>
          <w:color w:val="auto"/>
          <w:szCs w:val="24"/>
          <w:shd w:val="clear" w:color="auto" w:fill="FFFFFF"/>
        </w:rPr>
        <w:t xml:space="preserve"> punkt 4 </w:t>
      </w:r>
      <w:r w:rsidR="003A4EB1" w:rsidRPr="003A4EB1">
        <w:rPr>
          <w:color w:val="auto"/>
          <w:szCs w:val="24"/>
        </w:rPr>
        <w:t>muudetakse ja sõnastatakse järgmiselt:</w:t>
      </w:r>
    </w:p>
    <w:p w14:paraId="4F4A1F9C" w14:textId="1602DB37" w:rsidR="003A4EB1" w:rsidRPr="003A4EB1" w:rsidRDefault="003A4EB1" w:rsidP="00533AC9">
      <w:pPr>
        <w:spacing w:after="0" w:line="240" w:lineRule="auto"/>
        <w:ind w:left="0" w:firstLine="0"/>
        <w:rPr>
          <w:color w:val="auto"/>
          <w:szCs w:val="24"/>
        </w:rPr>
      </w:pPr>
      <w:r w:rsidRPr="003A4EB1">
        <w:rPr>
          <w:color w:val="auto"/>
          <w:szCs w:val="24"/>
        </w:rPr>
        <w:t xml:space="preserve">„4) </w:t>
      </w:r>
      <w:commentRangeStart w:id="279"/>
      <w:r w:rsidRPr="003A4EB1">
        <w:rPr>
          <w:color w:val="auto"/>
          <w:szCs w:val="24"/>
        </w:rPr>
        <w:t>mahepõllumajanduses kasutada lubatud biotsiidi, taimekaitsevahendi ja väetise kasutamine</w:t>
      </w:r>
      <w:commentRangeEnd w:id="279"/>
      <w:r w:rsidR="0077106B">
        <w:rPr>
          <w:rStyle w:val="Kommentaariviide"/>
        </w:rPr>
        <w:commentReference w:id="279"/>
      </w:r>
      <w:r w:rsidRPr="003A4EB1">
        <w:rPr>
          <w:color w:val="auto"/>
          <w:szCs w:val="24"/>
        </w:rPr>
        <w:t>;“;</w:t>
      </w:r>
    </w:p>
    <w:bookmarkEnd w:id="278"/>
    <w:p w14:paraId="61D0E197" w14:textId="77777777" w:rsidR="003A4EB1" w:rsidRPr="006D6C17" w:rsidRDefault="003A4EB1" w:rsidP="00533AC9">
      <w:pPr>
        <w:spacing w:after="0" w:line="240" w:lineRule="auto"/>
        <w:ind w:left="0" w:firstLine="0"/>
        <w:rPr>
          <w:color w:val="auto"/>
          <w:szCs w:val="24"/>
        </w:rPr>
      </w:pPr>
    </w:p>
    <w:p w14:paraId="5C25D748" w14:textId="6DA102CA" w:rsidR="00B3654E" w:rsidRDefault="00315BDD" w:rsidP="00533AC9">
      <w:pPr>
        <w:spacing w:after="0" w:line="240" w:lineRule="auto"/>
        <w:ind w:left="0" w:firstLine="0"/>
        <w:rPr>
          <w:color w:val="auto"/>
          <w:szCs w:val="24"/>
        </w:rPr>
      </w:pPr>
      <w:r>
        <w:rPr>
          <w:b/>
          <w:color w:val="auto"/>
          <w:szCs w:val="24"/>
        </w:rPr>
        <w:t>37</w:t>
      </w:r>
      <w:r w:rsidR="00311279">
        <w:rPr>
          <w:b/>
          <w:color w:val="auto"/>
          <w:szCs w:val="24"/>
        </w:rPr>
        <w:t>)</w:t>
      </w:r>
      <w:r w:rsidR="00B3654E" w:rsidRPr="00B3654E">
        <w:rPr>
          <w:color w:val="auto"/>
          <w:szCs w:val="24"/>
        </w:rPr>
        <w:t xml:space="preserve"> paragrahvi 33 lõike 1 punkt 7 </w:t>
      </w:r>
      <w:r w:rsidR="00B35C01">
        <w:rPr>
          <w:color w:val="auto"/>
          <w:szCs w:val="24"/>
        </w:rPr>
        <w:t>tunnistatakse kehtetuks</w:t>
      </w:r>
      <w:r w:rsidR="00045C6A">
        <w:rPr>
          <w:color w:val="auto"/>
          <w:szCs w:val="24"/>
        </w:rPr>
        <w:t>;</w:t>
      </w:r>
    </w:p>
    <w:p w14:paraId="6D8160FD" w14:textId="77777777" w:rsidR="008E2F44" w:rsidRPr="008E2F44" w:rsidRDefault="008E2F44" w:rsidP="00533AC9">
      <w:pPr>
        <w:spacing w:after="0" w:line="240" w:lineRule="auto"/>
        <w:ind w:left="0" w:firstLine="0"/>
        <w:rPr>
          <w:iCs/>
          <w:szCs w:val="24"/>
        </w:rPr>
      </w:pPr>
    </w:p>
    <w:p w14:paraId="1CB50FFB" w14:textId="51864293" w:rsidR="00CB7CBF" w:rsidRDefault="00315BDD" w:rsidP="00533AC9">
      <w:pPr>
        <w:spacing w:after="0" w:line="240" w:lineRule="auto"/>
        <w:ind w:left="0" w:firstLine="0"/>
        <w:rPr>
          <w:color w:val="auto"/>
          <w:szCs w:val="24"/>
        </w:rPr>
      </w:pPr>
      <w:r>
        <w:rPr>
          <w:b/>
          <w:color w:val="auto"/>
          <w:szCs w:val="24"/>
        </w:rPr>
        <w:t>38</w:t>
      </w:r>
      <w:r w:rsidR="00CB7CBF" w:rsidRPr="00A101E5">
        <w:rPr>
          <w:b/>
          <w:bCs/>
          <w:color w:val="auto"/>
          <w:szCs w:val="24"/>
        </w:rPr>
        <w:t>)</w:t>
      </w:r>
      <w:r w:rsidR="00CB7CBF" w:rsidRPr="00CB7CBF">
        <w:rPr>
          <w:color w:val="auto"/>
          <w:szCs w:val="24"/>
        </w:rPr>
        <w:t xml:space="preserve"> paragrahvi 35 lõike 1 punkt 3 tunnistatakse kehtetuks;</w:t>
      </w:r>
    </w:p>
    <w:p w14:paraId="096E68CE" w14:textId="77777777" w:rsidR="00737435" w:rsidRDefault="00737435" w:rsidP="00533AC9">
      <w:pPr>
        <w:spacing w:after="0" w:line="240" w:lineRule="auto"/>
        <w:ind w:left="0" w:firstLine="0"/>
        <w:rPr>
          <w:color w:val="auto"/>
          <w:szCs w:val="24"/>
        </w:rPr>
      </w:pPr>
    </w:p>
    <w:p w14:paraId="2824CF8A" w14:textId="1397F115" w:rsidR="00737435" w:rsidRPr="00737435" w:rsidRDefault="00315BDD" w:rsidP="00533AC9">
      <w:pPr>
        <w:spacing w:after="0" w:line="240" w:lineRule="auto"/>
        <w:ind w:left="0" w:firstLine="0"/>
        <w:rPr>
          <w:color w:val="auto"/>
          <w:szCs w:val="24"/>
        </w:rPr>
      </w:pPr>
      <w:r>
        <w:rPr>
          <w:b/>
          <w:color w:val="auto"/>
          <w:szCs w:val="24"/>
        </w:rPr>
        <w:t>39</w:t>
      </w:r>
      <w:r w:rsidR="00737435" w:rsidRPr="00A101E5">
        <w:rPr>
          <w:b/>
          <w:bCs/>
          <w:color w:val="auto"/>
          <w:szCs w:val="24"/>
        </w:rPr>
        <w:t>)</w:t>
      </w:r>
      <w:r w:rsidR="00737435">
        <w:rPr>
          <w:color w:val="auto"/>
          <w:szCs w:val="24"/>
        </w:rPr>
        <w:t xml:space="preserve"> </w:t>
      </w:r>
      <w:r w:rsidR="00737435" w:rsidRPr="00737435">
        <w:rPr>
          <w:color w:val="auto"/>
          <w:szCs w:val="24"/>
        </w:rPr>
        <w:t>paragrahvi 35 lõige 2 muudetakse ja sõnastatakse järgmiselt:</w:t>
      </w:r>
    </w:p>
    <w:p w14:paraId="5D719ABE" w14:textId="68DA0FD2" w:rsidR="00CB7CBF" w:rsidRPr="00CB7CBF" w:rsidRDefault="00737435" w:rsidP="00533AC9">
      <w:pPr>
        <w:spacing w:after="0" w:line="240" w:lineRule="auto"/>
        <w:ind w:left="0" w:firstLine="0"/>
        <w:rPr>
          <w:color w:val="auto"/>
          <w:szCs w:val="24"/>
        </w:rPr>
      </w:pPr>
      <w:r w:rsidRPr="00737435">
        <w:rPr>
          <w:color w:val="auto"/>
          <w:szCs w:val="24"/>
        </w:rPr>
        <w:t>„(2) Käesoleva paragrahvi lõike</w:t>
      </w:r>
      <w:r>
        <w:rPr>
          <w:color w:val="auto"/>
          <w:szCs w:val="24"/>
        </w:rPr>
        <w:t>s</w:t>
      </w:r>
      <w:r w:rsidRPr="00737435">
        <w:rPr>
          <w:color w:val="auto"/>
          <w:szCs w:val="24"/>
        </w:rPr>
        <w:t xml:space="preserve"> 1 nimetatud vööndite laiuse arvestamise lähtejoon on ruumiandmete seaduse kohaselt Eesti topograafia andmekogu põhikaardile kantud veekogu veepiir, </w:t>
      </w:r>
      <w:r w:rsidR="00934D1F">
        <w:rPr>
          <w:color w:val="auto"/>
          <w:szCs w:val="24"/>
        </w:rPr>
        <w:t xml:space="preserve">välja arvatud </w:t>
      </w:r>
      <w:r w:rsidR="00B0102D">
        <w:rPr>
          <w:color w:val="auto"/>
          <w:szCs w:val="24"/>
        </w:rPr>
        <w:t xml:space="preserve">kaldaastangul </w:t>
      </w:r>
      <w:r w:rsidR="00481E8F">
        <w:rPr>
          <w:color w:val="auto"/>
          <w:szCs w:val="24"/>
        </w:rPr>
        <w:t>ja</w:t>
      </w:r>
      <w:r w:rsidR="00B0102D">
        <w:rPr>
          <w:color w:val="auto"/>
          <w:szCs w:val="24"/>
        </w:rPr>
        <w:t xml:space="preserve"> Eesti topograafia andmekogu põhikaardile kantud </w:t>
      </w:r>
      <w:r w:rsidR="00BF2066">
        <w:rPr>
          <w:color w:val="auto"/>
          <w:szCs w:val="24"/>
        </w:rPr>
        <w:t xml:space="preserve">veekogu </w:t>
      </w:r>
      <w:r w:rsidR="00B0102D">
        <w:rPr>
          <w:color w:val="auto"/>
          <w:szCs w:val="24"/>
        </w:rPr>
        <w:t>joonobjektil.</w:t>
      </w:r>
      <w:r w:rsidRPr="00B0102D">
        <w:rPr>
          <w:color w:val="auto"/>
          <w:szCs w:val="24"/>
        </w:rPr>
        <w:t>“;</w:t>
      </w:r>
    </w:p>
    <w:p w14:paraId="6DF7146B" w14:textId="77777777" w:rsidR="00315BDD" w:rsidRDefault="00315BDD" w:rsidP="00533AC9">
      <w:pPr>
        <w:spacing w:after="0" w:line="240" w:lineRule="auto"/>
        <w:ind w:left="0" w:firstLine="0"/>
        <w:rPr>
          <w:b/>
          <w:color w:val="auto"/>
          <w:szCs w:val="24"/>
        </w:rPr>
      </w:pPr>
    </w:p>
    <w:p w14:paraId="6932C5AE" w14:textId="221E3318" w:rsidR="00CB7CBF" w:rsidDel="00F315C4" w:rsidRDefault="00315BDD" w:rsidP="00533AC9">
      <w:pPr>
        <w:spacing w:after="0" w:line="240" w:lineRule="auto"/>
        <w:ind w:left="0" w:firstLine="0"/>
        <w:rPr>
          <w:del w:id="280" w:author="Mari Koik - JUSTDIGI" w:date="2025-01-16T15:31:00Z" w16du:dateUtc="2025-01-16T13:31:00Z"/>
          <w:color w:val="auto"/>
          <w:szCs w:val="24"/>
        </w:rPr>
      </w:pPr>
      <w:r>
        <w:rPr>
          <w:b/>
          <w:color w:val="auto"/>
          <w:szCs w:val="24"/>
        </w:rPr>
        <w:t>40</w:t>
      </w:r>
      <w:r w:rsidR="00CB7CBF" w:rsidRPr="008F31F2">
        <w:rPr>
          <w:b/>
          <w:color w:val="auto"/>
          <w:szCs w:val="24"/>
        </w:rPr>
        <w:t>)</w:t>
      </w:r>
      <w:r w:rsidR="00CB7CBF" w:rsidRPr="00CB7CBF">
        <w:rPr>
          <w:color w:val="auto"/>
          <w:szCs w:val="24"/>
        </w:rPr>
        <w:t xml:space="preserve"> paragrahvi 35 lõige 2</w:t>
      </w:r>
      <w:r w:rsidR="00CB7CBF" w:rsidRPr="00737435">
        <w:rPr>
          <w:color w:val="auto"/>
          <w:szCs w:val="24"/>
          <w:vertAlign w:val="superscript"/>
        </w:rPr>
        <w:t>2</w:t>
      </w:r>
      <w:r w:rsidR="00CB7CBF" w:rsidRPr="00CB7CBF">
        <w:rPr>
          <w:color w:val="auto"/>
          <w:szCs w:val="24"/>
        </w:rPr>
        <w:t xml:space="preserve"> tunnistatakse kehtetuks;</w:t>
      </w:r>
    </w:p>
    <w:p w14:paraId="41346B26" w14:textId="77777777" w:rsidR="00CB7CBF" w:rsidRDefault="00CB7CBF" w:rsidP="00533AC9">
      <w:pPr>
        <w:spacing w:after="0" w:line="240" w:lineRule="auto"/>
        <w:ind w:left="0" w:firstLine="0"/>
        <w:rPr>
          <w:color w:val="auto"/>
          <w:szCs w:val="24"/>
        </w:rPr>
      </w:pPr>
    </w:p>
    <w:p w14:paraId="3AF61152" w14:textId="77777777" w:rsidR="00885613" w:rsidRPr="00CB7CBF" w:rsidRDefault="00885613" w:rsidP="00533AC9">
      <w:pPr>
        <w:spacing w:after="0" w:line="240" w:lineRule="auto"/>
        <w:ind w:left="0" w:firstLine="0"/>
        <w:rPr>
          <w:color w:val="auto"/>
          <w:szCs w:val="24"/>
        </w:rPr>
      </w:pPr>
    </w:p>
    <w:p w14:paraId="5BD69893" w14:textId="3BAB024D" w:rsidR="00CB7CBF" w:rsidRPr="00CB7CBF" w:rsidRDefault="00315BDD" w:rsidP="00533AC9">
      <w:pPr>
        <w:spacing w:after="0" w:line="240" w:lineRule="auto"/>
        <w:ind w:left="0" w:firstLine="0"/>
        <w:rPr>
          <w:color w:val="auto"/>
          <w:szCs w:val="24"/>
        </w:rPr>
      </w:pPr>
      <w:r>
        <w:rPr>
          <w:b/>
          <w:color w:val="auto"/>
          <w:szCs w:val="24"/>
        </w:rPr>
        <w:t>41</w:t>
      </w:r>
      <w:r w:rsidR="00CB7CBF" w:rsidRPr="008F31F2">
        <w:rPr>
          <w:b/>
          <w:color w:val="auto"/>
          <w:szCs w:val="24"/>
        </w:rPr>
        <w:t>)</w:t>
      </w:r>
      <w:r w:rsidR="00CB7CBF" w:rsidRPr="00CB7CBF">
        <w:rPr>
          <w:color w:val="auto"/>
          <w:szCs w:val="24"/>
        </w:rPr>
        <w:t xml:space="preserve"> paragrahvi 35 lõi</w:t>
      </w:r>
      <w:r w:rsidR="00F91C4A">
        <w:rPr>
          <w:color w:val="auto"/>
          <w:szCs w:val="24"/>
        </w:rPr>
        <w:t>k</w:t>
      </w:r>
      <w:r w:rsidR="00CB7CBF" w:rsidRPr="00CB7CBF">
        <w:rPr>
          <w:color w:val="auto"/>
          <w:szCs w:val="24"/>
        </w:rPr>
        <w:t>e</w:t>
      </w:r>
      <w:r w:rsidR="00F91C4A">
        <w:rPr>
          <w:color w:val="auto"/>
          <w:szCs w:val="24"/>
        </w:rPr>
        <w:t>d</w:t>
      </w:r>
      <w:r w:rsidR="00CB7CBF" w:rsidRPr="00CB7CBF">
        <w:rPr>
          <w:color w:val="auto"/>
          <w:szCs w:val="24"/>
        </w:rPr>
        <w:t xml:space="preserve"> 4 </w:t>
      </w:r>
      <w:r w:rsidR="00F91C4A">
        <w:rPr>
          <w:color w:val="auto"/>
          <w:szCs w:val="24"/>
        </w:rPr>
        <w:t xml:space="preserve">ja 5 </w:t>
      </w:r>
      <w:r w:rsidR="00CB7CBF" w:rsidRPr="00CB7CBF">
        <w:rPr>
          <w:color w:val="auto"/>
          <w:szCs w:val="24"/>
        </w:rPr>
        <w:t>muudetakse ja sõnastatakse järgmiselt:</w:t>
      </w:r>
    </w:p>
    <w:p w14:paraId="208994C5" w14:textId="56431238" w:rsidR="00737435" w:rsidRDefault="00737435" w:rsidP="00533AC9">
      <w:pPr>
        <w:spacing w:after="0" w:line="240" w:lineRule="auto"/>
        <w:ind w:left="0" w:firstLine="0"/>
        <w:rPr>
          <w:color w:val="auto"/>
          <w:szCs w:val="24"/>
        </w:rPr>
      </w:pPr>
      <w:r w:rsidRPr="00FD5F92">
        <w:rPr>
          <w:szCs w:val="24"/>
        </w:rPr>
        <w:t xml:space="preserve">„(4) </w:t>
      </w:r>
      <w:del w:id="281" w:author="Mari Koik - JUSTDIGI" w:date="2025-01-16T15:57:00Z" w16du:dateUtc="2025-01-16T13:57:00Z">
        <w:r w:rsidR="00F91C4A" w:rsidRPr="00E3707E" w:rsidDel="00233BAE">
          <w:rPr>
            <w:szCs w:val="24"/>
          </w:rPr>
          <w:delText xml:space="preserve">Ranna </w:delText>
        </w:r>
        <w:commentRangeStart w:id="282"/>
        <w:r w:rsidR="00F91C4A" w:rsidRPr="00E3707E" w:rsidDel="00233BAE">
          <w:rPr>
            <w:szCs w:val="24"/>
          </w:rPr>
          <w:delText>k</w:delText>
        </w:r>
      </w:del>
      <w:ins w:id="283" w:author="Mari Koik - JUSTDIGI" w:date="2025-01-16T15:57:00Z" w16du:dateUtc="2025-01-16T13:57:00Z">
        <w:r w:rsidR="00233BAE" w:rsidRPr="00E3707E">
          <w:rPr>
            <w:szCs w:val="24"/>
          </w:rPr>
          <w:t>K</w:t>
        </w:r>
      </w:ins>
      <w:r w:rsidRPr="00E3707E">
        <w:rPr>
          <w:szCs w:val="24"/>
        </w:rPr>
        <w:t xml:space="preserve">orduva üleujutusega </w:t>
      </w:r>
      <w:del w:id="284" w:author="Mari Koik - JUSTDIGI" w:date="2025-01-16T15:57:00Z" w16du:dateUtc="2025-01-16T13:57:00Z">
        <w:r w:rsidR="00F91C4A" w:rsidRPr="00E3707E" w:rsidDel="00233BAE">
          <w:rPr>
            <w:szCs w:val="24"/>
          </w:rPr>
          <w:delText xml:space="preserve">alal </w:delText>
        </w:r>
      </w:del>
      <w:ins w:id="285" w:author="Mari Koik - JUSTDIGI" w:date="2025-01-16T15:57:00Z" w16du:dateUtc="2025-01-16T13:57:00Z">
        <w:r w:rsidR="00233BAE" w:rsidRPr="00E3707E">
          <w:rPr>
            <w:szCs w:val="24"/>
          </w:rPr>
          <w:t>rannal</w:t>
        </w:r>
        <w:r w:rsidR="00233BAE">
          <w:rPr>
            <w:szCs w:val="24"/>
          </w:rPr>
          <w:t xml:space="preserve"> </w:t>
        </w:r>
      </w:ins>
      <w:commentRangeEnd w:id="282"/>
      <w:ins w:id="286" w:author="Mari Koik - JUSTDIGI" w:date="2025-01-22T15:46:00Z" w16du:dateUtc="2025-01-22T13:46:00Z">
        <w:r w:rsidR="00A630FC">
          <w:rPr>
            <w:rStyle w:val="Kommentaariviide"/>
          </w:rPr>
          <w:commentReference w:id="282"/>
        </w:r>
      </w:ins>
      <w:r w:rsidRPr="00FD5F92">
        <w:rPr>
          <w:szCs w:val="24"/>
        </w:rPr>
        <w:t xml:space="preserve">ja suurte üleujutusaladega </w:t>
      </w:r>
      <w:r>
        <w:rPr>
          <w:szCs w:val="24"/>
        </w:rPr>
        <w:t>sise</w:t>
      </w:r>
      <w:r w:rsidRPr="00FD5F92">
        <w:rPr>
          <w:szCs w:val="24"/>
        </w:rPr>
        <w:t>veekogude kalda üleujut</w:t>
      </w:r>
      <w:r w:rsidR="00403926">
        <w:rPr>
          <w:szCs w:val="24"/>
        </w:rPr>
        <w:t xml:space="preserve">usalal </w:t>
      </w:r>
      <w:r w:rsidR="001B4B49" w:rsidRPr="001B4B49">
        <w:rPr>
          <w:szCs w:val="24"/>
        </w:rPr>
        <w:t xml:space="preserve">ning kaldaastangu ülemise serva ja veepiiri vahele jääval alal </w:t>
      </w:r>
      <w:r w:rsidR="00403926">
        <w:rPr>
          <w:szCs w:val="24"/>
        </w:rPr>
        <w:t xml:space="preserve">kehtivad piiranguvööndi </w:t>
      </w:r>
      <w:r w:rsidR="00790949">
        <w:rPr>
          <w:szCs w:val="24"/>
        </w:rPr>
        <w:t>ja ehituskeeluvööndi nõuded.</w:t>
      </w:r>
      <w:del w:id="287" w:author="Mari Koik - JUSTDIGI" w:date="2025-01-16T15:49:00Z" w16du:dateUtc="2025-01-16T13:49:00Z">
        <w:r w:rsidR="00790949" w:rsidDel="002B4137">
          <w:rPr>
            <w:szCs w:val="24"/>
          </w:rPr>
          <w:delText>“;</w:delText>
        </w:r>
      </w:del>
    </w:p>
    <w:p w14:paraId="27BE8EEB" w14:textId="77777777" w:rsidR="00CB7CBF" w:rsidRPr="00CB7CBF" w:rsidRDefault="00CB7CBF" w:rsidP="00533AC9">
      <w:pPr>
        <w:spacing w:after="0" w:line="240" w:lineRule="auto"/>
        <w:ind w:left="0" w:firstLine="0"/>
        <w:rPr>
          <w:color w:val="auto"/>
          <w:szCs w:val="24"/>
        </w:rPr>
      </w:pPr>
    </w:p>
    <w:p w14:paraId="61392180" w14:textId="2FAFAE3F" w:rsidR="00CB7CBF" w:rsidRPr="00590C33" w:rsidRDefault="00CB7CBF" w:rsidP="00533AC9">
      <w:pPr>
        <w:spacing w:after="0" w:line="240" w:lineRule="auto"/>
        <w:ind w:left="0" w:firstLine="0"/>
        <w:rPr>
          <w:color w:val="auto"/>
          <w:szCs w:val="24"/>
        </w:rPr>
      </w:pPr>
      <w:del w:id="288" w:author="Mari Koik - JUSTDIGI" w:date="2025-01-16T15:49:00Z" w16du:dateUtc="2025-01-16T13:49:00Z">
        <w:r w:rsidRPr="00590C33" w:rsidDel="002B4137">
          <w:rPr>
            <w:color w:val="auto"/>
            <w:szCs w:val="24"/>
          </w:rPr>
          <w:delText>„</w:delText>
        </w:r>
      </w:del>
      <w:r w:rsidRPr="00590C33">
        <w:rPr>
          <w:color w:val="auto"/>
          <w:szCs w:val="24"/>
        </w:rPr>
        <w:t xml:space="preserve">(5) </w:t>
      </w:r>
      <w:r w:rsidR="00590C33" w:rsidRPr="00590C33">
        <w:rPr>
          <w:rStyle w:val="cf01"/>
          <w:rFonts w:ascii="Times New Roman" w:hAnsi="Times New Roman" w:cs="Times New Roman"/>
          <w:sz w:val="24"/>
          <w:szCs w:val="24"/>
        </w:rPr>
        <w:t xml:space="preserve">Üle viie meetri kõrgusel ja Eesti topograafia andmekogu põhikaardile kantud veekogu veepiirile lähemal kui 200 meetrit oleva kaldaastangu ranna või kalda piiranguvöönd ja ehituskeeluvöönd </w:t>
      </w:r>
      <w:r w:rsidR="00D0634B" w:rsidRPr="00D0634B">
        <w:rPr>
          <w:rStyle w:val="cf01"/>
          <w:rFonts w:ascii="Times New Roman" w:hAnsi="Times New Roman" w:cs="Times New Roman"/>
          <w:sz w:val="24"/>
          <w:szCs w:val="24"/>
        </w:rPr>
        <w:t>arvestatakse kaldaastangu ülemisest servast</w:t>
      </w:r>
      <w:ins w:id="289" w:author="Mari Koik - JUSTDIGI" w:date="2025-01-16T15:50:00Z" w16du:dateUtc="2025-01-16T13:50:00Z">
        <w:r w:rsidR="001146F8">
          <w:rPr>
            <w:rStyle w:val="cf01"/>
            <w:rFonts w:ascii="Times New Roman" w:hAnsi="Times New Roman" w:cs="Times New Roman"/>
            <w:sz w:val="24"/>
            <w:szCs w:val="24"/>
          </w:rPr>
          <w:t>.</w:t>
        </w:r>
      </w:ins>
      <w:r w:rsidR="00D0634B" w:rsidRPr="00D0634B">
        <w:rPr>
          <w:rStyle w:val="cf01"/>
          <w:rFonts w:ascii="Times New Roman" w:hAnsi="Times New Roman" w:cs="Times New Roman"/>
          <w:sz w:val="24"/>
          <w:szCs w:val="24"/>
        </w:rPr>
        <w:t xml:space="preserve"> </w:t>
      </w:r>
      <w:del w:id="290" w:author="Mari Koik - JUSTDIGI" w:date="2025-01-16T15:50:00Z" w16du:dateUtc="2025-01-16T13:50:00Z">
        <w:r w:rsidR="00D0634B" w:rsidRPr="009B3897" w:rsidDel="00FE25B0">
          <w:rPr>
            <w:rStyle w:val="cf01"/>
            <w:rFonts w:ascii="Times New Roman" w:hAnsi="Times New Roman" w:cs="Times New Roman"/>
            <w:sz w:val="24"/>
            <w:szCs w:val="24"/>
          </w:rPr>
          <w:delText xml:space="preserve">ja </w:delText>
        </w:r>
        <w:r w:rsidR="00D0634B" w:rsidRPr="009B3897" w:rsidDel="001146F8">
          <w:rPr>
            <w:rStyle w:val="cf01"/>
            <w:rFonts w:ascii="Times New Roman" w:hAnsi="Times New Roman" w:cs="Times New Roman"/>
            <w:sz w:val="24"/>
            <w:szCs w:val="24"/>
          </w:rPr>
          <w:delText>selle (</w:delText>
        </w:r>
        <w:r w:rsidR="00D0634B" w:rsidRPr="009B3897" w:rsidDel="00FE25B0">
          <w:rPr>
            <w:rStyle w:val="cf01"/>
            <w:rFonts w:ascii="Times New Roman" w:hAnsi="Times New Roman" w:cs="Times New Roman"/>
            <w:sz w:val="24"/>
            <w:szCs w:val="24"/>
          </w:rPr>
          <w:delText>v</w:delText>
        </w:r>
      </w:del>
      <w:ins w:id="291" w:author="Mari Koik - JUSTDIGI" w:date="2025-01-16T15:50:00Z" w16du:dateUtc="2025-01-16T13:50:00Z">
        <w:r w:rsidR="00FE25B0" w:rsidRPr="009B3897">
          <w:rPr>
            <w:rStyle w:val="cf01"/>
            <w:rFonts w:ascii="Times New Roman" w:hAnsi="Times New Roman" w:cs="Times New Roman"/>
            <w:sz w:val="24"/>
            <w:szCs w:val="24"/>
          </w:rPr>
          <w:t>V</w:t>
        </w:r>
      </w:ins>
      <w:r w:rsidR="00D0634B" w:rsidRPr="009B3897">
        <w:rPr>
          <w:rStyle w:val="cf01"/>
          <w:rFonts w:ascii="Times New Roman" w:hAnsi="Times New Roman" w:cs="Times New Roman"/>
          <w:sz w:val="24"/>
          <w:szCs w:val="24"/>
        </w:rPr>
        <w:t>ööndi</w:t>
      </w:r>
      <w:del w:id="292" w:author="Mari Koik - JUSTDIGI" w:date="2025-01-16T15:50:00Z" w16du:dateUtc="2025-01-16T13:50:00Z">
        <w:r w:rsidR="00D0634B" w:rsidRPr="009B3897" w:rsidDel="001146F8">
          <w:rPr>
            <w:rStyle w:val="cf01"/>
            <w:rFonts w:ascii="Times New Roman" w:hAnsi="Times New Roman" w:cs="Times New Roman"/>
            <w:sz w:val="24"/>
            <w:szCs w:val="24"/>
          </w:rPr>
          <w:delText>)</w:delText>
        </w:r>
      </w:del>
      <w:r w:rsidR="00D0634B" w:rsidRPr="00D0634B">
        <w:rPr>
          <w:rStyle w:val="cf01"/>
          <w:rFonts w:ascii="Times New Roman" w:hAnsi="Times New Roman" w:cs="Times New Roman"/>
          <w:sz w:val="24"/>
          <w:szCs w:val="24"/>
        </w:rPr>
        <w:t xml:space="preserve"> laius on sätestatud käesoleva seaduse §-des 37 ja 38.“;</w:t>
      </w:r>
    </w:p>
    <w:p w14:paraId="14567AFD" w14:textId="77777777" w:rsidR="00836765" w:rsidRPr="008939CB" w:rsidRDefault="00836765" w:rsidP="00533AC9">
      <w:pPr>
        <w:spacing w:after="0" w:line="240" w:lineRule="auto"/>
        <w:ind w:left="0" w:firstLine="0"/>
        <w:rPr>
          <w:color w:val="auto"/>
          <w:szCs w:val="24"/>
        </w:rPr>
      </w:pPr>
    </w:p>
    <w:p w14:paraId="570BF9A9" w14:textId="6560468D" w:rsidR="00016B6A" w:rsidRDefault="00315BDD" w:rsidP="00533AC9">
      <w:pPr>
        <w:spacing w:after="0" w:line="240" w:lineRule="auto"/>
        <w:ind w:left="0" w:right="51" w:firstLine="0"/>
        <w:rPr>
          <w:color w:val="auto"/>
          <w:szCs w:val="24"/>
        </w:rPr>
      </w:pPr>
      <w:r>
        <w:rPr>
          <w:b/>
          <w:color w:val="auto"/>
          <w:szCs w:val="24"/>
        </w:rPr>
        <w:t>42</w:t>
      </w:r>
      <w:r w:rsidR="007F71D3" w:rsidRPr="008939CB">
        <w:rPr>
          <w:b/>
          <w:color w:val="auto"/>
          <w:szCs w:val="24"/>
        </w:rPr>
        <w:t>)</w:t>
      </w:r>
      <w:r w:rsidR="007F71D3" w:rsidRPr="008939CB">
        <w:rPr>
          <w:color w:val="auto"/>
          <w:szCs w:val="24"/>
        </w:rPr>
        <w:t xml:space="preserve"> </w:t>
      </w:r>
      <w:r w:rsidR="00FD44FB" w:rsidRPr="008939CB">
        <w:rPr>
          <w:color w:val="auto"/>
          <w:szCs w:val="24"/>
        </w:rPr>
        <w:t>paragrahvi 37 lõike 1 punktis 3 ja § 38 lõike 1 punktis 5 asendatakse sõna „veehoidlal“ sõnaga „tehisjärvel“;</w:t>
      </w:r>
    </w:p>
    <w:p w14:paraId="0DCAC3D5" w14:textId="77777777" w:rsidR="00D0634B" w:rsidRDefault="00D0634B" w:rsidP="00533AC9">
      <w:pPr>
        <w:spacing w:after="0" w:line="240" w:lineRule="auto"/>
        <w:ind w:left="0" w:right="51" w:firstLine="0"/>
        <w:rPr>
          <w:color w:val="auto"/>
          <w:szCs w:val="24"/>
        </w:rPr>
      </w:pPr>
    </w:p>
    <w:p w14:paraId="47E8BBE2" w14:textId="6DB49248" w:rsidR="00D0634B" w:rsidRPr="00E31A21" w:rsidRDefault="00315BDD" w:rsidP="00D0634B">
      <w:pPr>
        <w:spacing w:after="0" w:line="240" w:lineRule="auto"/>
        <w:ind w:left="0" w:right="51" w:firstLine="0"/>
        <w:rPr>
          <w:color w:val="auto"/>
          <w:szCs w:val="24"/>
        </w:rPr>
      </w:pPr>
      <w:r>
        <w:rPr>
          <w:b/>
          <w:bCs/>
          <w:color w:val="auto"/>
          <w:szCs w:val="24"/>
        </w:rPr>
        <w:t>43</w:t>
      </w:r>
      <w:r w:rsidR="00D0634B" w:rsidRPr="00E31A21">
        <w:rPr>
          <w:b/>
          <w:bCs/>
          <w:color w:val="auto"/>
          <w:szCs w:val="24"/>
        </w:rPr>
        <w:t xml:space="preserve">) </w:t>
      </w:r>
      <w:r w:rsidR="00D0634B" w:rsidRPr="00E31A21">
        <w:rPr>
          <w:color w:val="auto"/>
          <w:szCs w:val="24"/>
        </w:rPr>
        <w:t>paragrahvi 37 täiendatakse lõigetega 1</w:t>
      </w:r>
      <w:r w:rsidR="00D0634B" w:rsidRPr="00E31A21">
        <w:rPr>
          <w:color w:val="auto"/>
          <w:szCs w:val="24"/>
          <w:vertAlign w:val="superscript"/>
        </w:rPr>
        <w:t>1</w:t>
      </w:r>
      <w:r w:rsidR="00D0634B" w:rsidRPr="00E31A21">
        <w:rPr>
          <w:color w:val="auto"/>
          <w:szCs w:val="24"/>
        </w:rPr>
        <w:t xml:space="preserve"> ja 1</w:t>
      </w:r>
      <w:r w:rsidR="00D0634B" w:rsidRPr="00E31A21">
        <w:rPr>
          <w:color w:val="auto"/>
          <w:szCs w:val="24"/>
          <w:vertAlign w:val="superscript"/>
        </w:rPr>
        <w:t>2</w:t>
      </w:r>
      <w:r w:rsidR="00D0634B" w:rsidRPr="00E31A21">
        <w:rPr>
          <w:color w:val="auto"/>
          <w:szCs w:val="24"/>
        </w:rPr>
        <w:t xml:space="preserve"> järgmises sõnastuses: </w:t>
      </w:r>
    </w:p>
    <w:p w14:paraId="443761D3" w14:textId="217532F9" w:rsidR="00D0634B" w:rsidRPr="00E31A21" w:rsidRDefault="00D0634B" w:rsidP="00D0634B">
      <w:pPr>
        <w:spacing w:after="0" w:line="240" w:lineRule="auto"/>
        <w:ind w:left="0" w:right="51" w:firstLine="0"/>
        <w:rPr>
          <w:color w:val="auto"/>
          <w:szCs w:val="24"/>
        </w:rPr>
      </w:pPr>
      <w:r w:rsidRPr="00E31A21">
        <w:rPr>
          <w:color w:val="auto"/>
          <w:szCs w:val="24"/>
        </w:rPr>
        <w:t>„(1</w:t>
      </w:r>
      <w:r w:rsidRPr="00E31A21">
        <w:rPr>
          <w:color w:val="auto"/>
          <w:szCs w:val="24"/>
          <w:vertAlign w:val="superscript"/>
        </w:rPr>
        <w:t>1</w:t>
      </w:r>
      <w:r w:rsidRPr="00E31A21">
        <w:rPr>
          <w:color w:val="auto"/>
          <w:szCs w:val="24"/>
        </w:rPr>
        <w:t>)</w:t>
      </w:r>
      <w:r w:rsidR="006E6F7F" w:rsidRPr="00E31A21">
        <w:rPr>
          <w:color w:val="auto"/>
          <w:szCs w:val="24"/>
        </w:rPr>
        <w:t xml:space="preserve"> </w:t>
      </w:r>
      <w:r w:rsidR="00BD063E">
        <w:rPr>
          <w:color w:val="auto"/>
          <w:szCs w:val="24"/>
        </w:rPr>
        <w:t>Korduva</w:t>
      </w:r>
      <w:r w:rsidR="00BD063E" w:rsidRPr="00E31A21">
        <w:rPr>
          <w:color w:val="auto"/>
          <w:szCs w:val="24"/>
        </w:rPr>
        <w:t xml:space="preserve"> </w:t>
      </w:r>
      <w:r w:rsidR="006E6F7F" w:rsidRPr="00E31A21">
        <w:rPr>
          <w:color w:val="auto"/>
          <w:szCs w:val="24"/>
        </w:rPr>
        <w:t>üleujutus</w:t>
      </w:r>
      <w:ins w:id="293" w:author="Mari Koik - JUSTDIGI" w:date="2025-01-16T15:51:00Z" w16du:dateUtc="2025-01-16T13:51:00Z">
        <w:r w:rsidR="007B2399">
          <w:rPr>
            <w:color w:val="auto"/>
            <w:szCs w:val="24"/>
          </w:rPr>
          <w:t>e</w:t>
        </w:r>
      </w:ins>
      <w:del w:id="294" w:author="Mari Koik - JUSTDIGI" w:date="2025-01-16T15:56:00Z" w16du:dateUtc="2025-01-16T13:56:00Z">
        <w:r w:rsidR="006E6F7F" w:rsidRPr="00E31A21" w:rsidDel="00233BAE">
          <w:rPr>
            <w:color w:val="auto"/>
            <w:szCs w:val="24"/>
          </w:rPr>
          <w:delText>ala</w:delText>
        </w:r>
      </w:del>
      <w:del w:id="295" w:author="Mari Koik - JUSTDIGI" w:date="2025-01-16T15:51:00Z" w16du:dateUtc="2025-01-16T13:51:00Z">
        <w:r w:rsidR="006E6F7F" w:rsidRPr="00E31A21" w:rsidDel="007B2399">
          <w:rPr>
            <w:color w:val="auto"/>
            <w:szCs w:val="24"/>
          </w:rPr>
          <w:delText>de</w:delText>
        </w:r>
      </w:del>
      <w:r w:rsidR="006E6F7F" w:rsidRPr="00E31A21">
        <w:rPr>
          <w:color w:val="auto"/>
          <w:szCs w:val="24"/>
        </w:rPr>
        <w:t xml:space="preserve">ga </w:t>
      </w:r>
      <w:r w:rsidR="00BD063E">
        <w:rPr>
          <w:color w:val="auto"/>
          <w:szCs w:val="24"/>
        </w:rPr>
        <w:t>rannal</w:t>
      </w:r>
      <w:r w:rsidR="006E6F7F" w:rsidRPr="00E31A21">
        <w:rPr>
          <w:color w:val="auto"/>
          <w:szCs w:val="24"/>
        </w:rPr>
        <w:t xml:space="preserve"> koosneb piiranguvöönd </w:t>
      </w:r>
      <w:commentRangeStart w:id="296"/>
      <w:del w:id="297" w:author="Mari Koik - JUSTDIGI" w:date="2025-01-20T15:55:00Z" w16du:dateUtc="2025-01-20T13:55:00Z">
        <w:r w:rsidR="006E6F7F" w:rsidRPr="00E31A21" w:rsidDel="002A7281">
          <w:rPr>
            <w:color w:val="auto"/>
            <w:szCs w:val="24"/>
          </w:rPr>
          <w:delText xml:space="preserve">üleujutatavast </w:delText>
        </w:r>
      </w:del>
      <w:ins w:id="298" w:author="Mari Koik - JUSTDIGI" w:date="2025-01-20T15:55:00Z" w16du:dateUtc="2025-01-20T13:55:00Z">
        <w:r w:rsidR="002A7281" w:rsidRPr="00E31A21">
          <w:rPr>
            <w:color w:val="auto"/>
            <w:szCs w:val="24"/>
          </w:rPr>
          <w:t>üleujut</w:t>
        </w:r>
        <w:r w:rsidR="002A7281">
          <w:rPr>
            <w:color w:val="auto"/>
            <w:szCs w:val="24"/>
          </w:rPr>
          <w:t>us</w:t>
        </w:r>
      </w:ins>
      <w:r w:rsidR="006E6F7F" w:rsidRPr="00E31A21">
        <w:rPr>
          <w:color w:val="auto"/>
          <w:szCs w:val="24"/>
        </w:rPr>
        <w:t>alast</w:t>
      </w:r>
      <w:commentRangeEnd w:id="296"/>
      <w:r w:rsidR="0003554B">
        <w:rPr>
          <w:rStyle w:val="Kommentaariviide"/>
        </w:rPr>
        <w:commentReference w:id="296"/>
      </w:r>
      <w:r w:rsidR="006E6F7F" w:rsidRPr="00E31A21">
        <w:rPr>
          <w:color w:val="auto"/>
          <w:szCs w:val="24"/>
        </w:rPr>
        <w:t xml:space="preserve"> ja sellele liituvast </w:t>
      </w:r>
      <w:r w:rsidR="00BD063E">
        <w:rPr>
          <w:color w:val="auto"/>
          <w:szCs w:val="24"/>
        </w:rPr>
        <w:t>100</w:t>
      </w:r>
      <w:r w:rsidR="006E6F7F" w:rsidRPr="00E31A21">
        <w:rPr>
          <w:color w:val="auto"/>
          <w:szCs w:val="24"/>
        </w:rPr>
        <w:t xml:space="preserve"> meetrist, kuid </w:t>
      </w:r>
      <w:del w:id="299" w:author="Mari Koik - JUSTDIGI" w:date="2025-01-16T15:52:00Z" w16du:dateUtc="2025-01-16T13:52:00Z">
        <w:r w:rsidR="006E6F7F" w:rsidRPr="00E31A21" w:rsidDel="007B2399">
          <w:rPr>
            <w:color w:val="auto"/>
            <w:szCs w:val="24"/>
          </w:rPr>
          <w:delText xml:space="preserve">mitte </w:delText>
        </w:r>
      </w:del>
      <w:ins w:id="300" w:author="Mari Koik - JUSTDIGI" w:date="2025-01-16T15:52:00Z" w16du:dateUtc="2025-01-16T13:52:00Z">
        <w:r w:rsidR="007B2399">
          <w:rPr>
            <w:color w:val="auto"/>
            <w:szCs w:val="24"/>
          </w:rPr>
          <w:t>on</w:t>
        </w:r>
        <w:r w:rsidR="007B2399" w:rsidRPr="00E31A21">
          <w:rPr>
            <w:color w:val="auto"/>
            <w:szCs w:val="24"/>
          </w:rPr>
          <w:t xml:space="preserve"> </w:t>
        </w:r>
      </w:ins>
      <w:r w:rsidR="006E6F7F" w:rsidRPr="00E31A21">
        <w:rPr>
          <w:color w:val="auto"/>
          <w:szCs w:val="24"/>
        </w:rPr>
        <w:t>vähem</w:t>
      </w:r>
      <w:ins w:id="301" w:author="Mari Koik - JUSTDIGI" w:date="2025-01-16T15:52:00Z" w16du:dateUtc="2025-01-16T13:52:00Z">
        <w:r w:rsidR="007B2399">
          <w:rPr>
            <w:color w:val="auto"/>
            <w:szCs w:val="24"/>
          </w:rPr>
          <w:t>alt</w:t>
        </w:r>
      </w:ins>
      <w:del w:id="302" w:author="Mari Koik - JUSTDIGI" w:date="2025-01-16T15:52:00Z" w16du:dateUtc="2025-01-16T13:52:00Z">
        <w:r w:rsidR="006E6F7F" w:rsidRPr="00E31A21" w:rsidDel="007B2399">
          <w:rPr>
            <w:color w:val="auto"/>
            <w:szCs w:val="24"/>
          </w:rPr>
          <w:delText xml:space="preserve"> kui</w:delText>
        </w:r>
      </w:del>
      <w:r w:rsidR="006E6F7F" w:rsidRPr="00E31A21">
        <w:rPr>
          <w:color w:val="auto"/>
          <w:szCs w:val="24"/>
        </w:rPr>
        <w:t xml:space="preserve"> käesoleva </w:t>
      </w:r>
      <w:r w:rsidR="0094139A">
        <w:rPr>
          <w:color w:val="auto"/>
          <w:szCs w:val="24"/>
        </w:rPr>
        <w:t>paragrahvi</w:t>
      </w:r>
      <w:r w:rsidR="006E6F7F" w:rsidRPr="00E31A21">
        <w:rPr>
          <w:color w:val="auto"/>
          <w:szCs w:val="24"/>
        </w:rPr>
        <w:t xml:space="preserve"> </w:t>
      </w:r>
      <w:r w:rsidR="00CA05C8">
        <w:rPr>
          <w:color w:val="auto"/>
          <w:szCs w:val="24"/>
        </w:rPr>
        <w:t xml:space="preserve">lõike 1 punktis 1 </w:t>
      </w:r>
      <w:r w:rsidR="006E6F7F" w:rsidRPr="00E31A21">
        <w:rPr>
          <w:color w:val="auto"/>
          <w:szCs w:val="24"/>
        </w:rPr>
        <w:t xml:space="preserve">sätestatud vööndi </w:t>
      </w:r>
      <w:r w:rsidR="006E6F7F" w:rsidRPr="007B2083">
        <w:rPr>
          <w:color w:val="auto"/>
          <w:szCs w:val="24"/>
        </w:rPr>
        <w:t>laiu</w:t>
      </w:r>
      <w:ins w:id="303" w:author="Mari Koik - JUSTDIGI" w:date="2025-01-16T15:52:00Z" w16du:dateUtc="2025-01-16T13:52:00Z">
        <w:r w:rsidR="007B2399" w:rsidRPr="007B2083">
          <w:rPr>
            <w:color w:val="auto"/>
            <w:szCs w:val="24"/>
          </w:rPr>
          <w:t>ne</w:t>
        </w:r>
      </w:ins>
      <w:del w:id="304" w:author="Mari Koik - JUSTDIGI" w:date="2025-01-16T15:52:00Z" w16du:dateUtc="2025-01-16T13:52:00Z">
        <w:r w:rsidR="006E6F7F" w:rsidRPr="00E31A21" w:rsidDel="007B2399">
          <w:rPr>
            <w:color w:val="auto"/>
            <w:szCs w:val="24"/>
          </w:rPr>
          <w:delText>s</w:delText>
        </w:r>
      </w:del>
      <w:r w:rsidRPr="00E31A21">
        <w:rPr>
          <w:color w:val="auto"/>
          <w:szCs w:val="24"/>
        </w:rPr>
        <w:t>.</w:t>
      </w:r>
    </w:p>
    <w:p w14:paraId="3E42A5A8" w14:textId="77777777" w:rsidR="00D0634B" w:rsidRPr="00E31A21" w:rsidRDefault="00D0634B" w:rsidP="00D0634B">
      <w:pPr>
        <w:spacing w:after="0" w:line="240" w:lineRule="auto"/>
        <w:ind w:left="0" w:right="51" w:firstLine="0"/>
        <w:rPr>
          <w:color w:val="auto"/>
          <w:szCs w:val="24"/>
        </w:rPr>
      </w:pPr>
    </w:p>
    <w:p w14:paraId="53A3850E" w14:textId="4C72C9AA" w:rsidR="00D0634B" w:rsidRPr="00E31A21" w:rsidRDefault="00D0634B" w:rsidP="00D0634B">
      <w:pPr>
        <w:spacing w:after="0" w:line="240" w:lineRule="auto"/>
        <w:ind w:left="0" w:right="51" w:firstLine="0"/>
        <w:rPr>
          <w:color w:val="auto"/>
          <w:szCs w:val="24"/>
        </w:rPr>
      </w:pPr>
      <w:r w:rsidRPr="00E31A21">
        <w:rPr>
          <w:color w:val="auto"/>
          <w:szCs w:val="24"/>
        </w:rPr>
        <w:t>(1</w:t>
      </w:r>
      <w:r w:rsidRPr="00E31A21">
        <w:rPr>
          <w:color w:val="auto"/>
          <w:szCs w:val="24"/>
          <w:vertAlign w:val="superscript"/>
        </w:rPr>
        <w:t>2</w:t>
      </w:r>
      <w:r w:rsidRPr="00E31A21">
        <w:rPr>
          <w:color w:val="auto"/>
          <w:szCs w:val="24"/>
        </w:rPr>
        <w:t>)</w:t>
      </w:r>
      <w:r w:rsidR="006E6F7F" w:rsidRPr="00E31A21">
        <w:rPr>
          <w:color w:val="auto"/>
          <w:szCs w:val="24"/>
        </w:rPr>
        <w:t xml:space="preserve"> Suurte üleujutusaladega siseveekogu</w:t>
      </w:r>
      <w:del w:id="305" w:author="Mari Koik - JUSTDIGI" w:date="2025-01-16T15:53:00Z" w16du:dateUtc="2025-01-16T13:53:00Z">
        <w:r w:rsidR="006E6F7F" w:rsidRPr="00E31A21" w:rsidDel="00792E18">
          <w:rPr>
            <w:color w:val="auto"/>
            <w:szCs w:val="24"/>
          </w:rPr>
          <w:delText>de</w:delText>
        </w:r>
      </w:del>
      <w:r w:rsidR="006E6F7F" w:rsidRPr="00E31A21">
        <w:rPr>
          <w:color w:val="auto"/>
          <w:szCs w:val="24"/>
        </w:rPr>
        <w:t xml:space="preserve"> või </w:t>
      </w:r>
      <w:del w:id="306" w:author="Mari Koik - JUSTDIGI" w:date="2025-01-16T15:53:00Z" w16du:dateUtc="2025-01-16T13:53:00Z">
        <w:r w:rsidR="006E6F7F" w:rsidRPr="00E31A21" w:rsidDel="00792E18">
          <w:rPr>
            <w:color w:val="auto"/>
            <w:szCs w:val="24"/>
          </w:rPr>
          <w:delText xml:space="preserve">nende </w:delText>
        </w:r>
      </w:del>
      <w:ins w:id="307" w:author="Mari Koik - JUSTDIGI" w:date="2025-01-16T15:53:00Z" w16du:dateUtc="2025-01-16T13:53:00Z">
        <w:r w:rsidR="00792E18">
          <w:rPr>
            <w:color w:val="auto"/>
            <w:szCs w:val="24"/>
          </w:rPr>
          <w:t>selle</w:t>
        </w:r>
        <w:r w:rsidR="00792E18" w:rsidRPr="00E31A21">
          <w:rPr>
            <w:color w:val="auto"/>
            <w:szCs w:val="24"/>
          </w:rPr>
          <w:t xml:space="preserve"> </w:t>
        </w:r>
      </w:ins>
      <w:r w:rsidR="006E6F7F" w:rsidRPr="00E31A21">
        <w:rPr>
          <w:color w:val="auto"/>
          <w:szCs w:val="24"/>
        </w:rPr>
        <w:t xml:space="preserve">lõikude kaldal koosneb piiranguvöönd </w:t>
      </w:r>
      <w:del w:id="308" w:author="Mari Koik - JUSTDIGI" w:date="2025-01-22T13:50:00Z" w16du:dateUtc="2025-01-22T11:50:00Z">
        <w:r w:rsidR="006E6F7F" w:rsidRPr="00E31A21" w:rsidDel="00AD42A1">
          <w:rPr>
            <w:color w:val="auto"/>
            <w:szCs w:val="24"/>
          </w:rPr>
          <w:delText xml:space="preserve">üleujutatavast </w:delText>
        </w:r>
      </w:del>
      <w:ins w:id="309" w:author="Mari Koik - JUSTDIGI" w:date="2025-01-22T13:50:00Z" w16du:dateUtc="2025-01-22T11:50:00Z">
        <w:r w:rsidR="00AD42A1" w:rsidRPr="00E31A21">
          <w:rPr>
            <w:color w:val="auto"/>
            <w:szCs w:val="24"/>
          </w:rPr>
          <w:t>üleujut</w:t>
        </w:r>
        <w:r w:rsidR="00AD42A1">
          <w:rPr>
            <w:color w:val="auto"/>
            <w:szCs w:val="24"/>
          </w:rPr>
          <w:t>us</w:t>
        </w:r>
      </w:ins>
      <w:r w:rsidR="006E6F7F" w:rsidRPr="00E31A21">
        <w:rPr>
          <w:color w:val="auto"/>
          <w:szCs w:val="24"/>
        </w:rPr>
        <w:t xml:space="preserve">alast ja sellele liituvast 50 meetrist, kuid </w:t>
      </w:r>
      <w:ins w:id="310" w:author="Mari Koik - JUSTDIGI" w:date="2025-01-16T15:53:00Z" w16du:dateUtc="2025-01-16T13:53:00Z">
        <w:r w:rsidR="002E4692">
          <w:rPr>
            <w:color w:val="auto"/>
            <w:szCs w:val="24"/>
          </w:rPr>
          <w:t xml:space="preserve">on </w:t>
        </w:r>
      </w:ins>
      <w:del w:id="311" w:author="Mari Koik - JUSTDIGI" w:date="2025-01-16T15:53:00Z" w16du:dateUtc="2025-01-16T13:53:00Z">
        <w:r w:rsidR="006E6F7F" w:rsidRPr="00E31A21" w:rsidDel="002E4692">
          <w:rPr>
            <w:color w:val="auto"/>
            <w:szCs w:val="24"/>
          </w:rPr>
          <w:delText xml:space="preserve">mitte </w:delText>
        </w:r>
      </w:del>
      <w:r w:rsidR="006E6F7F" w:rsidRPr="00E31A21">
        <w:rPr>
          <w:color w:val="auto"/>
          <w:szCs w:val="24"/>
        </w:rPr>
        <w:t>vähem</w:t>
      </w:r>
      <w:ins w:id="312" w:author="Mari Koik - JUSTDIGI" w:date="2025-01-16T15:53:00Z" w16du:dateUtc="2025-01-16T13:53:00Z">
        <w:r w:rsidR="002E4692">
          <w:rPr>
            <w:color w:val="auto"/>
            <w:szCs w:val="24"/>
          </w:rPr>
          <w:t>alt</w:t>
        </w:r>
      </w:ins>
      <w:del w:id="313" w:author="Mari Koik - JUSTDIGI" w:date="2025-01-16T15:53:00Z" w16du:dateUtc="2025-01-16T13:53:00Z">
        <w:r w:rsidR="006E6F7F" w:rsidRPr="00E31A21" w:rsidDel="002E4692">
          <w:rPr>
            <w:color w:val="auto"/>
            <w:szCs w:val="24"/>
          </w:rPr>
          <w:delText xml:space="preserve"> kui</w:delText>
        </w:r>
      </w:del>
      <w:r w:rsidR="006E6F7F" w:rsidRPr="00E31A21">
        <w:rPr>
          <w:color w:val="auto"/>
          <w:szCs w:val="24"/>
        </w:rPr>
        <w:t xml:space="preserve"> käesoleva </w:t>
      </w:r>
      <w:r w:rsidR="0094139A">
        <w:rPr>
          <w:color w:val="auto"/>
          <w:szCs w:val="24"/>
        </w:rPr>
        <w:t xml:space="preserve">paragrahvi lõike </w:t>
      </w:r>
      <w:r w:rsidR="00E80AF6">
        <w:rPr>
          <w:color w:val="auto"/>
          <w:szCs w:val="24"/>
        </w:rPr>
        <w:t xml:space="preserve">1 </w:t>
      </w:r>
      <w:r w:rsidR="00937DE0">
        <w:rPr>
          <w:color w:val="auto"/>
          <w:szCs w:val="24"/>
        </w:rPr>
        <w:t>punktides 2</w:t>
      </w:r>
      <w:r w:rsidR="0094139A" w:rsidRPr="0094139A">
        <w:rPr>
          <w:color w:val="auto"/>
          <w:szCs w:val="24"/>
        </w:rPr>
        <w:t>‒</w:t>
      </w:r>
      <w:r w:rsidR="00937DE0">
        <w:rPr>
          <w:color w:val="auto"/>
          <w:szCs w:val="24"/>
        </w:rPr>
        <w:t xml:space="preserve">4 </w:t>
      </w:r>
      <w:r w:rsidR="006E6F7F" w:rsidRPr="00E31A21">
        <w:rPr>
          <w:color w:val="auto"/>
          <w:szCs w:val="24"/>
        </w:rPr>
        <w:t>sätestatud vööndi laiu</w:t>
      </w:r>
      <w:ins w:id="314" w:author="Mari Koik - JUSTDIGI" w:date="2025-01-16T15:53:00Z" w16du:dateUtc="2025-01-16T13:53:00Z">
        <w:r w:rsidR="002E4692">
          <w:rPr>
            <w:color w:val="auto"/>
            <w:szCs w:val="24"/>
          </w:rPr>
          <w:t>ne</w:t>
        </w:r>
      </w:ins>
      <w:del w:id="315" w:author="Mari Koik - JUSTDIGI" w:date="2025-01-16T15:53:00Z" w16du:dateUtc="2025-01-16T13:53:00Z">
        <w:r w:rsidR="006E6F7F" w:rsidRPr="00E31A21" w:rsidDel="002E4692">
          <w:rPr>
            <w:color w:val="auto"/>
            <w:szCs w:val="24"/>
          </w:rPr>
          <w:delText>s</w:delText>
        </w:r>
      </w:del>
      <w:r w:rsidRPr="00E31A21">
        <w:rPr>
          <w:color w:val="auto"/>
          <w:szCs w:val="24"/>
        </w:rPr>
        <w:t>.“;</w:t>
      </w:r>
    </w:p>
    <w:p w14:paraId="1B9A52A2" w14:textId="77777777" w:rsidR="00CB7CBF" w:rsidRDefault="00CB7CBF" w:rsidP="00533AC9">
      <w:pPr>
        <w:spacing w:after="0" w:line="240" w:lineRule="auto"/>
        <w:ind w:left="0" w:right="51" w:firstLine="0"/>
        <w:rPr>
          <w:color w:val="auto"/>
          <w:szCs w:val="24"/>
        </w:rPr>
      </w:pPr>
    </w:p>
    <w:p w14:paraId="3DC296A4" w14:textId="17AD9371" w:rsidR="00CB7CBF" w:rsidRPr="00CB7CBF" w:rsidRDefault="00315BDD" w:rsidP="00533AC9">
      <w:pPr>
        <w:spacing w:after="0" w:line="240" w:lineRule="auto"/>
        <w:ind w:left="0" w:right="51" w:firstLine="0"/>
        <w:rPr>
          <w:color w:val="auto"/>
          <w:szCs w:val="24"/>
        </w:rPr>
      </w:pPr>
      <w:r>
        <w:rPr>
          <w:b/>
          <w:color w:val="auto"/>
          <w:szCs w:val="24"/>
        </w:rPr>
        <w:t>44</w:t>
      </w:r>
      <w:r w:rsidR="00CB7CBF" w:rsidRPr="001275D4">
        <w:rPr>
          <w:b/>
          <w:bCs/>
          <w:color w:val="auto"/>
          <w:szCs w:val="24"/>
        </w:rPr>
        <w:t>)</w:t>
      </w:r>
      <w:r w:rsidR="00CB7CBF" w:rsidRPr="00CB7CBF">
        <w:rPr>
          <w:color w:val="auto"/>
          <w:szCs w:val="24"/>
        </w:rPr>
        <w:t xml:space="preserve"> paragrahvi 37 lõi</w:t>
      </w:r>
      <w:r w:rsidR="00DA7231">
        <w:rPr>
          <w:color w:val="auto"/>
          <w:szCs w:val="24"/>
        </w:rPr>
        <w:t>k</w:t>
      </w:r>
      <w:r w:rsidR="00CB7CBF" w:rsidRPr="00CB7CBF">
        <w:rPr>
          <w:color w:val="auto"/>
          <w:szCs w:val="24"/>
        </w:rPr>
        <w:t xml:space="preserve">e 2 </w:t>
      </w:r>
      <w:r w:rsidR="00DA7231">
        <w:rPr>
          <w:color w:val="auto"/>
          <w:szCs w:val="24"/>
        </w:rPr>
        <w:t xml:space="preserve">kolmas lause </w:t>
      </w:r>
      <w:r w:rsidR="00CB7CBF" w:rsidRPr="00CB7CBF">
        <w:rPr>
          <w:color w:val="auto"/>
          <w:szCs w:val="24"/>
        </w:rPr>
        <w:t>muudetakse ja sõnastatakse järgmiselt:</w:t>
      </w:r>
    </w:p>
    <w:p w14:paraId="0A60D9C3" w14:textId="2838A183" w:rsidR="00CB7CBF" w:rsidRDefault="00790949" w:rsidP="00533AC9">
      <w:pPr>
        <w:spacing w:after="0" w:line="240" w:lineRule="auto"/>
        <w:ind w:left="0" w:right="51" w:firstLine="0"/>
        <w:rPr>
          <w:color w:val="auto"/>
          <w:szCs w:val="24"/>
        </w:rPr>
      </w:pPr>
      <w:r>
        <w:rPr>
          <w:color w:val="auto"/>
          <w:szCs w:val="24"/>
        </w:rPr>
        <w:t>„</w:t>
      </w:r>
      <w:r w:rsidR="00CB7CBF" w:rsidRPr="00CB7CBF">
        <w:rPr>
          <w:color w:val="auto"/>
          <w:szCs w:val="24"/>
        </w:rPr>
        <w:t>Kalda piiranguvööndis ei tohi lageraielangi pindala olla suurem kui kaks hektarit.“;</w:t>
      </w:r>
    </w:p>
    <w:p w14:paraId="4AD4E8FE" w14:textId="77777777" w:rsidR="0061692F" w:rsidRDefault="0061692F" w:rsidP="00533AC9">
      <w:pPr>
        <w:spacing w:after="0" w:line="240" w:lineRule="auto"/>
        <w:ind w:left="0" w:right="51" w:firstLine="0"/>
        <w:rPr>
          <w:color w:val="auto"/>
          <w:szCs w:val="24"/>
        </w:rPr>
      </w:pPr>
    </w:p>
    <w:p w14:paraId="65B38C91" w14:textId="6960D08F" w:rsidR="0061692F" w:rsidRDefault="00315BDD" w:rsidP="19063FA7">
      <w:pPr>
        <w:spacing w:after="0" w:line="240" w:lineRule="auto"/>
        <w:ind w:left="0" w:right="51" w:firstLine="0"/>
        <w:rPr>
          <w:color w:val="auto"/>
        </w:rPr>
      </w:pPr>
      <w:commentRangeStart w:id="316"/>
      <w:r w:rsidRPr="19063FA7">
        <w:rPr>
          <w:b/>
          <w:bCs/>
          <w:color w:val="auto"/>
        </w:rPr>
        <w:t>45</w:t>
      </w:r>
      <w:r w:rsidR="0061692F" w:rsidRPr="19063FA7">
        <w:rPr>
          <w:b/>
          <w:bCs/>
          <w:color w:val="auto"/>
        </w:rPr>
        <w:t>)</w:t>
      </w:r>
      <w:r w:rsidR="0061692F" w:rsidRPr="19063FA7">
        <w:rPr>
          <w:color w:val="auto"/>
        </w:rPr>
        <w:t xml:space="preserve"> paragrahvi 37 täiendatakse lõikega 7 järgmises sõnastuses:</w:t>
      </w:r>
      <w:commentRangeEnd w:id="316"/>
      <w:r>
        <w:commentReference w:id="316"/>
      </w:r>
    </w:p>
    <w:p w14:paraId="699063EF" w14:textId="58F548CC" w:rsidR="0061692F" w:rsidRDefault="0061692F" w:rsidP="00533AC9">
      <w:pPr>
        <w:spacing w:after="0" w:line="240" w:lineRule="auto"/>
        <w:ind w:left="0" w:right="51" w:firstLine="0"/>
        <w:rPr>
          <w:color w:val="auto"/>
          <w:szCs w:val="24"/>
        </w:rPr>
      </w:pPr>
      <w:r w:rsidRPr="0061692F">
        <w:rPr>
          <w:color w:val="auto"/>
          <w:szCs w:val="24"/>
        </w:rPr>
        <w:t>”(7) Käesoleva paragrahvi lõike 3 punktis 6 nimetatud Keskkonnaameti nõusolekut ei ole vaja</w:t>
      </w:r>
      <w:r w:rsidR="00CE6259">
        <w:rPr>
          <w:color w:val="auto"/>
          <w:szCs w:val="24"/>
        </w:rPr>
        <w:t xml:space="preserve"> k</w:t>
      </w:r>
      <w:r w:rsidRPr="0061692F">
        <w:rPr>
          <w:color w:val="auto"/>
          <w:szCs w:val="24"/>
        </w:rPr>
        <w:t>õrgendatud kaitsevalmiduse, mobilisatsiooni, demobilisatsiooni, erakorralise seisukorra või sõjaseisukorra ajal riigikaitse eesmärgi tagamiseks.“</w:t>
      </w:r>
      <w:r>
        <w:rPr>
          <w:color w:val="auto"/>
          <w:szCs w:val="24"/>
        </w:rPr>
        <w:t>;</w:t>
      </w:r>
    </w:p>
    <w:p w14:paraId="133AD587" w14:textId="0F02A92B" w:rsidR="00DE0BEA" w:rsidRPr="008939CB" w:rsidRDefault="00DE0BEA" w:rsidP="00533AC9">
      <w:pPr>
        <w:spacing w:after="0" w:line="240" w:lineRule="auto"/>
        <w:ind w:left="0" w:firstLine="0"/>
        <w:rPr>
          <w:color w:val="auto"/>
          <w:szCs w:val="24"/>
        </w:rPr>
      </w:pPr>
    </w:p>
    <w:p w14:paraId="1BC3481B" w14:textId="74208932" w:rsidR="00016B6A" w:rsidRPr="008939CB" w:rsidRDefault="00315BDD" w:rsidP="00533AC9">
      <w:pPr>
        <w:spacing w:after="0" w:line="240" w:lineRule="auto"/>
        <w:ind w:left="0" w:right="51" w:firstLine="0"/>
        <w:rPr>
          <w:color w:val="auto"/>
          <w:szCs w:val="24"/>
        </w:rPr>
      </w:pPr>
      <w:r>
        <w:rPr>
          <w:b/>
          <w:color w:val="auto"/>
          <w:szCs w:val="24"/>
        </w:rPr>
        <w:t>46</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1 punkt 3 muudetakse ja sõnastatakse järgmiselt:</w:t>
      </w:r>
    </w:p>
    <w:p w14:paraId="386E10CA" w14:textId="285FF6A4" w:rsidR="00A72D8B" w:rsidRDefault="00FD44FB" w:rsidP="00533AC9">
      <w:pPr>
        <w:spacing w:after="0" w:line="240" w:lineRule="auto"/>
        <w:ind w:left="-5" w:right="51"/>
        <w:rPr>
          <w:color w:val="auto"/>
          <w:szCs w:val="24"/>
        </w:rPr>
      </w:pPr>
      <w:r w:rsidRPr="008939CB">
        <w:rPr>
          <w:color w:val="auto"/>
          <w:szCs w:val="24"/>
        </w:rPr>
        <w:t xml:space="preserve">„3) </w:t>
      </w:r>
      <w:commentRangeStart w:id="317"/>
      <w:r w:rsidRPr="008939CB">
        <w:rPr>
          <w:color w:val="auto"/>
          <w:szCs w:val="24"/>
        </w:rPr>
        <w:t xml:space="preserve">linnas </w:t>
      </w:r>
      <w:bookmarkStart w:id="318" w:name="_Hlk175736298"/>
      <w:ins w:id="319" w:author="Mari Koik - JUSTDIGI" w:date="2025-01-16T15:55:00Z" w16du:dateUtc="2025-01-16T13:55:00Z">
        <w:r w:rsidR="00A6028B">
          <w:rPr>
            <w:color w:val="auto"/>
            <w:szCs w:val="24"/>
          </w:rPr>
          <w:t xml:space="preserve">kui </w:t>
        </w:r>
      </w:ins>
      <w:del w:id="320" w:author="Mari Koik - JUSTDIGI" w:date="2025-01-16T15:55:00Z" w16du:dateUtc="2025-01-16T13:55:00Z">
        <w:r w:rsidRPr="008939CB" w:rsidDel="00A6028B">
          <w:rPr>
            <w:color w:val="auto"/>
            <w:szCs w:val="24"/>
          </w:rPr>
          <w:delText xml:space="preserve">asustusüksusena </w:delText>
        </w:r>
      </w:del>
      <w:bookmarkEnd w:id="318"/>
      <w:ins w:id="321" w:author="Mari Koik - JUSTDIGI" w:date="2025-01-16T15:55:00Z" w16du:dateUtc="2025-01-16T13:55:00Z">
        <w:r w:rsidR="00A6028B" w:rsidRPr="008939CB">
          <w:rPr>
            <w:color w:val="auto"/>
            <w:szCs w:val="24"/>
          </w:rPr>
          <w:t>asustusüksuse</w:t>
        </w:r>
        <w:r w:rsidR="00A6028B">
          <w:rPr>
            <w:color w:val="auto"/>
            <w:szCs w:val="24"/>
          </w:rPr>
          <w:t>s</w:t>
        </w:r>
      </w:ins>
      <w:commentRangeEnd w:id="317"/>
      <w:ins w:id="322" w:author="Mari Koik - JUSTDIGI" w:date="2025-01-22T13:55:00Z" w16du:dateUtc="2025-01-22T11:55:00Z">
        <w:r w:rsidR="00E24FE1">
          <w:rPr>
            <w:rStyle w:val="Kommentaariviide"/>
          </w:rPr>
          <w:commentReference w:id="317"/>
        </w:r>
      </w:ins>
      <w:ins w:id="323" w:author="Mari Koik - JUSTDIGI" w:date="2025-01-16T15:55:00Z" w16du:dateUtc="2025-01-16T13:55:00Z">
        <w:r w:rsidR="00DC476C">
          <w:rPr>
            <w:color w:val="auto"/>
            <w:szCs w:val="24"/>
          </w:rPr>
          <w:t>,</w:t>
        </w:r>
      </w:ins>
      <w:del w:id="324" w:author="Mari Koik - JUSTDIGI" w:date="2025-01-16T15:55:00Z" w16du:dateUtc="2025-01-16T13:55:00Z">
        <w:r w:rsidRPr="008939CB" w:rsidDel="00DC476C">
          <w:rPr>
            <w:color w:val="auto"/>
            <w:szCs w:val="24"/>
          </w:rPr>
          <w:delText>ja</w:delText>
        </w:r>
      </w:del>
      <w:r w:rsidRPr="008939CB">
        <w:rPr>
          <w:color w:val="auto"/>
          <w:szCs w:val="24"/>
        </w:rPr>
        <w:t xml:space="preserve"> alevis ning aleviku ja küla selgelt piiritletaval kompaktse asustusega alal (edaspidi </w:t>
      </w:r>
      <w:r w:rsidRPr="008939CB">
        <w:rPr>
          <w:i/>
          <w:color w:val="auto"/>
          <w:szCs w:val="24"/>
        </w:rPr>
        <w:t>tiheasustusala</w:t>
      </w:r>
      <w:r w:rsidRPr="008939CB">
        <w:rPr>
          <w:color w:val="auto"/>
          <w:szCs w:val="24"/>
        </w:rPr>
        <w:t xml:space="preserve">) 50 meetrit, välja arvatud käesoleva lõike punktis 5 ja </w:t>
      </w:r>
      <w:bookmarkStart w:id="325" w:name="_Hlk175736332"/>
      <w:r w:rsidRPr="008939CB">
        <w:rPr>
          <w:color w:val="auto"/>
          <w:szCs w:val="24"/>
        </w:rPr>
        <w:t xml:space="preserve">§ 38 lõikes 2 </w:t>
      </w:r>
      <w:bookmarkEnd w:id="325"/>
      <w:r w:rsidRPr="008939CB">
        <w:rPr>
          <w:color w:val="auto"/>
          <w:szCs w:val="24"/>
        </w:rPr>
        <w:t>sätestatud juh</w:t>
      </w:r>
      <w:ins w:id="326" w:author="Mari Koik - JUSTDIGI" w:date="2025-01-16T15:55:00Z" w16du:dateUtc="2025-01-16T13:55:00Z">
        <w:r w:rsidR="00DC476C">
          <w:rPr>
            <w:color w:val="auto"/>
            <w:szCs w:val="24"/>
          </w:rPr>
          <w:t>u</w:t>
        </w:r>
      </w:ins>
      <w:del w:id="327" w:author="Mari Koik - JUSTDIGI" w:date="2025-01-16T15:55:00Z" w16du:dateUtc="2025-01-16T13:55:00Z">
        <w:r w:rsidRPr="008939CB" w:rsidDel="00DC476C">
          <w:rPr>
            <w:color w:val="auto"/>
            <w:szCs w:val="24"/>
          </w:rPr>
          <w:delText>tude</w:delText>
        </w:r>
      </w:del>
      <w:r w:rsidRPr="008939CB">
        <w:rPr>
          <w:color w:val="auto"/>
          <w:szCs w:val="24"/>
        </w:rPr>
        <w:t>l;“;</w:t>
      </w:r>
    </w:p>
    <w:p w14:paraId="616D2EE7" w14:textId="77777777" w:rsidR="00B639A7" w:rsidRDefault="00B639A7" w:rsidP="00533AC9">
      <w:pPr>
        <w:spacing w:after="0" w:line="240" w:lineRule="auto"/>
        <w:ind w:left="-5" w:right="51"/>
        <w:rPr>
          <w:color w:val="auto"/>
          <w:szCs w:val="24"/>
        </w:rPr>
      </w:pPr>
    </w:p>
    <w:p w14:paraId="33327C1C" w14:textId="339475A3" w:rsidR="00A72D8B" w:rsidRPr="00A72D8B" w:rsidRDefault="00315BDD" w:rsidP="00A72D8B">
      <w:pPr>
        <w:spacing w:after="0" w:line="240" w:lineRule="auto"/>
        <w:ind w:left="-5" w:right="51"/>
        <w:rPr>
          <w:color w:val="auto"/>
          <w:szCs w:val="24"/>
        </w:rPr>
      </w:pPr>
      <w:r>
        <w:rPr>
          <w:b/>
          <w:bCs/>
          <w:color w:val="auto"/>
          <w:szCs w:val="24"/>
        </w:rPr>
        <w:t>47</w:t>
      </w:r>
      <w:r w:rsidR="00A72D8B" w:rsidRPr="004E4EB2">
        <w:rPr>
          <w:b/>
          <w:bCs/>
          <w:color w:val="auto"/>
          <w:szCs w:val="24"/>
        </w:rPr>
        <w:t>)</w:t>
      </w:r>
      <w:r w:rsidR="00A72D8B">
        <w:rPr>
          <w:color w:val="auto"/>
          <w:szCs w:val="24"/>
        </w:rPr>
        <w:t xml:space="preserve"> </w:t>
      </w:r>
      <w:r w:rsidR="00A72D8B" w:rsidRPr="00A72D8B">
        <w:rPr>
          <w:color w:val="auto"/>
          <w:szCs w:val="24"/>
        </w:rPr>
        <w:t>paragrahvi 38 täiendatakse lõigetega 1</w:t>
      </w:r>
      <w:r w:rsidR="00A72D8B" w:rsidRPr="00E31A21">
        <w:rPr>
          <w:color w:val="auto"/>
          <w:szCs w:val="24"/>
          <w:vertAlign w:val="superscript"/>
        </w:rPr>
        <w:t>1</w:t>
      </w:r>
      <w:r w:rsidR="00AE5E0E">
        <w:rPr>
          <w:color w:val="auto"/>
          <w:szCs w:val="24"/>
        </w:rPr>
        <w:t>‒1</w:t>
      </w:r>
      <w:r w:rsidR="00AE5E0E">
        <w:rPr>
          <w:color w:val="auto"/>
          <w:szCs w:val="24"/>
          <w:vertAlign w:val="superscript"/>
        </w:rPr>
        <w:t>3</w:t>
      </w:r>
      <w:r w:rsidR="00F737B7">
        <w:rPr>
          <w:color w:val="auto"/>
          <w:szCs w:val="24"/>
        </w:rPr>
        <w:t xml:space="preserve"> </w:t>
      </w:r>
      <w:r w:rsidR="00A72D8B" w:rsidRPr="00A72D8B">
        <w:rPr>
          <w:color w:val="auto"/>
          <w:szCs w:val="24"/>
        </w:rPr>
        <w:t xml:space="preserve">järgmises sõnastuses: </w:t>
      </w:r>
    </w:p>
    <w:p w14:paraId="27033192" w14:textId="70A2AE3E" w:rsidR="00A72D8B" w:rsidRDefault="00A72D8B" w:rsidP="00A72D8B">
      <w:pPr>
        <w:spacing w:after="0" w:line="240" w:lineRule="auto"/>
        <w:ind w:left="-5" w:right="51"/>
        <w:rPr>
          <w:color w:val="auto"/>
          <w:szCs w:val="24"/>
        </w:rPr>
      </w:pPr>
      <w:bookmarkStart w:id="328" w:name="_Hlk175736402"/>
      <w:r w:rsidRPr="00A72D8B">
        <w:rPr>
          <w:color w:val="auto"/>
          <w:szCs w:val="24"/>
        </w:rPr>
        <w:t>„(1</w:t>
      </w:r>
      <w:r w:rsidRPr="00E31A21">
        <w:rPr>
          <w:color w:val="auto"/>
          <w:szCs w:val="24"/>
          <w:vertAlign w:val="superscript"/>
        </w:rPr>
        <w:t>1</w:t>
      </w:r>
      <w:r w:rsidRPr="00A72D8B">
        <w:rPr>
          <w:color w:val="auto"/>
          <w:szCs w:val="24"/>
        </w:rPr>
        <w:t>)</w:t>
      </w:r>
      <w:r w:rsidR="00913A89">
        <w:rPr>
          <w:color w:val="auto"/>
          <w:szCs w:val="24"/>
        </w:rPr>
        <w:t xml:space="preserve"> Korduva üleujutusega rannal</w:t>
      </w:r>
      <w:r w:rsidR="00913A89" w:rsidRPr="00913A89">
        <w:rPr>
          <w:color w:val="auto"/>
          <w:szCs w:val="24"/>
        </w:rPr>
        <w:t xml:space="preserve"> koosneb ehituskeeluvöönd </w:t>
      </w:r>
      <w:del w:id="329" w:author="Mari Koik - JUSTDIGI" w:date="2025-01-22T13:51:00Z" w16du:dateUtc="2025-01-22T11:51:00Z">
        <w:r w:rsidR="00913A89" w:rsidRPr="00913A89" w:rsidDel="00506A51">
          <w:rPr>
            <w:color w:val="auto"/>
            <w:szCs w:val="24"/>
          </w:rPr>
          <w:delText xml:space="preserve">üleujutatavast </w:delText>
        </w:r>
      </w:del>
      <w:ins w:id="330" w:author="Mari Koik - JUSTDIGI" w:date="2025-01-22T13:51:00Z" w16du:dateUtc="2025-01-22T11:51:00Z">
        <w:r w:rsidR="00506A51" w:rsidRPr="00913A89">
          <w:rPr>
            <w:color w:val="auto"/>
            <w:szCs w:val="24"/>
          </w:rPr>
          <w:t>üleujut</w:t>
        </w:r>
        <w:r w:rsidR="00506A51">
          <w:rPr>
            <w:color w:val="auto"/>
            <w:szCs w:val="24"/>
          </w:rPr>
          <w:t>us</w:t>
        </w:r>
      </w:ins>
      <w:r w:rsidR="00913A89" w:rsidRPr="00913A89">
        <w:rPr>
          <w:color w:val="auto"/>
          <w:szCs w:val="24"/>
        </w:rPr>
        <w:t xml:space="preserve">alast ja sellele liituvast 50 meetrist, kuid </w:t>
      </w:r>
      <w:ins w:id="331" w:author="Mari Koik - JUSTDIGI" w:date="2025-01-16T15:57:00Z" w16du:dateUtc="2025-01-16T13:57:00Z">
        <w:r w:rsidR="009F24BA">
          <w:rPr>
            <w:color w:val="auto"/>
            <w:szCs w:val="24"/>
          </w:rPr>
          <w:t>on</w:t>
        </w:r>
      </w:ins>
      <w:del w:id="332" w:author="Mari Koik - JUSTDIGI" w:date="2025-01-16T15:57:00Z" w16du:dateUtc="2025-01-16T13:57:00Z">
        <w:r w:rsidR="00913A89" w:rsidRPr="00913A89" w:rsidDel="009F24BA">
          <w:rPr>
            <w:color w:val="auto"/>
            <w:szCs w:val="24"/>
          </w:rPr>
          <w:delText>mitte</w:delText>
        </w:r>
      </w:del>
      <w:r w:rsidR="00913A89" w:rsidRPr="00913A89">
        <w:rPr>
          <w:color w:val="auto"/>
          <w:szCs w:val="24"/>
        </w:rPr>
        <w:t xml:space="preserve"> vähem</w:t>
      </w:r>
      <w:ins w:id="333" w:author="Mari Koik - JUSTDIGI" w:date="2025-01-16T15:57:00Z" w16du:dateUtc="2025-01-16T13:57:00Z">
        <w:r w:rsidR="009F24BA">
          <w:rPr>
            <w:color w:val="auto"/>
            <w:szCs w:val="24"/>
          </w:rPr>
          <w:t>alt</w:t>
        </w:r>
      </w:ins>
      <w:del w:id="334" w:author="Mari Koik - JUSTDIGI" w:date="2025-01-16T15:57:00Z" w16du:dateUtc="2025-01-16T13:57:00Z">
        <w:r w:rsidR="00913A89" w:rsidRPr="00913A89" w:rsidDel="009F24BA">
          <w:rPr>
            <w:color w:val="auto"/>
            <w:szCs w:val="24"/>
          </w:rPr>
          <w:delText xml:space="preserve"> kui</w:delText>
        </w:r>
      </w:del>
      <w:r w:rsidR="00913A89" w:rsidRPr="00913A89">
        <w:rPr>
          <w:color w:val="auto"/>
          <w:szCs w:val="24"/>
        </w:rPr>
        <w:t xml:space="preserve"> käesoleva </w:t>
      </w:r>
      <w:r w:rsidR="0094139A">
        <w:rPr>
          <w:color w:val="auto"/>
          <w:szCs w:val="24"/>
        </w:rPr>
        <w:t>paragrahvi</w:t>
      </w:r>
      <w:r w:rsidR="00913A89" w:rsidRPr="00913A89">
        <w:rPr>
          <w:color w:val="auto"/>
          <w:szCs w:val="24"/>
        </w:rPr>
        <w:t xml:space="preserve"> </w:t>
      </w:r>
      <w:r w:rsidR="00AC46D3">
        <w:rPr>
          <w:color w:val="auto"/>
          <w:szCs w:val="24"/>
        </w:rPr>
        <w:t>lõike</w:t>
      </w:r>
      <w:r w:rsidR="00902B69">
        <w:rPr>
          <w:color w:val="auto"/>
          <w:szCs w:val="24"/>
        </w:rPr>
        <w:t xml:space="preserve"> 1 punktides 1 ja 2 </w:t>
      </w:r>
      <w:del w:id="335" w:author="Mari Koik - JUSTDIGI" w:date="2025-01-22T15:42:00Z" w16du:dateUtc="2025-01-22T13:42:00Z">
        <w:r w:rsidR="00AC46D3" w:rsidDel="001D19F8">
          <w:rPr>
            <w:color w:val="auto"/>
            <w:szCs w:val="24"/>
          </w:rPr>
          <w:delText xml:space="preserve"> </w:delText>
        </w:r>
      </w:del>
      <w:r w:rsidR="00F23CE4">
        <w:rPr>
          <w:color w:val="auto"/>
          <w:szCs w:val="24"/>
        </w:rPr>
        <w:t xml:space="preserve">või lõikes 2 </w:t>
      </w:r>
      <w:r w:rsidR="00913A89" w:rsidRPr="00913A89">
        <w:rPr>
          <w:color w:val="auto"/>
          <w:szCs w:val="24"/>
        </w:rPr>
        <w:t xml:space="preserve">sätestatud vööndi </w:t>
      </w:r>
      <w:del w:id="336" w:author="Mari Koik - JUSTDIGI" w:date="2025-01-16T15:58:00Z" w16du:dateUtc="2025-01-16T13:58:00Z">
        <w:r w:rsidR="00913A89" w:rsidRPr="00913A89" w:rsidDel="009F24BA">
          <w:rPr>
            <w:color w:val="auto"/>
            <w:szCs w:val="24"/>
          </w:rPr>
          <w:delText>laius</w:delText>
        </w:r>
      </w:del>
      <w:ins w:id="337" w:author="Mari Koik - JUSTDIGI" w:date="2025-01-16T15:58:00Z" w16du:dateUtc="2025-01-16T13:58:00Z">
        <w:r w:rsidR="009F24BA" w:rsidRPr="00913A89">
          <w:rPr>
            <w:color w:val="auto"/>
            <w:szCs w:val="24"/>
          </w:rPr>
          <w:t>laiu</w:t>
        </w:r>
        <w:r w:rsidR="009F24BA">
          <w:rPr>
            <w:color w:val="auto"/>
            <w:szCs w:val="24"/>
          </w:rPr>
          <w:t>ne</w:t>
        </w:r>
      </w:ins>
      <w:r w:rsidRPr="00A72D8B">
        <w:rPr>
          <w:color w:val="auto"/>
          <w:szCs w:val="24"/>
        </w:rPr>
        <w:t>.</w:t>
      </w:r>
      <w:del w:id="338" w:author="Mari Koik - JUSTDIGI" w:date="2025-01-16T15:58:00Z" w16du:dateUtc="2025-01-16T13:58:00Z">
        <w:r w:rsidRPr="00A72D8B" w:rsidDel="009F24BA">
          <w:rPr>
            <w:color w:val="auto"/>
            <w:szCs w:val="24"/>
          </w:rPr>
          <w:delText>“</w:delText>
        </w:r>
      </w:del>
    </w:p>
    <w:p w14:paraId="38059C1C" w14:textId="77777777" w:rsidR="00A72D8B" w:rsidRDefault="00A72D8B" w:rsidP="00A72D8B">
      <w:pPr>
        <w:spacing w:after="0" w:line="240" w:lineRule="auto"/>
        <w:ind w:left="-5" w:right="51"/>
        <w:rPr>
          <w:color w:val="auto"/>
          <w:szCs w:val="24"/>
        </w:rPr>
      </w:pPr>
    </w:p>
    <w:p w14:paraId="191C11CC" w14:textId="0A0B24B9" w:rsidR="00A72D8B" w:rsidRDefault="00A72D8B" w:rsidP="00A72D8B">
      <w:pPr>
        <w:spacing w:after="0" w:line="240" w:lineRule="auto"/>
        <w:ind w:left="-5" w:right="51"/>
        <w:rPr>
          <w:color w:val="auto"/>
          <w:szCs w:val="24"/>
        </w:rPr>
      </w:pPr>
      <w:r w:rsidRPr="00A72D8B">
        <w:rPr>
          <w:color w:val="auto"/>
          <w:szCs w:val="24"/>
        </w:rPr>
        <w:t>(1</w:t>
      </w:r>
      <w:r w:rsidRPr="00E31A21">
        <w:rPr>
          <w:color w:val="auto"/>
          <w:szCs w:val="24"/>
          <w:vertAlign w:val="superscript"/>
        </w:rPr>
        <w:t>2</w:t>
      </w:r>
      <w:r w:rsidRPr="00A72D8B">
        <w:rPr>
          <w:color w:val="auto"/>
          <w:szCs w:val="24"/>
        </w:rPr>
        <w:t>)</w:t>
      </w:r>
      <w:r w:rsidR="00913A89">
        <w:rPr>
          <w:color w:val="auto"/>
          <w:szCs w:val="24"/>
        </w:rPr>
        <w:t xml:space="preserve"> </w:t>
      </w:r>
      <w:r w:rsidR="00913A89" w:rsidRPr="00913A89">
        <w:rPr>
          <w:color w:val="auto"/>
          <w:szCs w:val="24"/>
        </w:rPr>
        <w:t>Suurte üleujutusaladega siseveekogu</w:t>
      </w:r>
      <w:del w:id="339" w:author="Mari Koik - JUSTDIGI" w:date="2025-01-16T15:58:00Z" w16du:dateUtc="2025-01-16T13:58:00Z">
        <w:r w:rsidR="00913A89" w:rsidRPr="00913A89" w:rsidDel="009F24BA">
          <w:rPr>
            <w:color w:val="auto"/>
            <w:szCs w:val="24"/>
          </w:rPr>
          <w:delText>de</w:delText>
        </w:r>
      </w:del>
      <w:r w:rsidR="00913A89" w:rsidRPr="00913A89">
        <w:rPr>
          <w:color w:val="auto"/>
          <w:szCs w:val="24"/>
        </w:rPr>
        <w:t xml:space="preserve"> või </w:t>
      </w:r>
      <w:del w:id="340" w:author="Mari Koik - JUSTDIGI" w:date="2025-01-16T15:58:00Z" w16du:dateUtc="2025-01-16T13:58:00Z">
        <w:r w:rsidR="00913A89" w:rsidRPr="00913A89" w:rsidDel="009F24BA">
          <w:rPr>
            <w:color w:val="auto"/>
            <w:szCs w:val="24"/>
          </w:rPr>
          <w:delText xml:space="preserve">nende </w:delText>
        </w:r>
      </w:del>
      <w:ins w:id="341" w:author="Mari Koik - JUSTDIGI" w:date="2025-01-16T15:58:00Z" w16du:dateUtc="2025-01-16T13:58:00Z">
        <w:r w:rsidR="009F24BA">
          <w:rPr>
            <w:color w:val="auto"/>
            <w:szCs w:val="24"/>
          </w:rPr>
          <w:t>selle</w:t>
        </w:r>
        <w:r w:rsidR="009F24BA" w:rsidRPr="00913A89">
          <w:rPr>
            <w:color w:val="auto"/>
            <w:szCs w:val="24"/>
          </w:rPr>
          <w:t xml:space="preserve"> </w:t>
        </w:r>
      </w:ins>
      <w:r w:rsidR="00913A89" w:rsidRPr="00913A89">
        <w:rPr>
          <w:color w:val="auto"/>
          <w:szCs w:val="24"/>
        </w:rPr>
        <w:t xml:space="preserve">lõikude kaldal koosneb ehituskeeluvöönd </w:t>
      </w:r>
      <w:del w:id="342" w:author="Mari Koik - JUSTDIGI" w:date="2025-01-22T13:51:00Z" w16du:dateUtc="2025-01-22T11:51:00Z">
        <w:r w:rsidR="00913A89" w:rsidRPr="00913A89" w:rsidDel="00506A51">
          <w:rPr>
            <w:color w:val="auto"/>
            <w:szCs w:val="24"/>
          </w:rPr>
          <w:delText xml:space="preserve">üleujutatavast </w:delText>
        </w:r>
      </w:del>
      <w:ins w:id="343" w:author="Mari Koik - JUSTDIGI" w:date="2025-01-22T13:51:00Z" w16du:dateUtc="2025-01-22T11:51:00Z">
        <w:r w:rsidR="00506A51" w:rsidRPr="00913A89">
          <w:rPr>
            <w:color w:val="auto"/>
            <w:szCs w:val="24"/>
          </w:rPr>
          <w:t>üleujut</w:t>
        </w:r>
        <w:r w:rsidR="00506A51">
          <w:rPr>
            <w:color w:val="auto"/>
            <w:szCs w:val="24"/>
          </w:rPr>
          <w:t>us</w:t>
        </w:r>
      </w:ins>
      <w:r w:rsidR="00913A89" w:rsidRPr="00913A89">
        <w:rPr>
          <w:color w:val="auto"/>
          <w:szCs w:val="24"/>
        </w:rPr>
        <w:t xml:space="preserve">alast ja sellele liituvast 25 meetrist, kuid </w:t>
      </w:r>
      <w:ins w:id="344" w:author="Mari Koik - JUSTDIGI" w:date="2025-01-16T15:58:00Z" w16du:dateUtc="2025-01-16T13:58:00Z">
        <w:r w:rsidR="00F27D03">
          <w:rPr>
            <w:color w:val="auto"/>
            <w:szCs w:val="24"/>
          </w:rPr>
          <w:t>on</w:t>
        </w:r>
      </w:ins>
      <w:del w:id="345" w:author="Mari Koik - JUSTDIGI" w:date="2025-01-16T15:58:00Z" w16du:dateUtc="2025-01-16T13:58:00Z">
        <w:r w:rsidR="00913A89" w:rsidRPr="00913A89" w:rsidDel="00F27D03">
          <w:rPr>
            <w:color w:val="auto"/>
            <w:szCs w:val="24"/>
          </w:rPr>
          <w:delText>mitte</w:delText>
        </w:r>
      </w:del>
      <w:r w:rsidR="00913A89" w:rsidRPr="00913A89">
        <w:rPr>
          <w:color w:val="auto"/>
          <w:szCs w:val="24"/>
        </w:rPr>
        <w:t xml:space="preserve"> </w:t>
      </w:r>
      <w:r w:rsidR="00913A89" w:rsidRPr="00913A89">
        <w:rPr>
          <w:color w:val="auto"/>
          <w:szCs w:val="24"/>
        </w:rPr>
        <w:lastRenderedPageBreak/>
        <w:t>vähem</w:t>
      </w:r>
      <w:ins w:id="346" w:author="Mari Koik - JUSTDIGI" w:date="2025-01-16T15:58:00Z" w16du:dateUtc="2025-01-16T13:58:00Z">
        <w:r w:rsidR="00F27D03">
          <w:rPr>
            <w:color w:val="auto"/>
            <w:szCs w:val="24"/>
          </w:rPr>
          <w:t>alt</w:t>
        </w:r>
      </w:ins>
      <w:del w:id="347" w:author="Mari Koik - JUSTDIGI" w:date="2025-01-16T15:58:00Z" w16du:dateUtc="2025-01-16T13:58:00Z">
        <w:r w:rsidR="00913A89" w:rsidRPr="00913A89" w:rsidDel="00F27D03">
          <w:rPr>
            <w:color w:val="auto"/>
            <w:szCs w:val="24"/>
          </w:rPr>
          <w:delText xml:space="preserve"> kui</w:delText>
        </w:r>
      </w:del>
      <w:r w:rsidR="00913A89" w:rsidRPr="00913A89">
        <w:rPr>
          <w:color w:val="auto"/>
          <w:szCs w:val="24"/>
        </w:rPr>
        <w:t xml:space="preserve"> käesoleva </w:t>
      </w:r>
      <w:r w:rsidR="0094139A">
        <w:rPr>
          <w:color w:val="auto"/>
          <w:szCs w:val="24"/>
        </w:rPr>
        <w:t>paragrahvi</w:t>
      </w:r>
      <w:r w:rsidR="00913A89" w:rsidRPr="00913A89">
        <w:rPr>
          <w:color w:val="auto"/>
          <w:szCs w:val="24"/>
        </w:rPr>
        <w:t xml:space="preserve"> </w:t>
      </w:r>
      <w:r w:rsidR="00902B69">
        <w:rPr>
          <w:color w:val="auto"/>
          <w:szCs w:val="24"/>
        </w:rPr>
        <w:t xml:space="preserve">lõike 1 punktides </w:t>
      </w:r>
      <w:r w:rsidR="00204988">
        <w:rPr>
          <w:color w:val="auto"/>
          <w:szCs w:val="24"/>
        </w:rPr>
        <w:t>2</w:t>
      </w:r>
      <w:r w:rsidR="0094139A" w:rsidRPr="0094139A">
        <w:rPr>
          <w:color w:val="auto"/>
          <w:szCs w:val="24"/>
        </w:rPr>
        <w:t>‒</w:t>
      </w:r>
      <w:r w:rsidR="00204988">
        <w:rPr>
          <w:color w:val="auto"/>
          <w:szCs w:val="24"/>
        </w:rPr>
        <w:t xml:space="preserve">6 </w:t>
      </w:r>
      <w:r w:rsidR="00F23CE4">
        <w:rPr>
          <w:color w:val="auto"/>
          <w:szCs w:val="24"/>
        </w:rPr>
        <w:t xml:space="preserve">või lõikes 2 </w:t>
      </w:r>
      <w:r w:rsidR="00913A89" w:rsidRPr="00913A89">
        <w:rPr>
          <w:color w:val="auto"/>
          <w:szCs w:val="24"/>
        </w:rPr>
        <w:t>sätestatud vööndi laiu</w:t>
      </w:r>
      <w:ins w:id="348" w:author="Mari Koik - JUSTDIGI" w:date="2025-01-16T15:58:00Z" w16du:dateUtc="2025-01-16T13:58:00Z">
        <w:r w:rsidR="00F27D03">
          <w:rPr>
            <w:color w:val="auto"/>
            <w:szCs w:val="24"/>
          </w:rPr>
          <w:t>ne</w:t>
        </w:r>
      </w:ins>
      <w:del w:id="349" w:author="Mari Koik - JUSTDIGI" w:date="2025-01-16T15:58:00Z" w16du:dateUtc="2025-01-16T13:58:00Z">
        <w:r w:rsidR="00913A89" w:rsidRPr="00913A89" w:rsidDel="00F27D03">
          <w:rPr>
            <w:color w:val="auto"/>
            <w:szCs w:val="24"/>
          </w:rPr>
          <w:delText>s</w:delText>
        </w:r>
      </w:del>
      <w:bookmarkEnd w:id="328"/>
      <w:r w:rsidRPr="00A72D8B">
        <w:rPr>
          <w:color w:val="auto"/>
          <w:szCs w:val="24"/>
        </w:rPr>
        <w:t>.</w:t>
      </w:r>
      <w:del w:id="350" w:author="Mari Koik - JUSTDIGI" w:date="2025-01-16T15:59:00Z" w16du:dateUtc="2025-01-16T13:59:00Z">
        <w:r w:rsidRPr="00A72D8B" w:rsidDel="008F3BCD">
          <w:rPr>
            <w:color w:val="auto"/>
            <w:szCs w:val="24"/>
          </w:rPr>
          <w:delText>“;</w:delText>
        </w:r>
      </w:del>
    </w:p>
    <w:p w14:paraId="47F0CFDE" w14:textId="77777777" w:rsidR="00F737B7" w:rsidRDefault="00F737B7" w:rsidP="00A72D8B">
      <w:pPr>
        <w:spacing w:after="0" w:line="240" w:lineRule="auto"/>
        <w:ind w:left="-5" w:right="51"/>
        <w:rPr>
          <w:color w:val="auto"/>
          <w:szCs w:val="24"/>
        </w:rPr>
      </w:pPr>
    </w:p>
    <w:p w14:paraId="4D8DA38A" w14:textId="79E9AA1C" w:rsidR="00F737B7" w:rsidRDefault="00F737B7" w:rsidP="00A72D8B">
      <w:pPr>
        <w:spacing w:after="0" w:line="240" w:lineRule="auto"/>
        <w:ind w:left="-5" w:right="51"/>
        <w:rPr>
          <w:color w:val="auto"/>
          <w:szCs w:val="24"/>
        </w:rPr>
      </w:pPr>
      <w:r>
        <w:rPr>
          <w:color w:val="auto"/>
          <w:szCs w:val="24"/>
        </w:rPr>
        <w:t>(</w:t>
      </w:r>
      <w:r w:rsidR="00AE5E0E">
        <w:rPr>
          <w:color w:val="auto"/>
          <w:szCs w:val="24"/>
        </w:rPr>
        <w:t>1</w:t>
      </w:r>
      <w:r w:rsidR="00AE5E0E">
        <w:rPr>
          <w:color w:val="auto"/>
          <w:szCs w:val="24"/>
          <w:vertAlign w:val="superscript"/>
        </w:rPr>
        <w:t>3</w:t>
      </w:r>
      <w:r>
        <w:rPr>
          <w:color w:val="auto"/>
          <w:szCs w:val="24"/>
        </w:rPr>
        <w:t xml:space="preserve">) </w:t>
      </w:r>
      <w:r w:rsidRPr="00F737B7">
        <w:rPr>
          <w:color w:val="auto"/>
          <w:szCs w:val="24"/>
        </w:rPr>
        <w:t xml:space="preserve">Ranna </w:t>
      </w:r>
      <w:r w:rsidR="00AE5E0E">
        <w:rPr>
          <w:color w:val="auto"/>
          <w:szCs w:val="24"/>
        </w:rPr>
        <w:t>ja</w:t>
      </w:r>
      <w:r w:rsidRPr="00F737B7">
        <w:rPr>
          <w:color w:val="auto"/>
          <w:szCs w:val="24"/>
        </w:rPr>
        <w:t xml:space="preserve"> kalda ehituskeeluvööndis</w:t>
      </w:r>
      <w:r>
        <w:rPr>
          <w:color w:val="auto"/>
          <w:szCs w:val="24"/>
        </w:rPr>
        <w:t xml:space="preserve"> võib elamumaa sihtotstarvet määrata </w:t>
      </w:r>
      <w:r w:rsidR="00AE5E0E">
        <w:rPr>
          <w:color w:val="auto"/>
          <w:szCs w:val="24"/>
        </w:rPr>
        <w:t>või</w:t>
      </w:r>
      <w:r w:rsidR="003D3A53">
        <w:rPr>
          <w:color w:val="auto"/>
          <w:szCs w:val="24"/>
        </w:rPr>
        <w:t xml:space="preserve"> kõlvikut muuta </w:t>
      </w:r>
      <w:r>
        <w:rPr>
          <w:color w:val="auto"/>
          <w:szCs w:val="24"/>
        </w:rPr>
        <w:t>üksnes Keskkonnaameti nõusolekul.“;</w:t>
      </w:r>
    </w:p>
    <w:p w14:paraId="6CC64CDB" w14:textId="77777777" w:rsidR="003063AE" w:rsidRDefault="003063AE" w:rsidP="00533AC9">
      <w:pPr>
        <w:spacing w:after="0" w:line="240" w:lineRule="auto"/>
        <w:ind w:left="-5" w:right="51"/>
        <w:rPr>
          <w:color w:val="auto"/>
          <w:szCs w:val="24"/>
        </w:rPr>
      </w:pPr>
    </w:p>
    <w:p w14:paraId="34630CF4" w14:textId="79728179" w:rsidR="00CB7CBF" w:rsidRPr="00CB7CBF" w:rsidRDefault="00315BDD" w:rsidP="00533AC9">
      <w:pPr>
        <w:spacing w:after="0" w:line="240" w:lineRule="auto"/>
        <w:ind w:left="-5" w:right="51"/>
        <w:rPr>
          <w:color w:val="auto"/>
          <w:szCs w:val="24"/>
        </w:rPr>
      </w:pPr>
      <w:r>
        <w:rPr>
          <w:b/>
          <w:color w:val="auto"/>
          <w:szCs w:val="24"/>
        </w:rPr>
        <w:t>48</w:t>
      </w:r>
      <w:r w:rsidR="00715991" w:rsidRPr="00A101E5">
        <w:rPr>
          <w:b/>
          <w:bCs/>
          <w:color w:val="auto"/>
          <w:szCs w:val="24"/>
        </w:rPr>
        <w:t>)</w:t>
      </w:r>
      <w:r w:rsidR="00715991">
        <w:rPr>
          <w:color w:val="auto"/>
          <w:szCs w:val="24"/>
        </w:rPr>
        <w:t xml:space="preserve"> paragrahvi 38 lõik</w:t>
      </w:r>
      <w:r w:rsidR="00CB7CBF" w:rsidRPr="00CB7CBF">
        <w:rPr>
          <w:color w:val="auto"/>
          <w:szCs w:val="24"/>
        </w:rPr>
        <w:t>e 4 punkt 1 muudetakse ja sõnastatakse järgmiselt:</w:t>
      </w:r>
    </w:p>
    <w:p w14:paraId="53C0DF9B" w14:textId="2678EE97" w:rsidR="00CF1906" w:rsidDel="00EB3919" w:rsidRDefault="00CB7CBF" w:rsidP="00533AC9">
      <w:pPr>
        <w:spacing w:after="0" w:line="240" w:lineRule="auto"/>
        <w:ind w:left="-5" w:right="51"/>
        <w:rPr>
          <w:del w:id="351" w:author="Mari Koik - JUSTDIGI" w:date="2025-01-16T15:59:00Z" w16du:dateUtc="2025-01-16T13:59:00Z"/>
          <w:color w:val="auto"/>
          <w:szCs w:val="24"/>
        </w:rPr>
      </w:pPr>
      <w:r w:rsidRPr="00CB7CBF">
        <w:rPr>
          <w:color w:val="auto"/>
          <w:szCs w:val="24"/>
        </w:rPr>
        <w:t xml:space="preserve">„1) hajaasustuses olemasoleva elamu õuemaale ehitatavale uuele ehitisele, mis ei jää </w:t>
      </w:r>
      <w:bookmarkStart w:id="352" w:name="_Hlk175736452"/>
      <w:r w:rsidRPr="00CB7CBF">
        <w:rPr>
          <w:color w:val="auto"/>
          <w:szCs w:val="24"/>
        </w:rPr>
        <w:t xml:space="preserve">veeseaduse kohasesse </w:t>
      </w:r>
      <w:bookmarkEnd w:id="352"/>
      <w:r w:rsidRPr="00CB7CBF">
        <w:rPr>
          <w:color w:val="auto"/>
          <w:szCs w:val="24"/>
        </w:rPr>
        <w:t>veekaitsevööndisse;“</w:t>
      </w:r>
      <w:r>
        <w:rPr>
          <w:color w:val="auto"/>
          <w:szCs w:val="24"/>
        </w:rPr>
        <w:t>;</w:t>
      </w:r>
    </w:p>
    <w:p w14:paraId="55DD1AF8" w14:textId="77777777" w:rsidR="006F6920" w:rsidRDefault="006F6920" w:rsidP="00533AC9">
      <w:pPr>
        <w:spacing w:after="0" w:line="240" w:lineRule="auto"/>
        <w:ind w:left="-5" w:right="51"/>
        <w:rPr>
          <w:color w:val="auto"/>
          <w:szCs w:val="24"/>
        </w:rPr>
      </w:pPr>
    </w:p>
    <w:p w14:paraId="4F6D6DDF" w14:textId="77777777" w:rsidR="00885613" w:rsidRDefault="00885613" w:rsidP="00533AC9">
      <w:pPr>
        <w:spacing w:after="0" w:line="240" w:lineRule="auto"/>
        <w:ind w:left="-5" w:right="51"/>
        <w:rPr>
          <w:color w:val="auto"/>
          <w:szCs w:val="24"/>
        </w:rPr>
      </w:pPr>
    </w:p>
    <w:p w14:paraId="5BD58F67" w14:textId="389ABE7A" w:rsidR="006F6920" w:rsidRPr="006F6920" w:rsidRDefault="00C4013A" w:rsidP="006F6920">
      <w:pPr>
        <w:spacing w:after="0" w:line="240" w:lineRule="auto"/>
        <w:ind w:left="-5" w:right="51"/>
        <w:rPr>
          <w:color w:val="auto"/>
          <w:szCs w:val="24"/>
        </w:rPr>
      </w:pPr>
      <w:r>
        <w:rPr>
          <w:b/>
          <w:bCs/>
          <w:color w:val="auto"/>
          <w:szCs w:val="24"/>
        </w:rPr>
        <w:t>49</w:t>
      </w:r>
      <w:r w:rsidR="006F6920" w:rsidRPr="00E31A21">
        <w:rPr>
          <w:b/>
          <w:bCs/>
          <w:color w:val="auto"/>
          <w:szCs w:val="24"/>
        </w:rPr>
        <w:t>)</w:t>
      </w:r>
      <w:r w:rsidR="006F6920">
        <w:rPr>
          <w:color w:val="auto"/>
          <w:szCs w:val="24"/>
        </w:rPr>
        <w:t xml:space="preserve"> </w:t>
      </w:r>
      <w:r w:rsidR="006F6920" w:rsidRPr="006F6920">
        <w:rPr>
          <w:color w:val="auto"/>
          <w:szCs w:val="24"/>
        </w:rPr>
        <w:t xml:space="preserve">paragrahvi 38 lõike 4 punkt 9 muudetakse ja sõnastatakse järgmiselt: </w:t>
      </w:r>
    </w:p>
    <w:p w14:paraId="47246B76" w14:textId="6996230D" w:rsidR="006F6920" w:rsidRDefault="006F6920" w:rsidP="006F6920">
      <w:pPr>
        <w:spacing w:after="0" w:line="240" w:lineRule="auto"/>
        <w:ind w:left="-5" w:right="51"/>
        <w:rPr>
          <w:color w:val="auto"/>
          <w:szCs w:val="24"/>
        </w:rPr>
      </w:pPr>
      <w:r w:rsidRPr="006F6920">
        <w:rPr>
          <w:color w:val="auto"/>
          <w:szCs w:val="24"/>
        </w:rPr>
        <w:t xml:space="preserve">„9) olemasoleva elamu </w:t>
      </w:r>
      <w:bookmarkStart w:id="353" w:name="_Hlk175736482"/>
      <w:r w:rsidRPr="006F6920">
        <w:rPr>
          <w:color w:val="auto"/>
          <w:szCs w:val="24"/>
        </w:rPr>
        <w:t xml:space="preserve">või avalikus kasutuses oleva hoone </w:t>
      </w:r>
      <w:bookmarkEnd w:id="353"/>
      <w:r w:rsidRPr="006F6920">
        <w:rPr>
          <w:color w:val="auto"/>
          <w:szCs w:val="24"/>
        </w:rPr>
        <w:t xml:space="preserve">tarbeks rajatavale tehnovõrgule ja </w:t>
      </w:r>
      <w:ins w:id="354" w:author="Mari Koik - JUSTDIGI" w:date="2025-01-16T16:01:00Z" w16du:dateUtc="2025-01-16T14:01:00Z">
        <w:r w:rsidR="00D325E7">
          <w:rPr>
            <w:color w:val="auto"/>
            <w:szCs w:val="24"/>
          </w:rPr>
          <w:t>-</w:t>
        </w:r>
      </w:ins>
      <w:del w:id="355" w:author="Mari Koik - JUSTDIGI" w:date="2025-01-16T16:01:00Z" w16du:dateUtc="2025-01-16T14:01:00Z">
        <w:r w:rsidRPr="006F6920" w:rsidDel="00D325E7">
          <w:rPr>
            <w:color w:val="auto"/>
            <w:szCs w:val="24"/>
          </w:rPr>
          <w:delText xml:space="preserve">– </w:delText>
        </w:r>
      </w:del>
      <w:r w:rsidRPr="006F6920">
        <w:rPr>
          <w:color w:val="auto"/>
          <w:szCs w:val="24"/>
        </w:rPr>
        <w:t>rajatisele;“;</w:t>
      </w:r>
    </w:p>
    <w:p w14:paraId="707B0138" w14:textId="77777777" w:rsidR="00C4013A" w:rsidRDefault="00C4013A" w:rsidP="006F6920">
      <w:pPr>
        <w:spacing w:after="0" w:line="240" w:lineRule="auto"/>
        <w:ind w:left="-5" w:right="51"/>
        <w:rPr>
          <w:color w:val="auto"/>
          <w:szCs w:val="24"/>
        </w:rPr>
      </w:pPr>
    </w:p>
    <w:p w14:paraId="3C83DE5E" w14:textId="726C2464" w:rsidR="00C4013A" w:rsidRDefault="00C4013A" w:rsidP="00C4013A">
      <w:pPr>
        <w:spacing w:after="0" w:line="240" w:lineRule="auto"/>
        <w:ind w:left="-5" w:right="51"/>
        <w:rPr>
          <w:color w:val="auto"/>
          <w:szCs w:val="24"/>
        </w:rPr>
      </w:pPr>
      <w:r>
        <w:rPr>
          <w:b/>
          <w:bCs/>
          <w:color w:val="auto"/>
          <w:szCs w:val="24"/>
        </w:rPr>
        <w:t>50</w:t>
      </w:r>
      <w:r w:rsidRPr="009846ED">
        <w:rPr>
          <w:b/>
          <w:bCs/>
          <w:color w:val="auto"/>
          <w:szCs w:val="24"/>
        </w:rPr>
        <w:t>)</w:t>
      </w:r>
      <w:r>
        <w:rPr>
          <w:color w:val="auto"/>
          <w:szCs w:val="24"/>
        </w:rPr>
        <w:t xml:space="preserve"> </w:t>
      </w:r>
      <w:r w:rsidRPr="00E31A21">
        <w:rPr>
          <w:color w:val="auto"/>
          <w:szCs w:val="24"/>
        </w:rPr>
        <w:t>paragrahvi 3</w:t>
      </w:r>
      <w:r>
        <w:rPr>
          <w:color w:val="auto"/>
          <w:szCs w:val="24"/>
        </w:rPr>
        <w:t>8</w:t>
      </w:r>
      <w:r w:rsidRPr="00E31A21">
        <w:rPr>
          <w:color w:val="auto"/>
          <w:szCs w:val="24"/>
        </w:rPr>
        <w:t xml:space="preserve"> </w:t>
      </w:r>
      <w:r>
        <w:rPr>
          <w:color w:val="auto"/>
          <w:szCs w:val="24"/>
        </w:rPr>
        <w:t xml:space="preserve">lõiget 4 </w:t>
      </w:r>
      <w:r w:rsidRPr="00E31A21">
        <w:rPr>
          <w:color w:val="auto"/>
          <w:szCs w:val="24"/>
        </w:rPr>
        <w:t xml:space="preserve">täiendatakse </w:t>
      </w:r>
      <w:r>
        <w:rPr>
          <w:color w:val="auto"/>
          <w:szCs w:val="24"/>
        </w:rPr>
        <w:t xml:space="preserve">punktiga 11 </w:t>
      </w:r>
      <w:r w:rsidRPr="00E31A21">
        <w:rPr>
          <w:color w:val="auto"/>
          <w:szCs w:val="24"/>
        </w:rPr>
        <w:t>järgmises sõnastuses</w:t>
      </w:r>
      <w:r>
        <w:rPr>
          <w:color w:val="auto"/>
          <w:szCs w:val="24"/>
        </w:rPr>
        <w:t>:</w:t>
      </w:r>
    </w:p>
    <w:p w14:paraId="29F68954" w14:textId="6FAAAE45" w:rsidR="00C4013A" w:rsidRDefault="00C4013A" w:rsidP="00C4013A">
      <w:pPr>
        <w:spacing w:after="0" w:line="240" w:lineRule="auto"/>
        <w:ind w:left="-5" w:right="51"/>
        <w:rPr>
          <w:color w:val="auto"/>
          <w:szCs w:val="24"/>
        </w:rPr>
      </w:pPr>
      <w:r w:rsidRPr="00011A3D">
        <w:rPr>
          <w:color w:val="auto"/>
          <w:szCs w:val="24"/>
        </w:rPr>
        <w:t xml:space="preserve">„11) </w:t>
      </w:r>
      <w:bookmarkStart w:id="356" w:name="_Hlk183875814"/>
      <w:r w:rsidRPr="004E699D">
        <w:rPr>
          <w:color w:val="auto"/>
          <w:szCs w:val="24"/>
        </w:rPr>
        <w:t>riigi sõjalise kaitse operatiivsus</w:t>
      </w:r>
      <w:r>
        <w:rPr>
          <w:color w:val="auto"/>
          <w:szCs w:val="24"/>
        </w:rPr>
        <w:t xml:space="preserve">e tagamiseks vajalikule ehitisele </w:t>
      </w:r>
      <w:bookmarkEnd w:id="356"/>
      <w:r w:rsidRPr="00011A3D">
        <w:rPr>
          <w:color w:val="auto"/>
          <w:szCs w:val="24"/>
        </w:rPr>
        <w:t>kõrgendatud kaitsevalmiduse, mobilisatsiooni, demobilisatsiooni, erakorralise seisukorra või sõjaseisukorra ajal.”</w:t>
      </w:r>
      <w:r>
        <w:rPr>
          <w:color w:val="auto"/>
          <w:szCs w:val="24"/>
        </w:rPr>
        <w:t>;</w:t>
      </w:r>
    </w:p>
    <w:p w14:paraId="42785F0B" w14:textId="3A0FE53F" w:rsidR="00016B6A" w:rsidRPr="008939CB" w:rsidRDefault="00016B6A" w:rsidP="00533AC9">
      <w:pPr>
        <w:spacing w:after="0" w:line="240" w:lineRule="auto"/>
        <w:ind w:left="0" w:firstLine="0"/>
        <w:rPr>
          <w:color w:val="auto"/>
          <w:szCs w:val="24"/>
        </w:rPr>
      </w:pPr>
    </w:p>
    <w:p w14:paraId="0491ED32" w14:textId="337F7B54" w:rsidR="00016B6A" w:rsidRPr="008939CB" w:rsidRDefault="00315BDD" w:rsidP="00533AC9">
      <w:pPr>
        <w:spacing w:after="0" w:line="240" w:lineRule="auto"/>
        <w:ind w:left="0" w:right="51" w:firstLine="0"/>
        <w:rPr>
          <w:color w:val="auto"/>
          <w:szCs w:val="24"/>
        </w:rPr>
      </w:pPr>
      <w:r>
        <w:rPr>
          <w:b/>
          <w:color w:val="auto"/>
          <w:szCs w:val="24"/>
        </w:rPr>
        <w:t>51</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5 punkt</w:t>
      </w:r>
      <w:r w:rsidR="00855DF0">
        <w:rPr>
          <w:color w:val="auto"/>
          <w:szCs w:val="24"/>
        </w:rPr>
        <w:t>is</w:t>
      </w:r>
      <w:r w:rsidR="00FD44FB" w:rsidRPr="008939CB">
        <w:rPr>
          <w:color w:val="auto"/>
          <w:szCs w:val="24"/>
        </w:rPr>
        <w:t xml:space="preserve"> 2 </w:t>
      </w:r>
      <w:r w:rsidR="000836A3">
        <w:rPr>
          <w:color w:val="auto"/>
          <w:szCs w:val="24"/>
        </w:rPr>
        <w:t xml:space="preserve">asendatakse </w:t>
      </w:r>
      <w:r w:rsidR="00855DF0">
        <w:rPr>
          <w:color w:val="auto"/>
          <w:szCs w:val="24"/>
        </w:rPr>
        <w:t>sõna „veeliiklusrajatis</w:t>
      </w:r>
      <w:r w:rsidR="00835156">
        <w:rPr>
          <w:color w:val="auto"/>
          <w:szCs w:val="24"/>
        </w:rPr>
        <w:t>ele</w:t>
      </w:r>
      <w:r w:rsidR="00855DF0">
        <w:rPr>
          <w:color w:val="auto"/>
          <w:szCs w:val="24"/>
        </w:rPr>
        <w:t>“ sõnadega</w:t>
      </w:r>
      <w:r w:rsidR="00FD44FB" w:rsidRPr="008939CB">
        <w:rPr>
          <w:color w:val="auto"/>
          <w:szCs w:val="24"/>
        </w:rPr>
        <w:t xml:space="preserve"> </w:t>
      </w:r>
      <w:r w:rsidR="00855DF0">
        <w:rPr>
          <w:color w:val="auto"/>
          <w:szCs w:val="24"/>
        </w:rPr>
        <w:t>„</w:t>
      </w:r>
      <w:bookmarkStart w:id="357" w:name="_Hlk175736511"/>
      <w:r w:rsidR="00FD44FB" w:rsidRPr="008939CB">
        <w:rPr>
          <w:color w:val="auto"/>
          <w:szCs w:val="24"/>
        </w:rPr>
        <w:t>veeliiklust reguleerivale rajatisele</w:t>
      </w:r>
      <w:bookmarkEnd w:id="357"/>
      <w:r w:rsidR="00FD44FB" w:rsidRPr="008939CB">
        <w:rPr>
          <w:color w:val="auto"/>
          <w:szCs w:val="24"/>
        </w:rPr>
        <w:t>“;</w:t>
      </w:r>
    </w:p>
    <w:p w14:paraId="6D454E3C" w14:textId="051CAC8D" w:rsidR="00016B6A" w:rsidRPr="008939CB" w:rsidRDefault="00016B6A" w:rsidP="00533AC9">
      <w:pPr>
        <w:spacing w:after="0" w:line="240" w:lineRule="auto"/>
        <w:ind w:left="0" w:firstLine="0"/>
        <w:rPr>
          <w:color w:val="auto"/>
          <w:szCs w:val="24"/>
        </w:rPr>
      </w:pPr>
    </w:p>
    <w:p w14:paraId="16D7410C" w14:textId="1775E2ED" w:rsidR="00F819FF" w:rsidRPr="008939CB" w:rsidRDefault="00315BDD" w:rsidP="00533AC9">
      <w:pPr>
        <w:spacing w:after="0" w:line="240" w:lineRule="auto"/>
        <w:ind w:left="0" w:right="51" w:firstLine="0"/>
        <w:rPr>
          <w:color w:val="auto"/>
          <w:szCs w:val="24"/>
        </w:rPr>
      </w:pPr>
      <w:r>
        <w:rPr>
          <w:b/>
          <w:color w:val="auto"/>
          <w:szCs w:val="24"/>
        </w:rPr>
        <w:t>52</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5 punkt 4 muudetakse ja sõnastatakse järgmiselt:</w:t>
      </w:r>
    </w:p>
    <w:p w14:paraId="6E589A46" w14:textId="7FB448BD" w:rsidR="00016B6A" w:rsidRPr="008939CB" w:rsidRDefault="00B5683D" w:rsidP="00533AC9">
      <w:pPr>
        <w:spacing w:after="0" w:line="240" w:lineRule="auto"/>
        <w:ind w:left="0" w:firstLine="0"/>
        <w:rPr>
          <w:color w:val="auto"/>
          <w:szCs w:val="24"/>
        </w:rPr>
      </w:pPr>
      <w:r w:rsidRPr="008939CB">
        <w:rPr>
          <w:color w:val="auto"/>
          <w:szCs w:val="24"/>
        </w:rPr>
        <w:t xml:space="preserve">„4) </w:t>
      </w:r>
      <w:bookmarkStart w:id="358" w:name="_Hlk175736794"/>
      <w:r w:rsidRPr="008939CB">
        <w:rPr>
          <w:color w:val="auto"/>
          <w:szCs w:val="24"/>
        </w:rPr>
        <w:t xml:space="preserve">hüdromeetriajaama ja </w:t>
      </w:r>
      <w:r w:rsidR="00732469" w:rsidRPr="008939CB">
        <w:rPr>
          <w:color w:val="auto"/>
          <w:szCs w:val="24"/>
        </w:rPr>
        <w:t xml:space="preserve">selle </w:t>
      </w:r>
      <w:bookmarkEnd w:id="358"/>
      <w:r w:rsidRPr="008939CB">
        <w:rPr>
          <w:color w:val="auto"/>
          <w:szCs w:val="24"/>
        </w:rPr>
        <w:t>seirejaama ehitisele;“;</w:t>
      </w:r>
    </w:p>
    <w:p w14:paraId="50B7B8D0" w14:textId="77777777" w:rsidR="00B5683D" w:rsidRPr="008939CB" w:rsidRDefault="00B5683D" w:rsidP="00533AC9">
      <w:pPr>
        <w:spacing w:after="0" w:line="240" w:lineRule="auto"/>
        <w:ind w:left="0" w:firstLine="0"/>
        <w:rPr>
          <w:color w:val="auto"/>
          <w:szCs w:val="24"/>
        </w:rPr>
      </w:pPr>
    </w:p>
    <w:p w14:paraId="58237015" w14:textId="045EB140" w:rsidR="00016B6A" w:rsidRDefault="00315BDD" w:rsidP="00533AC9">
      <w:pPr>
        <w:spacing w:after="0" w:line="240" w:lineRule="auto"/>
        <w:ind w:left="0" w:right="51" w:firstLine="0"/>
        <w:rPr>
          <w:color w:val="auto"/>
          <w:szCs w:val="24"/>
        </w:rPr>
      </w:pPr>
      <w:r>
        <w:rPr>
          <w:b/>
          <w:color w:val="auto"/>
          <w:szCs w:val="24"/>
        </w:rPr>
        <w:t>53</w:t>
      </w:r>
      <w:r w:rsidR="007F71D3" w:rsidRPr="008939CB">
        <w:rPr>
          <w:b/>
          <w:color w:val="auto"/>
          <w:szCs w:val="24"/>
        </w:rPr>
        <w:t>)</w:t>
      </w:r>
      <w:r w:rsidR="007F71D3" w:rsidRPr="008939CB">
        <w:rPr>
          <w:color w:val="auto"/>
          <w:szCs w:val="24"/>
        </w:rPr>
        <w:t xml:space="preserve"> </w:t>
      </w:r>
      <w:commentRangeStart w:id="359"/>
      <w:r w:rsidR="00FD44FB" w:rsidRPr="008939CB">
        <w:rPr>
          <w:color w:val="auto"/>
          <w:szCs w:val="24"/>
        </w:rPr>
        <w:t xml:space="preserve">paragrahvi 38 lõike 5 punktist 6 </w:t>
      </w:r>
      <w:r w:rsidR="00123107" w:rsidRPr="008939CB">
        <w:rPr>
          <w:color w:val="auto"/>
          <w:szCs w:val="24"/>
        </w:rPr>
        <w:t xml:space="preserve">jäetakse </w:t>
      </w:r>
      <w:r w:rsidR="00FD44FB" w:rsidRPr="008939CB">
        <w:rPr>
          <w:color w:val="auto"/>
          <w:szCs w:val="24"/>
        </w:rPr>
        <w:t>välja tekstiosa „riigikaitse</w:t>
      </w:r>
      <w:r w:rsidR="00653B6F" w:rsidRPr="008939CB">
        <w:rPr>
          <w:color w:val="auto"/>
          <w:szCs w:val="24"/>
        </w:rPr>
        <w:t>,</w:t>
      </w:r>
      <w:r w:rsidR="00FD44FB" w:rsidRPr="008939CB">
        <w:rPr>
          <w:color w:val="auto"/>
          <w:szCs w:val="24"/>
        </w:rPr>
        <w:t>“</w:t>
      </w:r>
      <w:r w:rsidR="00023A60" w:rsidRPr="008939CB">
        <w:rPr>
          <w:color w:val="auto"/>
          <w:szCs w:val="24"/>
        </w:rPr>
        <w:t>;</w:t>
      </w:r>
      <w:commentRangeEnd w:id="359"/>
      <w:r w:rsidR="00675039">
        <w:rPr>
          <w:rStyle w:val="Kommentaariviide"/>
        </w:rPr>
        <w:commentReference w:id="359"/>
      </w:r>
    </w:p>
    <w:p w14:paraId="4ABB6561" w14:textId="77777777" w:rsidR="00CB7CBF" w:rsidRDefault="00CB7CBF" w:rsidP="00533AC9">
      <w:pPr>
        <w:spacing w:after="0" w:line="240" w:lineRule="auto"/>
        <w:ind w:left="0" w:right="51" w:firstLine="0"/>
        <w:rPr>
          <w:color w:val="auto"/>
          <w:szCs w:val="24"/>
        </w:rPr>
      </w:pPr>
    </w:p>
    <w:p w14:paraId="122D0CF6" w14:textId="6566D767" w:rsidR="00CB7CBF" w:rsidRDefault="00315BDD" w:rsidP="00533AC9">
      <w:pPr>
        <w:spacing w:after="0" w:line="240" w:lineRule="auto"/>
        <w:ind w:left="0" w:right="51" w:firstLine="0"/>
        <w:rPr>
          <w:szCs w:val="24"/>
        </w:rPr>
      </w:pPr>
      <w:r>
        <w:rPr>
          <w:b/>
          <w:color w:val="auto"/>
          <w:szCs w:val="24"/>
        </w:rPr>
        <w:t>54</w:t>
      </w:r>
      <w:r w:rsidR="00CB7CBF" w:rsidRPr="00A101E5">
        <w:rPr>
          <w:b/>
          <w:bCs/>
          <w:color w:val="auto"/>
          <w:szCs w:val="24"/>
        </w:rPr>
        <w:t>)</w:t>
      </w:r>
      <w:r w:rsidR="00CB7CBF" w:rsidRPr="004C7BA2">
        <w:rPr>
          <w:szCs w:val="24"/>
        </w:rPr>
        <w:t xml:space="preserve"> paragrahv 39 tunnistatakse kehtetuks;</w:t>
      </w:r>
    </w:p>
    <w:p w14:paraId="07DF3A36" w14:textId="77777777" w:rsidR="00C45785" w:rsidRDefault="00C45785" w:rsidP="00533AC9">
      <w:pPr>
        <w:spacing w:after="0" w:line="240" w:lineRule="auto"/>
        <w:ind w:left="0" w:right="51" w:firstLine="0"/>
        <w:rPr>
          <w:szCs w:val="24"/>
        </w:rPr>
      </w:pPr>
    </w:p>
    <w:p w14:paraId="64D6749C" w14:textId="3BB24D2D" w:rsidR="00C45785" w:rsidRPr="00C45785" w:rsidRDefault="00315BDD" w:rsidP="00C45785">
      <w:pPr>
        <w:spacing w:after="0" w:line="240" w:lineRule="auto"/>
        <w:ind w:left="0" w:right="51" w:firstLine="0"/>
        <w:rPr>
          <w:szCs w:val="24"/>
        </w:rPr>
      </w:pPr>
      <w:bookmarkStart w:id="360" w:name="_Hlk181951860"/>
      <w:r>
        <w:rPr>
          <w:b/>
          <w:bCs/>
          <w:szCs w:val="24"/>
        </w:rPr>
        <w:t>55</w:t>
      </w:r>
      <w:r w:rsidR="00C45785" w:rsidRPr="004E4EB2">
        <w:rPr>
          <w:b/>
          <w:bCs/>
          <w:szCs w:val="24"/>
        </w:rPr>
        <w:t>)</w:t>
      </w:r>
      <w:r w:rsidR="00C45785">
        <w:rPr>
          <w:szCs w:val="24"/>
        </w:rPr>
        <w:t xml:space="preserve"> </w:t>
      </w:r>
      <w:r w:rsidR="00C45785" w:rsidRPr="00C45785">
        <w:rPr>
          <w:szCs w:val="24"/>
        </w:rPr>
        <w:t>paragrahvi 40 täiendatakse lõik</w:t>
      </w:r>
      <w:r w:rsidR="00C45785">
        <w:rPr>
          <w:szCs w:val="24"/>
        </w:rPr>
        <w:t>e</w:t>
      </w:r>
      <w:r w:rsidR="00C45785" w:rsidRPr="00C45785">
        <w:rPr>
          <w:szCs w:val="24"/>
        </w:rPr>
        <w:t>ga 5</w:t>
      </w:r>
      <w:r w:rsidR="00C45785" w:rsidRPr="00E31A21">
        <w:rPr>
          <w:szCs w:val="24"/>
          <w:vertAlign w:val="superscript"/>
        </w:rPr>
        <w:t>1</w:t>
      </w:r>
      <w:r w:rsidR="00C45785">
        <w:rPr>
          <w:szCs w:val="24"/>
        </w:rPr>
        <w:t xml:space="preserve"> </w:t>
      </w:r>
      <w:r w:rsidR="00C45785" w:rsidRPr="00C45785">
        <w:rPr>
          <w:szCs w:val="24"/>
        </w:rPr>
        <w:t xml:space="preserve">järgmises sõnastuses: </w:t>
      </w:r>
    </w:p>
    <w:p w14:paraId="124460C3" w14:textId="27E9D3DC" w:rsidR="00C45785" w:rsidRPr="00C45785" w:rsidRDefault="00C45785" w:rsidP="00C45785">
      <w:pPr>
        <w:spacing w:after="0" w:line="240" w:lineRule="auto"/>
        <w:ind w:left="0" w:right="51" w:firstLine="0"/>
      </w:pPr>
      <w:r>
        <w:t>„(</w:t>
      </w:r>
      <w:bookmarkStart w:id="361" w:name="_Hlk175737094"/>
      <w:r>
        <w:t>5</w:t>
      </w:r>
      <w:r w:rsidRPr="19063FA7">
        <w:rPr>
          <w:vertAlign w:val="superscript"/>
        </w:rPr>
        <w:t>1</w:t>
      </w:r>
      <w:r>
        <w:t xml:space="preserve">) </w:t>
      </w:r>
      <w:r w:rsidR="00DF402B">
        <w:t xml:space="preserve">Väljaspool kaitseala, hoiuala või püsielupika linnas </w:t>
      </w:r>
      <w:ins w:id="362" w:author="Mari Koik - JUSTDIGI" w:date="2025-01-16T16:02:00Z">
        <w:r w:rsidR="00766589">
          <w:t xml:space="preserve">kui </w:t>
        </w:r>
      </w:ins>
      <w:r w:rsidR="00DF402B">
        <w:t>asustusüksuse</w:t>
      </w:r>
      <w:ins w:id="363" w:author="Mari Koik - JUSTDIGI" w:date="2025-01-16T16:02:00Z">
        <w:r w:rsidR="00766589">
          <w:t>s</w:t>
        </w:r>
      </w:ins>
      <w:del w:id="364" w:author="Mari Koik - JUSTDIGI" w:date="2025-01-16T16:02:00Z">
        <w:r w:rsidDel="00DF402B">
          <w:delText>na</w:delText>
        </w:r>
      </w:del>
      <w:r w:rsidR="00DF402B">
        <w:t>, alevis</w:t>
      </w:r>
      <w:ins w:id="365" w:author="Mari Koik - JUSTDIGI" w:date="2025-01-16T16:02:00Z">
        <w:r w:rsidR="00B35FCE">
          <w:t>,</w:t>
        </w:r>
      </w:ins>
      <w:del w:id="366" w:author="Mari Koik - JUSTDIGI" w:date="2025-01-16T16:02:00Z">
        <w:r w:rsidDel="00DF402B">
          <w:delText xml:space="preserve"> või</w:delText>
        </w:r>
      </w:del>
      <w:r w:rsidR="00DF402B">
        <w:t xml:space="preserve"> alevikus </w:t>
      </w:r>
      <w:r>
        <w:t xml:space="preserve">või </w:t>
      </w:r>
      <w:r w:rsidR="00DF402B">
        <w:t xml:space="preserve">nende asustusüksuste </w:t>
      </w:r>
      <w:r>
        <w:t xml:space="preserve">Keskkonnaameti nõusolekul </w:t>
      </w:r>
      <w:ins w:id="367" w:author="Kärt Voor - JUSTDIGI" w:date="2025-01-28T12:20:00Z">
        <w:r w:rsidR="224C4F2B">
          <w:t xml:space="preserve">käesoleva seaduse </w:t>
        </w:r>
      </w:ins>
      <w:r>
        <w:t>§ 41 lõike 2 alusel laiendatud tiheasustusalal võib ranna ja kalda ehituskeeluvööndi</w:t>
      </w:r>
      <w:ins w:id="368" w:author="Mari Koik - JUSTDIGI" w:date="2025-01-16T16:03:00Z">
        <w:r w:rsidR="00DC18A1">
          <w:t>t</w:t>
        </w:r>
      </w:ins>
      <w:r>
        <w:t xml:space="preserve"> vähenda</w:t>
      </w:r>
      <w:del w:id="369" w:author="Mari Koik - JUSTDIGI" w:date="2025-01-16T16:03:00Z">
        <w:r w:rsidDel="00C45785">
          <w:delText>mine toimu</w:delText>
        </w:r>
      </w:del>
      <w:r>
        <w:t>da kohaliku omavalitsuse nõusolekul, kes hindab vastavust käesoleva paragrahvi lõikes 1 sätestatule</w:t>
      </w:r>
      <w:bookmarkEnd w:id="361"/>
      <w:r>
        <w:t>.“;</w:t>
      </w:r>
    </w:p>
    <w:p w14:paraId="6440D561" w14:textId="77777777" w:rsidR="00C45785" w:rsidRPr="00C45785" w:rsidRDefault="00C45785" w:rsidP="00C45785">
      <w:pPr>
        <w:spacing w:after="0" w:line="240" w:lineRule="auto"/>
        <w:ind w:left="0" w:right="51" w:firstLine="0"/>
        <w:rPr>
          <w:szCs w:val="24"/>
        </w:rPr>
      </w:pPr>
    </w:p>
    <w:p w14:paraId="2646E173" w14:textId="6B43576E" w:rsidR="00C45785" w:rsidRPr="00C45785" w:rsidRDefault="00315BDD" w:rsidP="00C45785">
      <w:pPr>
        <w:spacing w:after="0" w:line="240" w:lineRule="auto"/>
        <w:ind w:left="0" w:right="51" w:firstLine="0"/>
        <w:rPr>
          <w:szCs w:val="24"/>
        </w:rPr>
      </w:pPr>
      <w:r>
        <w:rPr>
          <w:b/>
          <w:bCs/>
          <w:szCs w:val="24"/>
        </w:rPr>
        <w:t>56</w:t>
      </w:r>
      <w:r w:rsidR="00C45785" w:rsidRPr="004E4EB2">
        <w:rPr>
          <w:b/>
          <w:bCs/>
          <w:szCs w:val="24"/>
        </w:rPr>
        <w:t>)</w:t>
      </w:r>
      <w:r w:rsidR="00C45785" w:rsidRPr="00C45785">
        <w:rPr>
          <w:szCs w:val="24"/>
        </w:rPr>
        <w:t xml:space="preserve"> paragrahvi 41 lõige 2 muudetakse ning sõnastatakse järgmiselt: </w:t>
      </w:r>
    </w:p>
    <w:p w14:paraId="7F12C11E" w14:textId="62FD1AC6" w:rsidR="00C45785" w:rsidRDefault="00C45785" w:rsidP="00C45785">
      <w:pPr>
        <w:spacing w:after="0" w:line="240" w:lineRule="auto"/>
        <w:ind w:left="0" w:right="51" w:firstLine="0"/>
        <w:rPr>
          <w:szCs w:val="24"/>
        </w:rPr>
      </w:pPr>
      <w:r w:rsidRPr="00C45785">
        <w:rPr>
          <w:szCs w:val="24"/>
        </w:rPr>
        <w:t>„(2) Olemasoleva</w:t>
      </w:r>
      <w:ins w:id="370" w:author="Mari Koik - JUSTDIGI" w:date="2025-01-16T16:03:00Z" w16du:dateUtc="2025-01-16T14:03:00Z">
        <w:r w:rsidR="00DC18A1">
          <w:rPr>
            <w:szCs w:val="24"/>
          </w:rPr>
          <w:t>t</w:t>
        </w:r>
      </w:ins>
      <w:r w:rsidRPr="00C45785">
        <w:rPr>
          <w:szCs w:val="24"/>
        </w:rPr>
        <w:t xml:space="preserve"> tiheasustusala</w:t>
      </w:r>
      <w:ins w:id="371" w:author="Mari Koik - JUSTDIGI" w:date="2025-01-16T16:04:00Z" w16du:dateUtc="2025-01-16T14:04:00Z">
        <w:r w:rsidR="00DC18A1">
          <w:rPr>
            <w:szCs w:val="24"/>
          </w:rPr>
          <w:t xml:space="preserve"> võib</w:t>
        </w:r>
      </w:ins>
      <w:r w:rsidRPr="00C45785">
        <w:rPr>
          <w:szCs w:val="24"/>
        </w:rPr>
        <w:t xml:space="preserve"> laienda</w:t>
      </w:r>
      <w:ins w:id="372" w:author="Mari Koik - JUSTDIGI" w:date="2025-01-16T16:04:00Z" w16du:dateUtc="2025-01-16T14:04:00Z">
        <w:r w:rsidR="00DC18A1">
          <w:rPr>
            <w:szCs w:val="24"/>
          </w:rPr>
          <w:t>da</w:t>
        </w:r>
      </w:ins>
      <w:del w:id="373" w:author="Mari Koik - JUSTDIGI" w:date="2025-01-16T16:04:00Z" w16du:dateUtc="2025-01-16T14:04:00Z">
        <w:r w:rsidRPr="00C45785" w:rsidDel="00DC18A1">
          <w:rPr>
            <w:szCs w:val="24"/>
          </w:rPr>
          <w:delText>mine</w:delText>
        </w:r>
      </w:del>
      <w:r w:rsidRPr="00C45785">
        <w:rPr>
          <w:szCs w:val="24"/>
        </w:rPr>
        <w:t xml:space="preserve"> ranna või kalda </w:t>
      </w:r>
      <w:bookmarkStart w:id="374" w:name="_Hlk175737135"/>
      <w:r w:rsidRPr="00C45785">
        <w:rPr>
          <w:szCs w:val="24"/>
        </w:rPr>
        <w:t xml:space="preserve">piiranguvööndis </w:t>
      </w:r>
      <w:del w:id="375" w:author="Mari Koik - JUSTDIGI" w:date="2025-01-16T16:04:00Z" w16du:dateUtc="2025-01-16T14:04:00Z">
        <w:r w:rsidRPr="00C45785" w:rsidDel="00D41E7B">
          <w:rPr>
            <w:szCs w:val="24"/>
          </w:rPr>
          <w:delText xml:space="preserve">võib toimuda </w:delText>
        </w:r>
      </w:del>
      <w:r w:rsidRPr="00C45785">
        <w:rPr>
          <w:szCs w:val="24"/>
        </w:rPr>
        <w:t xml:space="preserve">ainult Keskkonnaameti nõusolekul </w:t>
      </w:r>
      <w:bookmarkEnd w:id="374"/>
      <w:r w:rsidRPr="00C45785">
        <w:rPr>
          <w:szCs w:val="24"/>
        </w:rPr>
        <w:t>ja kehtestatud üldplaneeringu alusel.“;</w:t>
      </w:r>
    </w:p>
    <w:bookmarkEnd w:id="360"/>
    <w:p w14:paraId="731EF88C" w14:textId="77777777" w:rsidR="00CE58D3" w:rsidRDefault="00CE58D3" w:rsidP="00533AC9">
      <w:pPr>
        <w:spacing w:after="0" w:line="240" w:lineRule="auto"/>
        <w:ind w:left="0" w:right="51" w:firstLine="0"/>
        <w:rPr>
          <w:szCs w:val="24"/>
        </w:rPr>
      </w:pPr>
    </w:p>
    <w:p w14:paraId="484A54F4" w14:textId="44B23A9E" w:rsidR="00CB7CBF" w:rsidRDefault="00315BDD" w:rsidP="00533AC9">
      <w:pPr>
        <w:spacing w:after="0" w:line="240" w:lineRule="auto"/>
        <w:ind w:left="0" w:right="51" w:firstLine="0"/>
        <w:rPr>
          <w:color w:val="auto"/>
          <w:szCs w:val="24"/>
        </w:rPr>
      </w:pPr>
      <w:r>
        <w:rPr>
          <w:b/>
          <w:color w:val="auto"/>
          <w:szCs w:val="24"/>
        </w:rPr>
        <w:t>57</w:t>
      </w:r>
      <w:r w:rsidR="00CB7CBF" w:rsidRPr="00A101E5">
        <w:rPr>
          <w:b/>
          <w:bCs/>
          <w:color w:val="auto"/>
          <w:szCs w:val="24"/>
        </w:rPr>
        <w:t>)</w:t>
      </w:r>
      <w:r w:rsidR="00CB7CBF" w:rsidRPr="00CB7CBF">
        <w:rPr>
          <w:color w:val="auto"/>
          <w:szCs w:val="24"/>
        </w:rPr>
        <w:t xml:space="preserve"> paragrahv</w:t>
      </w:r>
      <w:r w:rsidR="005B6752">
        <w:rPr>
          <w:color w:val="auto"/>
          <w:szCs w:val="24"/>
        </w:rPr>
        <w:t>i</w:t>
      </w:r>
      <w:r w:rsidR="00CB7CBF" w:rsidRPr="00CB7CBF">
        <w:rPr>
          <w:color w:val="auto"/>
          <w:szCs w:val="24"/>
        </w:rPr>
        <w:t xml:space="preserve"> 42 lõige 5 tunnistatakse kehtetuks;</w:t>
      </w:r>
    </w:p>
    <w:p w14:paraId="59BF8176" w14:textId="77777777" w:rsidR="000901A0" w:rsidRDefault="000901A0" w:rsidP="00533AC9">
      <w:pPr>
        <w:spacing w:after="0" w:line="240" w:lineRule="auto"/>
        <w:ind w:left="0" w:right="51" w:firstLine="0"/>
        <w:rPr>
          <w:color w:val="auto"/>
          <w:szCs w:val="24"/>
        </w:rPr>
      </w:pPr>
    </w:p>
    <w:p w14:paraId="59936230" w14:textId="459B2035" w:rsidR="000901A0" w:rsidRDefault="00315BDD" w:rsidP="00533AC9">
      <w:pPr>
        <w:spacing w:after="0" w:line="240" w:lineRule="auto"/>
        <w:ind w:left="0" w:right="51" w:firstLine="0"/>
        <w:rPr>
          <w:color w:val="auto"/>
          <w:szCs w:val="24"/>
        </w:rPr>
      </w:pPr>
      <w:r w:rsidRPr="0098642E">
        <w:rPr>
          <w:b/>
          <w:bCs/>
          <w:color w:val="auto"/>
          <w:szCs w:val="24"/>
        </w:rPr>
        <w:t>58</w:t>
      </w:r>
      <w:r w:rsidR="000901A0" w:rsidRPr="0098642E">
        <w:rPr>
          <w:b/>
          <w:bCs/>
          <w:color w:val="auto"/>
          <w:szCs w:val="24"/>
        </w:rPr>
        <w:t>)</w:t>
      </w:r>
      <w:r w:rsidR="000901A0">
        <w:rPr>
          <w:color w:val="auto"/>
          <w:szCs w:val="24"/>
        </w:rPr>
        <w:t xml:space="preserve"> paragrahvi 44 täiendatakse lõikega 3 järgmises sõnastuses:</w:t>
      </w:r>
    </w:p>
    <w:p w14:paraId="048484B5" w14:textId="387203C3" w:rsidR="00376028" w:rsidRDefault="008B7FAF" w:rsidP="00533AC9">
      <w:pPr>
        <w:spacing w:after="0" w:line="240" w:lineRule="auto"/>
        <w:ind w:left="0" w:right="51" w:firstLine="0"/>
        <w:rPr>
          <w:color w:val="auto"/>
          <w:szCs w:val="24"/>
        </w:rPr>
      </w:pPr>
      <w:r w:rsidRPr="008B7FAF">
        <w:rPr>
          <w:color w:val="auto"/>
          <w:szCs w:val="24"/>
        </w:rPr>
        <w:t xml:space="preserve">„(3) Kohaliku omavalitsuse tasandil kaitstaval loodusobjektil </w:t>
      </w:r>
      <w:bookmarkStart w:id="376" w:name="_Hlk181951572"/>
      <w:r w:rsidRPr="008B7FAF">
        <w:rPr>
          <w:color w:val="auto"/>
          <w:szCs w:val="24"/>
        </w:rPr>
        <w:t>on lage- ja veerraie keelatud, kui kaitsekord ei sätesta teisiti.“</w:t>
      </w:r>
      <w:r>
        <w:rPr>
          <w:color w:val="auto"/>
          <w:szCs w:val="24"/>
        </w:rPr>
        <w:t>;</w:t>
      </w:r>
    </w:p>
    <w:bookmarkEnd w:id="376"/>
    <w:p w14:paraId="38B2FECC" w14:textId="77777777" w:rsidR="008B7FAF" w:rsidRDefault="008B7FAF" w:rsidP="00376028">
      <w:pPr>
        <w:spacing w:after="0" w:line="240" w:lineRule="auto"/>
        <w:ind w:left="-5" w:right="51"/>
        <w:rPr>
          <w:color w:val="auto"/>
          <w:szCs w:val="24"/>
        </w:rPr>
      </w:pPr>
    </w:p>
    <w:p w14:paraId="2910B99D" w14:textId="3C1C6BEC" w:rsidR="00BD57D6" w:rsidRPr="005345E7" w:rsidRDefault="00315BDD" w:rsidP="49CEC19B">
      <w:pPr>
        <w:spacing w:after="0" w:line="240" w:lineRule="auto"/>
        <w:ind w:left="-5" w:right="51"/>
        <w:rPr>
          <w:color w:val="auto"/>
        </w:rPr>
      </w:pPr>
      <w:r w:rsidRPr="49CEC19B">
        <w:rPr>
          <w:b/>
          <w:bCs/>
          <w:color w:val="auto"/>
        </w:rPr>
        <w:t>59</w:t>
      </w:r>
      <w:r w:rsidR="00376028" w:rsidRPr="49CEC19B">
        <w:rPr>
          <w:b/>
          <w:bCs/>
          <w:color w:val="auto"/>
        </w:rPr>
        <w:t>)</w:t>
      </w:r>
      <w:r w:rsidR="00376028" w:rsidRPr="49CEC19B">
        <w:rPr>
          <w:color w:val="auto"/>
        </w:rPr>
        <w:t xml:space="preserve"> </w:t>
      </w:r>
      <w:r w:rsidR="00BD57D6" w:rsidRPr="49CEC19B">
        <w:rPr>
          <w:color w:val="auto"/>
        </w:rPr>
        <w:t xml:space="preserve">seadust täiendatakse </w:t>
      </w:r>
      <w:del w:id="377" w:author="Mari Koik - JUSTDIGI" w:date="2025-01-16T16:05:00Z">
        <w:r w:rsidRPr="49CEC19B" w:rsidDel="00315BDD">
          <w:rPr>
            <w:color w:val="auto"/>
          </w:rPr>
          <w:delText xml:space="preserve">paragrahviga </w:delText>
        </w:r>
      </w:del>
      <w:ins w:id="378" w:author="Mari Koik - JUSTDIGI" w:date="2025-01-16T16:05:00Z">
        <w:r w:rsidR="004F39F5" w:rsidRPr="49CEC19B">
          <w:rPr>
            <w:color w:val="auto"/>
          </w:rPr>
          <w:t xml:space="preserve">§-ga </w:t>
        </w:r>
      </w:ins>
      <w:r w:rsidR="00BD57D6" w:rsidRPr="49CEC19B">
        <w:rPr>
          <w:color w:val="auto"/>
        </w:rPr>
        <w:t>44</w:t>
      </w:r>
      <w:r w:rsidR="00BD57D6" w:rsidRPr="49CEC19B">
        <w:rPr>
          <w:color w:val="auto"/>
          <w:vertAlign w:val="superscript"/>
        </w:rPr>
        <w:t>1</w:t>
      </w:r>
      <w:r w:rsidR="00BD57D6" w:rsidRPr="49CEC19B">
        <w:rPr>
          <w:color w:val="auto"/>
        </w:rPr>
        <w:t xml:space="preserve"> järgmises sõnastuses:</w:t>
      </w:r>
    </w:p>
    <w:p w14:paraId="01AD8578" w14:textId="77777777" w:rsidR="00BD57D6" w:rsidRPr="005345E7" w:rsidRDefault="00BD57D6" w:rsidP="00BD57D6">
      <w:pPr>
        <w:spacing w:after="0" w:line="240" w:lineRule="auto"/>
        <w:ind w:left="-5" w:right="51"/>
        <w:rPr>
          <w:color w:val="auto"/>
          <w:szCs w:val="24"/>
        </w:rPr>
      </w:pPr>
    </w:p>
    <w:p w14:paraId="78E6005E" w14:textId="5EBE416F" w:rsidR="00BD57D6" w:rsidRPr="005345E7" w:rsidRDefault="00EB0605" w:rsidP="00BD57D6">
      <w:pPr>
        <w:spacing w:line="240" w:lineRule="auto"/>
        <w:ind w:left="0" w:right="51" w:firstLine="0"/>
        <w:rPr>
          <w:b/>
          <w:bCs/>
          <w:color w:val="auto"/>
          <w:szCs w:val="24"/>
        </w:rPr>
      </w:pPr>
      <w:ins w:id="379" w:author="Mari Koik - JUSTDIGI" w:date="2025-01-20T13:28:00Z" w16du:dateUtc="2025-01-20T11:28:00Z">
        <w:r>
          <w:rPr>
            <w:b/>
            <w:bCs/>
            <w:color w:val="auto"/>
            <w:szCs w:val="24"/>
          </w:rPr>
          <w:t>„</w:t>
        </w:r>
      </w:ins>
      <w:r w:rsidR="00BD57D6" w:rsidRPr="005345E7">
        <w:rPr>
          <w:b/>
          <w:bCs/>
          <w:color w:val="auto"/>
          <w:szCs w:val="24"/>
        </w:rPr>
        <w:t>§ 44</w:t>
      </w:r>
      <w:r w:rsidR="00BD57D6" w:rsidRPr="005345E7">
        <w:rPr>
          <w:b/>
          <w:bCs/>
          <w:color w:val="auto"/>
          <w:szCs w:val="24"/>
          <w:vertAlign w:val="superscript"/>
        </w:rPr>
        <w:t>1</w:t>
      </w:r>
      <w:del w:id="380" w:author="Mari Koik - JUSTDIGI" w:date="2025-01-16T16:05:00Z" w16du:dateUtc="2025-01-16T14:05:00Z">
        <w:r w:rsidR="00BD57D6" w:rsidRPr="004F39F5" w:rsidDel="004F39F5">
          <w:rPr>
            <w:b/>
            <w:bCs/>
            <w:color w:val="auto"/>
            <w:szCs w:val="24"/>
            <w:rPrChange w:id="381" w:author="Mari Koik - JUSTDIGI" w:date="2025-01-16T16:05:00Z" w16du:dateUtc="2025-01-16T14:05:00Z">
              <w:rPr>
                <w:b/>
                <w:bCs/>
                <w:color w:val="auto"/>
                <w:szCs w:val="24"/>
                <w:vertAlign w:val="superscript"/>
              </w:rPr>
            </w:rPrChange>
          </w:rPr>
          <w:delText xml:space="preserve"> </w:delText>
        </w:r>
      </w:del>
      <w:ins w:id="382" w:author="Mari Koik - JUSTDIGI" w:date="2025-01-16T16:05:00Z" w16du:dateUtc="2025-01-16T14:05:00Z">
        <w:r w:rsidR="004F39F5" w:rsidRPr="004F39F5">
          <w:rPr>
            <w:b/>
            <w:bCs/>
            <w:color w:val="auto"/>
            <w:szCs w:val="24"/>
            <w:rPrChange w:id="383" w:author="Mari Koik - JUSTDIGI" w:date="2025-01-16T16:05:00Z" w16du:dateUtc="2025-01-16T14:05:00Z">
              <w:rPr>
                <w:b/>
                <w:bCs/>
                <w:color w:val="auto"/>
                <w:szCs w:val="24"/>
                <w:vertAlign w:val="superscript"/>
              </w:rPr>
            </w:rPrChange>
          </w:rPr>
          <w:t>.</w:t>
        </w:r>
      </w:ins>
      <w:r w:rsidR="00BD57D6" w:rsidRPr="004F39F5">
        <w:rPr>
          <w:b/>
          <w:bCs/>
          <w:color w:val="auto"/>
          <w:szCs w:val="24"/>
          <w:rPrChange w:id="384" w:author="Mari Koik - JUSTDIGI" w:date="2025-01-16T16:05:00Z" w16du:dateUtc="2025-01-16T14:05:00Z">
            <w:rPr>
              <w:b/>
              <w:bCs/>
              <w:color w:val="auto"/>
              <w:szCs w:val="24"/>
              <w:vertAlign w:val="superscript"/>
            </w:rPr>
          </w:rPrChange>
        </w:rPr>
        <w:t xml:space="preserve"> </w:t>
      </w:r>
      <w:commentRangeStart w:id="385"/>
      <w:r w:rsidR="00BD57D6" w:rsidRPr="00C67F95">
        <w:rPr>
          <w:b/>
          <w:bCs/>
          <w:color w:val="auto"/>
          <w:szCs w:val="24"/>
        </w:rPr>
        <w:t xml:space="preserve">Kohaliku </w:t>
      </w:r>
      <w:ins w:id="386" w:author="Mari Koik - JUSTDIGI" w:date="2025-01-22T13:57:00Z" w16du:dateUtc="2025-01-22T11:57:00Z">
        <w:r w:rsidR="00C67F95">
          <w:rPr>
            <w:b/>
            <w:bCs/>
            <w:color w:val="auto"/>
            <w:szCs w:val="24"/>
          </w:rPr>
          <w:t xml:space="preserve">omavalitsuse tasandil </w:t>
        </w:r>
      </w:ins>
      <w:r w:rsidR="00BD57D6" w:rsidRPr="00C67F95">
        <w:rPr>
          <w:b/>
          <w:bCs/>
          <w:color w:val="auto"/>
          <w:szCs w:val="24"/>
        </w:rPr>
        <w:t>kaits</w:t>
      </w:r>
      <w:ins w:id="387" w:author="Mari Koik - JUSTDIGI" w:date="2025-01-22T13:57:00Z" w16du:dateUtc="2025-01-22T11:57:00Z">
        <w:r w:rsidR="00230811">
          <w:rPr>
            <w:b/>
            <w:bCs/>
            <w:color w:val="auto"/>
            <w:szCs w:val="24"/>
          </w:rPr>
          <w:t>tava</w:t>
        </w:r>
      </w:ins>
      <w:ins w:id="388" w:author="Mari Koik - JUSTDIGI" w:date="2025-01-22T15:50:00Z" w16du:dateUtc="2025-01-22T13:50:00Z">
        <w:r w:rsidR="007913E8">
          <w:rPr>
            <w:b/>
            <w:bCs/>
            <w:color w:val="auto"/>
            <w:szCs w:val="24"/>
          </w:rPr>
          <w:t>t</w:t>
        </w:r>
      </w:ins>
      <w:del w:id="389" w:author="Mari Koik - JUSTDIGI" w:date="2025-01-22T13:57:00Z" w16du:dateUtc="2025-01-22T11:57:00Z">
        <w:r w:rsidR="00BD57D6" w:rsidRPr="00C67F95" w:rsidDel="00230811">
          <w:rPr>
            <w:b/>
            <w:bCs/>
            <w:color w:val="auto"/>
            <w:szCs w:val="24"/>
          </w:rPr>
          <w:delText>e</w:delText>
        </w:r>
        <w:r w:rsidR="00BD57D6" w:rsidRPr="005345E7" w:rsidDel="00230811">
          <w:rPr>
            <w:b/>
            <w:bCs/>
            <w:color w:val="auto"/>
            <w:szCs w:val="24"/>
          </w:rPr>
          <w:delText xml:space="preserve"> alla võ</w:delText>
        </w:r>
      </w:del>
      <w:del w:id="390" w:author="Mari Koik - JUSTDIGI" w:date="2025-01-22T13:58:00Z" w16du:dateUtc="2025-01-22T11:58:00Z">
        <w:r w:rsidR="00BD57D6" w:rsidRPr="005345E7" w:rsidDel="00230811">
          <w:rPr>
            <w:b/>
            <w:bCs/>
            <w:color w:val="auto"/>
            <w:szCs w:val="24"/>
          </w:rPr>
          <w:delText>etud</w:delText>
        </w:r>
      </w:del>
      <w:r w:rsidR="00BD57D6" w:rsidRPr="005345E7">
        <w:rPr>
          <w:b/>
          <w:bCs/>
          <w:color w:val="auto"/>
          <w:szCs w:val="24"/>
        </w:rPr>
        <w:t xml:space="preserve"> </w:t>
      </w:r>
      <w:commentRangeEnd w:id="385"/>
      <w:r w:rsidR="005020EE">
        <w:rPr>
          <w:rStyle w:val="Kommentaariviide"/>
        </w:rPr>
        <w:commentReference w:id="385"/>
      </w:r>
      <w:r w:rsidR="00BD57D6" w:rsidRPr="005345E7">
        <w:rPr>
          <w:b/>
          <w:bCs/>
          <w:color w:val="auto"/>
          <w:szCs w:val="24"/>
        </w:rPr>
        <w:t>loodusobjekti sisaldava kinnisasja omandamine</w:t>
      </w:r>
    </w:p>
    <w:p w14:paraId="2AA903B3" w14:textId="77777777" w:rsidR="00BD57D6" w:rsidRPr="005345E7" w:rsidRDefault="00BD57D6" w:rsidP="00BD57D6">
      <w:pPr>
        <w:spacing w:line="240" w:lineRule="auto"/>
        <w:ind w:left="0" w:right="51" w:firstLine="0"/>
        <w:rPr>
          <w:b/>
          <w:bCs/>
          <w:color w:val="auto"/>
          <w:szCs w:val="24"/>
        </w:rPr>
      </w:pPr>
    </w:p>
    <w:p w14:paraId="30FFA3A6" w14:textId="059FECA7" w:rsidR="00BD57D6" w:rsidRPr="009D26FA" w:rsidRDefault="00BD57D6" w:rsidP="25ADF63A">
      <w:pPr>
        <w:spacing w:after="0" w:line="240" w:lineRule="auto"/>
        <w:ind w:left="0" w:firstLine="0"/>
        <w:contextualSpacing/>
        <w:rPr>
          <w:strike/>
          <w:color w:val="auto"/>
        </w:rPr>
      </w:pPr>
      <w:r w:rsidRPr="25ADF63A">
        <w:rPr>
          <w:color w:val="auto"/>
        </w:rPr>
        <w:lastRenderedPageBreak/>
        <w:t>(1)</w:t>
      </w:r>
      <w:commentRangeStart w:id="391"/>
      <w:r w:rsidRPr="25ADF63A">
        <w:rPr>
          <w:color w:val="auto"/>
        </w:rPr>
        <w:t xml:space="preserve"> Kogu ulatuses</w:t>
      </w:r>
      <w:commentRangeEnd w:id="391"/>
      <w:r>
        <w:commentReference w:id="391"/>
      </w:r>
      <w:r w:rsidRPr="25ADF63A">
        <w:rPr>
          <w:color w:val="auto"/>
        </w:rPr>
        <w:t xml:space="preserve"> kohaliku </w:t>
      </w:r>
      <w:ins w:id="392" w:author="Mari Koik - JUSTDIGI" w:date="2025-01-22T13:58:00Z">
        <w:r w:rsidR="00230811" w:rsidRPr="25ADF63A">
          <w:rPr>
            <w:color w:val="auto"/>
          </w:rPr>
          <w:t xml:space="preserve">omavalitsuse tasandil </w:t>
        </w:r>
      </w:ins>
      <w:r w:rsidRPr="25ADF63A">
        <w:rPr>
          <w:color w:val="auto"/>
        </w:rPr>
        <w:t>kaits</w:t>
      </w:r>
      <w:del w:id="393" w:author="Mari Koik - JUSTDIGI" w:date="2025-01-22T13:59:00Z">
        <w:r w:rsidRPr="25ADF63A" w:rsidDel="00BD57D6">
          <w:rPr>
            <w:color w:val="auto"/>
          </w:rPr>
          <w:delText>e</w:delText>
        </w:r>
      </w:del>
      <w:ins w:id="394" w:author="Mari Koik - JUSTDIGI" w:date="2025-01-22T13:59:00Z">
        <w:r w:rsidR="009F182F" w:rsidRPr="25ADF63A">
          <w:rPr>
            <w:color w:val="auto"/>
          </w:rPr>
          <w:t>taval</w:t>
        </w:r>
      </w:ins>
      <w:del w:id="395" w:author="Mari Koik - JUSTDIGI" w:date="2025-01-22T13:59:00Z">
        <w:r w:rsidRPr="25ADF63A" w:rsidDel="00BD57D6">
          <w:rPr>
            <w:color w:val="auto"/>
          </w:rPr>
          <w:delText xml:space="preserve"> alla võetud</w:delText>
        </w:r>
      </w:del>
      <w:r w:rsidRPr="25ADF63A">
        <w:rPr>
          <w:color w:val="auto"/>
        </w:rPr>
        <w:t xml:space="preserve"> loodusobjektil asuva kinnisasja, mille sihtotstarbelist kasutamist ala kaitsekord oluliselt piirab, omandab kohalik omavalitsus kokkuleppel kinnisasja omanikuga kinnisasja väärtusele vastava tasu eest.</w:t>
      </w:r>
    </w:p>
    <w:p w14:paraId="5A35E4EE" w14:textId="77777777" w:rsidR="00BD57D6" w:rsidRPr="009D26FA" w:rsidRDefault="00BD57D6" w:rsidP="00BD57D6">
      <w:pPr>
        <w:spacing w:after="0" w:line="240" w:lineRule="auto"/>
        <w:ind w:left="0" w:firstLine="0"/>
        <w:contextualSpacing/>
        <w:rPr>
          <w:strike/>
          <w:color w:val="auto"/>
          <w:szCs w:val="24"/>
        </w:rPr>
      </w:pPr>
    </w:p>
    <w:p w14:paraId="609C5F31" w14:textId="50807FDD" w:rsidR="00BD57D6" w:rsidRPr="005345E7" w:rsidRDefault="00BD57D6" w:rsidP="00BD57D6">
      <w:pPr>
        <w:spacing w:after="0" w:line="240" w:lineRule="auto"/>
        <w:ind w:left="0" w:firstLine="0"/>
        <w:contextualSpacing/>
        <w:rPr>
          <w:i/>
          <w:iCs/>
          <w:color w:val="auto"/>
          <w:szCs w:val="24"/>
        </w:rPr>
      </w:pPr>
      <w:r w:rsidRPr="005345E7">
        <w:rPr>
          <w:color w:val="auto"/>
          <w:szCs w:val="24"/>
        </w:rPr>
        <w:t>(2) Ala sihtotstarbelist kasutamist piirab kaitsekord oluliselt juhul</w:t>
      </w:r>
      <w:ins w:id="396" w:author="Mari Koik - JUSTDIGI" w:date="2025-01-16T16:06:00Z" w16du:dateUtc="2025-01-16T14:06:00Z">
        <w:r w:rsidR="004F39F5">
          <w:rPr>
            <w:color w:val="auto"/>
            <w:szCs w:val="24"/>
          </w:rPr>
          <w:t>,</w:t>
        </w:r>
      </w:ins>
      <w:r w:rsidRPr="005345E7">
        <w:rPr>
          <w:color w:val="auto"/>
          <w:szCs w:val="24"/>
        </w:rPr>
        <w:t xml:space="preserve"> kui:</w:t>
      </w:r>
    </w:p>
    <w:p w14:paraId="69FCC7BF" w14:textId="3560F298" w:rsidR="00BD57D6" w:rsidRPr="005345E7" w:rsidRDefault="00BD57D6" w:rsidP="00BD57D6">
      <w:pPr>
        <w:spacing w:after="0" w:line="240" w:lineRule="auto"/>
        <w:ind w:left="0" w:firstLine="0"/>
        <w:contextualSpacing/>
        <w:rPr>
          <w:color w:val="auto"/>
          <w:szCs w:val="24"/>
        </w:rPr>
      </w:pPr>
      <w:r w:rsidRPr="005345E7">
        <w:rPr>
          <w:color w:val="auto"/>
          <w:szCs w:val="24"/>
        </w:rPr>
        <w:t>1) kinnisasi on valdavas ulatuses metsaseaduse tähenduses metsamaa, millel kasvav</w:t>
      </w:r>
      <w:del w:id="397" w:author="Mari Koik - JUSTDIGI" w:date="2025-01-16T16:18:00Z" w16du:dateUtc="2025-01-16T14:18:00Z">
        <w:r w:rsidRPr="005345E7" w:rsidDel="00C24A6F">
          <w:rPr>
            <w:color w:val="auto"/>
            <w:szCs w:val="24"/>
          </w:rPr>
          <w:delText>a</w:delText>
        </w:r>
      </w:del>
      <w:r w:rsidRPr="005345E7">
        <w:rPr>
          <w:color w:val="auto"/>
          <w:szCs w:val="24"/>
        </w:rPr>
        <w:t xml:space="preserve"> mets</w:t>
      </w:r>
      <w:del w:id="398" w:author="Mari Koik - JUSTDIGI" w:date="2025-01-16T16:18:00Z" w16du:dateUtc="2025-01-16T14:18:00Z">
        <w:r w:rsidRPr="005345E7" w:rsidDel="00C24A6F">
          <w:rPr>
            <w:color w:val="auto"/>
            <w:szCs w:val="24"/>
          </w:rPr>
          <w:delText>a</w:delText>
        </w:r>
      </w:del>
      <w:ins w:id="399" w:author="Mari Koik - JUSTDIGI" w:date="2025-01-16T16:18:00Z" w16du:dateUtc="2025-01-16T14:18:00Z">
        <w:r w:rsidR="00C24A6F">
          <w:rPr>
            <w:color w:val="auto"/>
            <w:szCs w:val="24"/>
          </w:rPr>
          <w:t xml:space="preserve"> on </w:t>
        </w:r>
      </w:ins>
      <w:del w:id="400" w:author="Mari Koik - JUSTDIGI" w:date="2025-01-16T16:18:00Z" w16du:dateUtc="2025-01-16T14:18:00Z">
        <w:r w:rsidRPr="005345E7" w:rsidDel="00C24A6F">
          <w:rPr>
            <w:color w:val="auto"/>
            <w:szCs w:val="24"/>
          </w:rPr>
          <w:delText xml:space="preserve"> </w:delText>
        </w:r>
      </w:del>
      <w:r w:rsidRPr="005345E7">
        <w:rPr>
          <w:color w:val="auto"/>
          <w:szCs w:val="24"/>
        </w:rPr>
        <w:t>vanus</w:t>
      </w:r>
      <w:ins w:id="401" w:author="Mari Koik - JUSTDIGI" w:date="2025-01-16T16:18:00Z" w16du:dateUtc="2025-01-16T14:18:00Z">
        <w:r w:rsidR="00C24A6F">
          <w:rPr>
            <w:color w:val="auto"/>
            <w:szCs w:val="24"/>
          </w:rPr>
          <w:t>e</w:t>
        </w:r>
        <w:r w:rsidR="00BB5FEC">
          <w:rPr>
            <w:color w:val="auto"/>
            <w:szCs w:val="24"/>
          </w:rPr>
          <w:t>lt</w:t>
        </w:r>
      </w:ins>
      <w:del w:id="402" w:author="Mari Koik - JUSTDIGI" w:date="2025-01-16T16:18:00Z" w16du:dateUtc="2025-01-16T14:18:00Z">
        <w:r w:rsidRPr="005345E7" w:rsidDel="00C24A6F">
          <w:rPr>
            <w:color w:val="auto"/>
            <w:szCs w:val="24"/>
          </w:rPr>
          <w:delText>eline struktuur</w:delText>
        </w:r>
        <w:r w:rsidRPr="005345E7" w:rsidDel="00BB5FEC">
          <w:rPr>
            <w:color w:val="auto"/>
            <w:szCs w:val="24"/>
          </w:rPr>
          <w:delText xml:space="preserve"> o</w:delText>
        </w:r>
      </w:del>
      <w:del w:id="403" w:author="Mari Koik - JUSTDIGI" w:date="2025-01-16T16:19:00Z" w16du:dateUtc="2025-01-16T14:19:00Z">
        <w:r w:rsidRPr="005345E7" w:rsidDel="00BB5FEC">
          <w:rPr>
            <w:color w:val="auto"/>
            <w:szCs w:val="24"/>
          </w:rPr>
          <w:delText>n</w:delText>
        </w:r>
      </w:del>
      <w:r w:rsidRPr="005345E7">
        <w:rPr>
          <w:color w:val="auto"/>
          <w:szCs w:val="24"/>
        </w:rPr>
        <w:t xml:space="preserve"> </w:t>
      </w:r>
      <w:del w:id="404" w:author="Mari Koik - JUSTDIGI" w:date="2025-01-16T16:18:00Z" w16du:dateUtc="2025-01-16T14:18:00Z">
        <w:r w:rsidRPr="005345E7" w:rsidDel="00C24A6F">
          <w:rPr>
            <w:color w:val="auto"/>
            <w:szCs w:val="24"/>
          </w:rPr>
          <w:delText>kategoorias „</w:delText>
        </w:r>
      </w:del>
      <w:r w:rsidRPr="005345E7">
        <w:rPr>
          <w:color w:val="auto"/>
          <w:szCs w:val="24"/>
        </w:rPr>
        <w:t>valmiv</w:t>
      </w:r>
      <w:del w:id="405" w:author="Mari Koik - JUSTDIGI" w:date="2025-01-16T16:18:00Z" w16du:dateUtc="2025-01-16T14:18:00Z">
        <w:r w:rsidRPr="005345E7" w:rsidDel="00C24A6F">
          <w:rPr>
            <w:color w:val="auto"/>
            <w:szCs w:val="24"/>
          </w:rPr>
          <w:delText>”</w:delText>
        </w:r>
      </w:del>
      <w:r w:rsidRPr="005345E7">
        <w:rPr>
          <w:color w:val="auto"/>
          <w:szCs w:val="24"/>
        </w:rPr>
        <w:t xml:space="preserve"> või </w:t>
      </w:r>
      <w:del w:id="406" w:author="Mari Koik - JUSTDIGI" w:date="2025-01-16T16:18:00Z" w16du:dateUtc="2025-01-16T14:18:00Z">
        <w:r w:rsidRPr="005345E7" w:rsidDel="00C24A6F">
          <w:rPr>
            <w:color w:val="auto"/>
            <w:szCs w:val="24"/>
          </w:rPr>
          <w:delText>„</w:delText>
        </w:r>
      </w:del>
      <w:r w:rsidRPr="005345E7">
        <w:rPr>
          <w:color w:val="auto"/>
          <w:szCs w:val="24"/>
        </w:rPr>
        <w:t>küps</w:t>
      </w:r>
      <w:del w:id="407" w:author="Mari Koik - JUSTDIGI" w:date="2025-01-16T16:18:00Z" w16du:dateUtc="2025-01-16T14:18:00Z">
        <w:r w:rsidRPr="005345E7" w:rsidDel="00C24A6F">
          <w:rPr>
            <w:color w:val="auto"/>
            <w:szCs w:val="24"/>
          </w:rPr>
          <w:delText>”</w:delText>
        </w:r>
      </w:del>
      <w:r w:rsidRPr="005345E7">
        <w:rPr>
          <w:color w:val="auto"/>
          <w:szCs w:val="24"/>
        </w:rPr>
        <w:t xml:space="preserve"> ja kaitsekord keelab täielikult uuendusraie</w:t>
      </w:r>
      <w:bookmarkStart w:id="408" w:name="para3b1lg3p2"/>
      <w:r w:rsidRPr="005345E7">
        <w:rPr>
          <w:color w:val="auto"/>
          <w:szCs w:val="24"/>
        </w:rPr>
        <w:t>;</w:t>
      </w:r>
    </w:p>
    <w:bookmarkEnd w:id="408"/>
    <w:p w14:paraId="0F12B2FF" w14:textId="67599346" w:rsidR="000363A9" w:rsidRDefault="00BD57D6" w:rsidP="00BD57D6">
      <w:pPr>
        <w:spacing w:after="0" w:line="240" w:lineRule="auto"/>
        <w:ind w:left="0" w:firstLine="0"/>
        <w:contextualSpacing/>
        <w:rPr>
          <w:color w:val="auto"/>
          <w:szCs w:val="24"/>
        </w:rPr>
      </w:pPr>
      <w:r w:rsidRPr="005345E7">
        <w:rPr>
          <w:color w:val="auto"/>
          <w:szCs w:val="24"/>
        </w:rPr>
        <w:t>2) hoonestamata kinnisas</w:t>
      </w:r>
      <w:ins w:id="409" w:author="Mari Koik - JUSTDIGI" w:date="2025-01-16T16:20:00Z" w16du:dateUtc="2025-01-16T14:20:00Z">
        <w:r w:rsidR="00D13E24">
          <w:rPr>
            <w:color w:val="auto"/>
            <w:szCs w:val="24"/>
          </w:rPr>
          <w:t>ja</w:t>
        </w:r>
      </w:ins>
      <w:del w:id="410" w:author="Mari Koik - JUSTDIGI" w:date="2025-01-16T16:20:00Z" w16du:dateUtc="2025-01-16T14:20:00Z">
        <w:r w:rsidRPr="005345E7" w:rsidDel="00D13E24">
          <w:rPr>
            <w:color w:val="auto"/>
            <w:szCs w:val="24"/>
          </w:rPr>
          <w:delText>i</w:delText>
        </w:r>
      </w:del>
      <w:ins w:id="411" w:author="Mari Koik - JUSTDIGI" w:date="2025-01-16T16:20:00Z" w16du:dateUtc="2025-01-16T14:20:00Z">
        <w:r w:rsidR="001D7277">
          <w:rPr>
            <w:color w:val="auto"/>
            <w:szCs w:val="24"/>
          </w:rPr>
          <w:t xml:space="preserve"> sihtotstarve</w:t>
        </w:r>
      </w:ins>
      <w:r w:rsidRPr="005345E7">
        <w:rPr>
          <w:color w:val="auto"/>
          <w:szCs w:val="24"/>
        </w:rPr>
        <w:t xml:space="preserve"> on elamumaa, ärimaa või tootmismaa </w:t>
      </w:r>
      <w:del w:id="412" w:author="Mari Koik - JUSTDIGI" w:date="2025-01-16T16:19:00Z" w16du:dateUtc="2025-01-16T14:19:00Z">
        <w:r w:rsidRPr="005345E7" w:rsidDel="00A53208">
          <w:rPr>
            <w:color w:val="auto"/>
            <w:szCs w:val="24"/>
          </w:rPr>
          <w:delText xml:space="preserve">sihtotstarbega </w:delText>
        </w:r>
      </w:del>
      <w:r w:rsidRPr="005345E7">
        <w:rPr>
          <w:color w:val="auto"/>
          <w:szCs w:val="24"/>
        </w:rPr>
        <w:t>ja kaitsekord keelab uute ehitiste püstitamise;</w:t>
      </w:r>
    </w:p>
    <w:p w14:paraId="2187C846" w14:textId="3B194D42" w:rsidR="00BD57D6" w:rsidRPr="00736EE9" w:rsidRDefault="00BD57D6" w:rsidP="00BD57D6">
      <w:pPr>
        <w:spacing w:after="0" w:line="240" w:lineRule="auto"/>
        <w:ind w:left="0" w:firstLine="0"/>
        <w:contextualSpacing/>
        <w:rPr>
          <w:color w:val="auto"/>
          <w:szCs w:val="24"/>
        </w:rPr>
      </w:pPr>
      <w:r w:rsidRPr="005345E7">
        <w:rPr>
          <w:color w:val="auto"/>
          <w:szCs w:val="24"/>
        </w:rPr>
        <w:t xml:space="preserve">3) mäetööstusmaa </w:t>
      </w:r>
      <w:commentRangeStart w:id="413"/>
      <w:r w:rsidRPr="005345E7">
        <w:rPr>
          <w:color w:val="auto"/>
          <w:szCs w:val="24"/>
        </w:rPr>
        <w:t xml:space="preserve">sihtotstarbega </w:t>
      </w:r>
      <w:del w:id="414" w:author="Mari Koik - JUSTDIGI" w:date="2025-01-20T13:32:00Z" w16du:dateUtc="2025-01-20T11:32:00Z">
        <w:r w:rsidRPr="005345E7" w:rsidDel="003211B5">
          <w:rPr>
            <w:color w:val="auto"/>
            <w:szCs w:val="24"/>
          </w:rPr>
          <w:delText xml:space="preserve">kinnisasjal </w:delText>
        </w:r>
      </w:del>
      <w:ins w:id="415" w:author="Mari Koik - JUSTDIGI" w:date="2025-01-20T13:32:00Z" w16du:dateUtc="2025-01-20T11:32:00Z">
        <w:r w:rsidR="003211B5" w:rsidRPr="003211B5">
          <w:rPr>
            <w:color w:val="auto"/>
            <w:szCs w:val="24"/>
          </w:rPr>
          <w:t xml:space="preserve">kinnisasja oluliseks osaks </w:t>
        </w:r>
      </w:ins>
      <w:r w:rsidRPr="005345E7">
        <w:rPr>
          <w:color w:val="auto"/>
          <w:szCs w:val="24"/>
        </w:rPr>
        <w:t xml:space="preserve">on </w:t>
      </w:r>
      <w:commentRangeEnd w:id="413"/>
      <w:r w:rsidR="003211B5">
        <w:rPr>
          <w:rStyle w:val="Kommentaariviide"/>
        </w:rPr>
        <w:commentReference w:id="413"/>
      </w:r>
      <w:r w:rsidRPr="005345E7">
        <w:rPr>
          <w:color w:val="auto"/>
          <w:szCs w:val="24"/>
        </w:rPr>
        <w:t xml:space="preserve">maavarade registris aktiivse tarbevaruna registreeritud </w:t>
      </w:r>
      <w:del w:id="416" w:author="Mari Koik - JUSTDIGI" w:date="2025-01-20T13:32:00Z" w16du:dateUtc="2025-01-20T11:32:00Z">
        <w:r w:rsidRPr="003211B5" w:rsidDel="003211B5">
          <w:rPr>
            <w:color w:val="auto"/>
            <w:szCs w:val="24"/>
          </w:rPr>
          <w:delText>kinnisasja oluliseks osaks olev</w:delText>
        </w:r>
        <w:r w:rsidRPr="005345E7" w:rsidDel="003211B5">
          <w:rPr>
            <w:color w:val="auto"/>
            <w:szCs w:val="24"/>
          </w:rPr>
          <w:delText xml:space="preserve"> </w:delText>
        </w:r>
      </w:del>
      <w:r w:rsidRPr="005345E7">
        <w:rPr>
          <w:color w:val="auto"/>
          <w:szCs w:val="24"/>
        </w:rPr>
        <w:t>maavara ja ala kaitsekord keelab maavara kaevandamise.</w:t>
      </w:r>
      <w:r w:rsidR="000363A9" w:rsidRPr="00736EE9">
        <w:rPr>
          <w:color w:val="auto"/>
          <w:szCs w:val="24"/>
        </w:rPr>
        <w:t xml:space="preserve"> </w:t>
      </w:r>
    </w:p>
    <w:p w14:paraId="711AEFC2" w14:textId="77777777" w:rsidR="00BD57D6" w:rsidRPr="005345E7" w:rsidRDefault="00BD57D6" w:rsidP="00BD57D6">
      <w:pPr>
        <w:spacing w:after="0" w:line="240" w:lineRule="auto"/>
        <w:ind w:left="0" w:firstLine="0"/>
        <w:contextualSpacing/>
        <w:rPr>
          <w:color w:val="auto"/>
          <w:szCs w:val="24"/>
        </w:rPr>
      </w:pPr>
    </w:p>
    <w:p w14:paraId="316CC683" w14:textId="71C78A58" w:rsidR="00BD57D6" w:rsidRPr="005345E7" w:rsidRDefault="00BD57D6" w:rsidP="25ADF63A">
      <w:pPr>
        <w:spacing w:after="0" w:line="240" w:lineRule="auto"/>
        <w:ind w:left="0" w:firstLine="0"/>
        <w:contextualSpacing/>
        <w:rPr>
          <w:color w:val="auto"/>
        </w:rPr>
      </w:pPr>
      <w:r w:rsidRPr="25ADF63A">
        <w:rPr>
          <w:color w:val="auto"/>
        </w:rPr>
        <w:t xml:space="preserve">(3) Kohalik omavalitsus ei omanda kinnisasja käesolevas paragrahvis sätestatud korras, kui isik on kinnisasja omandanud pärast selle kaitse alla võtmist ning võõrandamistehing sisaldas </w:t>
      </w:r>
      <w:del w:id="417" w:author="Kärt Voor - JUSTDIGI" w:date="2025-01-29T11:35:00Z">
        <w:r w:rsidRPr="25ADF63A" w:rsidDel="00BD57D6">
          <w:rPr>
            <w:color w:val="auto"/>
          </w:rPr>
          <w:delText>informatsiooni</w:delText>
        </w:r>
      </w:del>
      <w:ins w:id="418" w:author="Kärt Voor - JUSTDIGI" w:date="2025-01-29T11:35:00Z">
        <w:r w:rsidR="6F62D8A2" w:rsidRPr="25ADF63A">
          <w:rPr>
            <w:color w:val="auto"/>
          </w:rPr>
          <w:t>teavet</w:t>
        </w:r>
      </w:ins>
      <w:r w:rsidRPr="25ADF63A">
        <w:rPr>
          <w:color w:val="auto"/>
        </w:rPr>
        <w:t xml:space="preserve"> </w:t>
      </w:r>
      <w:del w:id="419" w:author="Mari Koik - JUSTDIGI" w:date="2025-01-16T16:21:00Z">
        <w:r w:rsidRPr="25ADF63A" w:rsidDel="00BD57D6">
          <w:rPr>
            <w:color w:val="auto"/>
          </w:rPr>
          <w:delText xml:space="preserve">kaitstava </w:delText>
        </w:r>
      </w:del>
      <w:r w:rsidRPr="25ADF63A">
        <w:rPr>
          <w:color w:val="auto"/>
        </w:rPr>
        <w:t xml:space="preserve">loodusobjekti </w:t>
      </w:r>
      <w:ins w:id="420" w:author="Mari Koik - JUSTDIGI" w:date="2025-01-20T16:03:00Z">
        <w:r w:rsidR="0079582A" w:rsidRPr="25ADF63A">
          <w:rPr>
            <w:color w:val="auto"/>
          </w:rPr>
          <w:t>kaitse all olemise</w:t>
        </w:r>
      </w:ins>
      <w:ins w:id="421" w:author="Mari Koik - JUSTDIGI" w:date="2025-01-16T16:21:00Z">
        <w:r w:rsidR="00E86E17" w:rsidRPr="25ADF63A">
          <w:rPr>
            <w:color w:val="auto"/>
          </w:rPr>
          <w:t xml:space="preserve"> </w:t>
        </w:r>
      </w:ins>
      <w:r w:rsidRPr="25ADF63A">
        <w:rPr>
          <w:color w:val="auto"/>
        </w:rPr>
        <w:t>kohta, välja arvatud juhul, kui:</w:t>
      </w:r>
      <w:r>
        <w:br/>
      </w:r>
      <w:bookmarkStart w:id="422" w:name="para20lg1b1p1"/>
      <w:r w:rsidRPr="25ADF63A">
        <w:rPr>
          <w:color w:val="auto"/>
        </w:rPr>
        <w:t> </w:t>
      </w:r>
      <w:bookmarkEnd w:id="422"/>
      <w:r w:rsidRPr="25ADF63A">
        <w:rPr>
          <w:color w:val="auto"/>
        </w:rPr>
        <w:t xml:space="preserve">1) kinnisasja suhtes kohaldatav kaitsekord </w:t>
      </w:r>
      <w:del w:id="423" w:author="Mari Koik - JUSTDIGI" w:date="2025-01-16T16:22:00Z">
        <w:r w:rsidRPr="25ADF63A" w:rsidDel="00BD57D6">
          <w:rPr>
            <w:color w:val="auto"/>
          </w:rPr>
          <w:delText xml:space="preserve">muutub </w:delText>
        </w:r>
      </w:del>
      <w:ins w:id="424" w:author="Mari Koik - JUSTDIGI" w:date="2025-01-16T16:22:00Z">
        <w:r w:rsidR="00E86E17" w:rsidRPr="25ADF63A">
          <w:rPr>
            <w:color w:val="auto"/>
          </w:rPr>
          <w:t xml:space="preserve">muudetakse </w:t>
        </w:r>
      </w:ins>
      <w:r w:rsidRPr="25ADF63A">
        <w:rPr>
          <w:color w:val="auto"/>
        </w:rPr>
        <w:t>rangemaks;</w:t>
      </w:r>
      <w:r>
        <w:br/>
      </w:r>
      <w:bookmarkStart w:id="425" w:name="para20lg1b1p2"/>
      <w:r w:rsidRPr="25ADF63A">
        <w:rPr>
          <w:color w:val="auto"/>
        </w:rPr>
        <w:t> </w:t>
      </w:r>
      <w:bookmarkEnd w:id="425"/>
      <w:r w:rsidRPr="25ADF63A">
        <w:rPr>
          <w:color w:val="auto"/>
        </w:rPr>
        <w:t>2) kinnisasi omandati pärimise teel.</w:t>
      </w:r>
    </w:p>
    <w:p w14:paraId="1A4F25D9" w14:textId="77777777" w:rsidR="00BD57D6" w:rsidRPr="005345E7" w:rsidRDefault="00BD57D6" w:rsidP="00BD57D6">
      <w:pPr>
        <w:pStyle w:val="Normaallaadveeb"/>
        <w:shd w:val="clear" w:color="auto" w:fill="FFFFFF"/>
        <w:spacing w:before="0" w:beforeAutospacing="0" w:after="0" w:afterAutospacing="0"/>
      </w:pPr>
    </w:p>
    <w:p w14:paraId="696BBD89" w14:textId="77777777" w:rsidR="00BD57D6" w:rsidRPr="005345E7" w:rsidRDefault="00BD57D6" w:rsidP="25ADF63A">
      <w:pPr>
        <w:spacing w:after="0" w:line="240" w:lineRule="auto"/>
        <w:ind w:left="0" w:firstLine="0"/>
        <w:contextualSpacing/>
        <w:rPr>
          <w:color w:val="auto"/>
        </w:rPr>
      </w:pPr>
      <w:r w:rsidRPr="323F6CC3">
        <w:rPr>
          <w:color w:val="auto"/>
        </w:rPr>
        <w:t xml:space="preserve">(4) Kohalik omavalitsus </w:t>
      </w:r>
      <w:commentRangeStart w:id="426"/>
      <w:r w:rsidRPr="323F6CC3">
        <w:rPr>
          <w:color w:val="auto"/>
        </w:rPr>
        <w:t>võib</w:t>
      </w:r>
      <w:commentRangeEnd w:id="426"/>
      <w:r>
        <w:commentReference w:id="426"/>
      </w:r>
      <w:r w:rsidRPr="323F6CC3">
        <w:rPr>
          <w:color w:val="auto"/>
        </w:rPr>
        <w:t xml:space="preserve"> </w:t>
      </w:r>
      <w:del w:id="427" w:author="Kärt Voor - JUSTDIGI" w:date="2025-01-29T11:45:00Z">
        <w:r w:rsidRPr="323F6CC3" w:rsidDel="00BD57D6">
          <w:rPr>
            <w:color w:val="auto"/>
          </w:rPr>
          <w:delText xml:space="preserve">määrusega </w:delText>
        </w:r>
      </w:del>
      <w:r w:rsidRPr="323F6CC3">
        <w:rPr>
          <w:color w:val="auto"/>
        </w:rPr>
        <w:t>kehtestada omandamise ja</w:t>
      </w:r>
      <w:commentRangeStart w:id="428"/>
      <w:r w:rsidRPr="323F6CC3">
        <w:rPr>
          <w:color w:val="auto"/>
        </w:rPr>
        <w:t xml:space="preserve"> ettepanekute </w:t>
      </w:r>
      <w:commentRangeEnd w:id="428"/>
      <w:r>
        <w:commentReference w:id="428"/>
      </w:r>
      <w:r w:rsidRPr="323F6CC3">
        <w:rPr>
          <w:color w:val="auto"/>
        </w:rPr>
        <w:t>menetlemise korra.</w:t>
      </w:r>
    </w:p>
    <w:p w14:paraId="65532A73" w14:textId="77777777" w:rsidR="00BD57D6" w:rsidRPr="005345E7" w:rsidRDefault="00BD57D6" w:rsidP="00BD57D6">
      <w:pPr>
        <w:spacing w:after="0" w:line="240" w:lineRule="auto"/>
        <w:ind w:left="0" w:firstLine="0"/>
        <w:contextualSpacing/>
        <w:rPr>
          <w:color w:val="auto"/>
          <w:szCs w:val="24"/>
        </w:rPr>
      </w:pPr>
    </w:p>
    <w:p w14:paraId="42907D61" w14:textId="4B5DD35A" w:rsidR="00BD57D6" w:rsidRPr="005345E7" w:rsidRDefault="00BD57D6" w:rsidP="25ADF63A">
      <w:pPr>
        <w:spacing w:after="0" w:line="240" w:lineRule="auto"/>
        <w:ind w:left="0" w:firstLine="0"/>
        <w:contextualSpacing/>
        <w:rPr>
          <w:color w:val="auto"/>
        </w:rPr>
      </w:pPr>
      <w:r w:rsidRPr="25ADF63A">
        <w:rPr>
          <w:color w:val="auto"/>
        </w:rPr>
        <w:t xml:space="preserve">(5) Kinnisasja väärtus määratakse maa hindamise seaduse § 8 lõike 2 alusel kehtestatud </w:t>
      </w:r>
      <w:ins w:id="429" w:author="Kärt Voor - JUSTDIGI" w:date="2025-01-29T11:39:00Z">
        <w:r w:rsidR="37018075" w:rsidRPr="25ADF63A">
          <w:rPr>
            <w:color w:val="auto"/>
          </w:rPr>
          <w:t xml:space="preserve">korra </w:t>
        </w:r>
      </w:ins>
      <w:del w:id="430" w:author="Kärt Voor - JUSTDIGI" w:date="2025-01-29T11:39:00Z">
        <w:r w:rsidRPr="25ADF63A" w:rsidDel="00BD57D6">
          <w:rPr>
            <w:color w:val="auto"/>
          </w:rPr>
          <w:delText xml:space="preserve">määruse </w:delText>
        </w:r>
      </w:del>
      <w:r w:rsidRPr="25ADF63A">
        <w:rPr>
          <w:color w:val="auto"/>
        </w:rPr>
        <w:t>kohaselt.</w:t>
      </w:r>
    </w:p>
    <w:p w14:paraId="6ECEFB7F" w14:textId="77777777" w:rsidR="00A5492A" w:rsidRPr="00A5492A" w:rsidRDefault="00A5492A" w:rsidP="00A5492A">
      <w:pPr>
        <w:spacing w:after="0" w:line="240" w:lineRule="auto"/>
        <w:ind w:left="0" w:firstLine="0"/>
        <w:contextualSpacing/>
        <w:rPr>
          <w:color w:val="auto"/>
          <w:szCs w:val="24"/>
        </w:rPr>
      </w:pPr>
    </w:p>
    <w:p w14:paraId="62E87A44" w14:textId="039DEA32" w:rsidR="00BD57D6" w:rsidRPr="005345E7" w:rsidRDefault="00BD57D6" w:rsidP="25ADF63A">
      <w:pPr>
        <w:spacing w:after="0" w:line="240" w:lineRule="auto"/>
        <w:ind w:left="0" w:firstLine="0"/>
        <w:contextualSpacing/>
        <w:rPr>
          <w:color w:val="auto"/>
        </w:rPr>
      </w:pPr>
      <w:r w:rsidRPr="323F6CC3">
        <w:rPr>
          <w:color w:val="auto"/>
        </w:rPr>
        <w:t xml:space="preserve">(6) Kinnisasja omandamine otsustatakse </w:t>
      </w:r>
      <w:del w:id="431" w:author="Mari Koik - JUSTDIGI" w:date="2025-01-16T16:23:00Z">
        <w:r w:rsidRPr="323F6CC3" w:rsidDel="00BD57D6">
          <w:rPr>
            <w:color w:val="auto"/>
          </w:rPr>
          <w:delText xml:space="preserve">omandamiseks </w:delText>
        </w:r>
      </w:del>
      <w:ins w:id="432" w:author="Mari Koik - JUSTDIGI" w:date="2025-01-16T16:23:00Z">
        <w:r w:rsidR="00780616" w:rsidRPr="323F6CC3">
          <w:rPr>
            <w:color w:val="auto"/>
          </w:rPr>
          <w:t>müümise</w:t>
        </w:r>
      </w:ins>
      <w:del w:id="433" w:author="Mari Koik - JUSTDIGI" w:date="2025-01-20T16:06:00Z">
        <w:r w:rsidRPr="323F6CC3" w:rsidDel="00BD57D6">
          <w:rPr>
            <w:color w:val="auto"/>
          </w:rPr>
          <w:delText>tehtud</w:delText>
        </w:r>
      </w:del>
      <w:r w:rsidRPr="323F6CC3">
        <w:rPr>
          <w:color w:val="auto"/>
        </w:rPr>
        <w:t xml:space="preserve"> </w:t>
      </w:r>
      <w:commentRangeStart w:id="434"/>
      <w:r w:rsidRPr="323F6CC3">
        <w:rPr>
          <w:color w:val="auto"/>
        </w:rPr>
        <w:t>avalduste laekumise järjekorras,</w:t>
      </w:r>
      <w:commentRangeEnd w:id="434"/>
      <w:r>
        <w:commentReference w:id="434"/>
      </w:r>
      <w:r w:rsidRPr="323F6CC3">
        <w:rPr>
          <w:color w:val="auto"/>
        </w:rPr>
        <w:t xml:space="preserve"> kui ei esine mõjuvaid põhjusi </w:t>
      </w:r>
      <w:commentRangeStart w:id="435"/>
      <w:r w:rsidRPr="323F6CC3">
        <w:rPr>
          <w:color w:val="auto"/>
        </w:rPr>
        <w:t>menetluse</w:t>
      </w:r>
      <w:commentRangeEnd w:id="435"/>
      <w:r>
        <w:commentReference w:id="435"/>
      </w:r>
      <w:r w:rsidRPr="323F6CC3">
        <w:rPr>
          <w:color w:val="auto"/>
        </w:rPr>
        <w:t xml:space="preserve"> pikendamiseks. </w:t>
      </w:r>
      <w:commentRangeStart w:id="436"/>
      <w:r w:rsidRPr="323F6CC3">
        <w:rPr>
          <w:color w:val="auto"/>
        </w:rPr>
        <w:t>Mõjuva põhjus</w:t>
      </w:r>
      <w:commentRangeEnd w:id="436"/>
      <w:r>
        <w:commentReference w:id="436"/>
      </w:r>
      <w:r w:rsidRPr="323F6CC3">
        <w:rPr>
          <w:color w:val="auto"/>
        </w:rPr>
        <w:t>e esinemise</w:t>
      </w:r>
      <w:ins w:id="437" w:author="Mari Koik - JUSTDIGI" w:date="2025-01-16T16:23:00Z">
        <w:r w:rsidR="00101BC1" w:rsidRPr="323F6CC3">
          <w:rPr>
            <w:color w:val="auto"/>
          </w:rPr>
          <w:t xml:space="preserve"> korr</w:t>
        </w:r>
        <w:r w:rsidR="00780616" w:rsidRPr="323F6CC3">
          <w:rPr>
            <w:color w:val="auto"/>
          </w:rPr>
          <w:t>a</w:t>
        </w:r>
      </w:ins>
      <w:r w:rsidRPr="323F6CC3">
        <w:rPr>
          <w:color w:val="auto"/>
        </w:rPr>
        <w:t xml:space="preserve">l lahendatakse avaldus pärast mõjuva põhjuse äralangemist. Andmed </w:t>
      </w:r>
      <w:del w:id="438" w:author="Mari Koik - JUSTDIGI" w:date="2025-01-16T17:26:00Z">
        <w:r w:rsidRPr="323F6CC3" w:rsidDel="00BD57D6">
          <w:rPr>
            <w:color w:val="auto"/>
          </w:rPr>
          <w:delText xml:space="preserve">omandamise </w:delText>
        </w:r>
      </w:del>
      <w:ins w:id="439" w:author="Mari Koik - JUSTDIGI" w:date="2025-01-16T17:26:00Z">
        <w:r w:rsidR="00A64104" w:rsidRPr="323F6CC3">
          <w:rPr>
            <w:color w:val="auto"/>
          </w:rPr>
          <w:t xml:space="preserve">müümise </w:t>
        </w:r>
      </w:ins>
      <w:r w:rsidRPr="323F6CC3">
        <w:rPr>
          <w:color w:val="auto"/>
        </w:rPr>
        <w:t>avalduste laekumise järjekorra kohta avaldatakse kohaliku omavalitsuse veebilehel.“;</w:t>
      </w:r>
    </w:p>
    <w:p w14:paraId="628FAAD2" w14:textId="006DB487" w:rsidR="00016B6A" w:rsidRPr="008939CB" w:rsidRDefault="00016B6A" w:rsidP="00533AC9">
      <w:pPr>
        <w:spacing w:after="0" w:line="240" w:lineRule="auto"/>
        <w:ind w:left="0" w:firstLine="0"/>
        <w:rPr>
          <w:color w:val="auto"/>
          <w:szCs w:val="24"/>
        </w:rPr>
      </w:pPr>
    </w:p>
    <w:p w14:paraId="3C992849" w14:textId="45AC824A" w:rsidR="00016B6A" w:rsidRPr="00761EA4" w:rsidRDefault="00315BDD" w:rsidP="00533AC9">
      <w:pPr>
        <w:spacing w:after="0" w:line="240" w:lineRule="auto"/>
        <w:ind w:left="0" w:right="51" w:firstLine="0"/>
        <w:rPr>
          <w:color w:val="auto"/>
          <w:szCs w:val="24"/>
        </w:rPr>
      </w:pPr>
      <w:r>
        <w:rPr>
          <w:b/>
          <w:color w:val="auto"/>
          <w:szCs w:val="24"/>
        </w:rPr>
        <w:t>60</w:t>
      </w:r>
      <w:r w:rsidR="007F71D3" w:rsidRPr="00761EA4">
        <w:rPr>
          <w:b/>
          <w:color w:val="auto"/>
          <w:szCs w:val="24"/>
        </w:rPr>
        <w:t>)</w:t>
      </w:r>
      <w:r w:rsidR="007F71D3" w:rsidRPr="00761EA4">
        <w:rPr>
          <w:color w:val="auto"/>
          <w:szCs w:val="24"/>
        </w:rPr>
        <w:t xml:space="preserve"> </w:t>
      </w:r>
      <w:r w:rsidR="00761EA4" w:rsidRPr="00761EA4">
        <w:rPr>
          <w:szCs w:val="24"/>
        </w:rPr>
        <w:t>paragrahv</w:t>
      </w:r>
      <w:r w:rsidR="003B4126">
        <w:rPr>
          <w:szCs w:val="24"/>
        </w:rPr>
        <w:t>i</w:t>
      </w:r>
      <w:r w:rsidR="00761EA4" w:rsidRPr="00761EA4">
        <w:rPr>
          <w:szCs w:val="24"/>
        </w:rPr>
        <w:t xml:space="preserve"> 45 </w:t>
      </w:r>
      <w:r w:rsidR="003B4126">
        <w:rPr>
          <w:szCs w:val="24"/>
        </w:rPr>
        <w:t xml:space="preserve">tekst </w:t>
      </w:r>
      <w:r w:rsidR="00761EA4" w:rsidRPr="00761EA4">
        <w:rPr>
          <w:szCs w:val="24"/>
        </w:rPr>
        <w:t>muudetakse ja sõnastatakse järgmiselt</w:t>
      </w:r>
      <w:r w:rsidR="00FD44FB" w:rsidRPr="00761EA4">
        <w:rPr>
          <w:color w:val="auto"/>
          <w:szCs w:val="24"/>
        </w:rPr>
        <w:t>:</w:t>
      </w:r>
    </w:p>
    <w:p w14:paraId="056B2D7F" w14:textId="5843134C" w:rsidR="0038349D" w:rsidRDefault="00761EA4" w:rsidP="25ADF63A">
      <w:pPr>
        <w:spacing w:after="0" w:line="240" w:lineRule="auto"/>
        <w:ind w:left="-5" w:right="51"/>
        <w:rPr>
          <w:color w:val="auto"/>
        </w:rPr>
      </w:pPr>
      <w:r w:rsidRPr="25ADF63A">
        <w:rPr>
          <w:szCs w:val="24"/>
          <w:bdr w:val="none" w:sz="0" w:space="0" w:color="auto" w:frame="1"/>
          <w:rPrChange w:id="440" w:author="Mari Koik - JUSTDIGI" w:date="2025-01-16T16:24:00Z">
            <w:rPr>
              <w:b/>
              <w:bCs/>
              <w:bdr w:val="none" w:sz="0" w:space="0" w:color="auto" w:frame="1"/>
            </w:rPr>
          </w:rPrChange>
        </w:rPr>
        <w:t>„</w:t>
      </w:r>
      <w:r w:rsidRPr="25ADF63A">
        <w:t xml:space="preserve">Tiheasustusalal asuvaid üksikpuid või nende osi, välja arvatud kasvav mets metsaseaduse tähenduses ja viljapuud, tohib raiuda kohaliku omavalitsuse loa alusel. Loa andmise alused, tingimused ja korra </w:t>
      </w:r>
      <w:r w:rsidR="0037726F" w:rsidRPr="25ADF63A">
        <w:t xml:space="preserve">ning </w:t>
      </w:r>
      <w:r w:rsidR="0037726F">
        <w:t xml:space="preserve">raie tõttu tekkiva kahju või </w:t>
      </w:r>
      <w:commentRangeStart w:id="441"/>
      <w:del w:id="442" w:author="Mari Koik - JUSTDIGI" w:date="2025-01-16T17:24:00Z" w16du:dateUtc="2025-01-16T15:24:00Z">
        <w:r w:rsidDel="0037726F">
          <w:delText xml:space="preserve">ökosüsteemiteenuse </w:delText>
        </w:r>
      </w:del>
      <w:ins w:id="443" w:author="Mari Koik - JUSTDIGI" w:date="2025-01-16T17:24:00Z" w16du:dateUtc="2025-01-16T15:24:00Z">
        <w:r w:rsidR="003B55AD">
          <w:t xml:space="preserve">ökosüsteemi hüvede </w:t>
        </w:r>
      </w:ins>
      <w:commentRangeEnd w:id="441"/>
      <w:ins w:id="444" w:author="Mari Koik - JUSTDIGI" w:date="2025-01-16T17:36:00Z" w16du:dateUtc="2025-01-16T15:36:00Z">
        <w:r w:rsidR="002D2984">
          <w:rPr>
            <w:rStyle w:val="Kommentaariviide"/>
          </w:rPr>
          <w:commentReference w:id="441"/>
        </w:r>
      </w:ins>
      <w:r w:rsidR="0037726F">
        <w:t>vähenemise hüvitamiseks asendusistutuskohustuse</w:t>
      </w:r>
      <w:r w:rsidR="0037726F" w:rsidRPr="00761EA4">
        <w:rPr>
          <w:szCs w:val="24"/>
        </w:rPr>
        <w:t xml:space="preserve"> </w:t>
      </w:r>
      <w:r w:rsidRPr="25ADF63A">
        <w:t xml:space="preserve">kehtestab kohaliku omavalitsuse </w:t>
      </w:r>
      <w:commentRangeStart w:id="445"/>
      <w:del w:id="446" w:author="Mari Koik - JUSTDIGI" w:date="2025-01-16T17:25:00Z" w16du:dateUtc="2025-01-16T15:25:00Z">
        <w:r w:rsidDel="00761EA4">
          <w:delText xml:space="preserve">organ </w:delText>
        </w:r>
      </w:del>
      <w:ins w:id="447" w:author="Mari Koik - JUSTDIGI" w:date="2025-01-16T17:25:00Z" w16du:dateUtc="2025-01-16T15:25:00Z">
        <w:r w:rsidR="00A64104">
          <w:t xml:space="preserve">asutus </w:t>
        </w:r>
        <w:commentRangeEnd w:id="445"/>
        <w:r w:rsidR="00A64104">
          <w:rPr>
            <w:rStyle w:val="Kommentaariviide"/>
          </w:rPr>
          <w:commentReference w:id="445"/>
        </w:r>
      </w:ins>
      <w:del w:id="448" w:author="Kärt Voor - JUSTDIGI" w:date="2025-01-29T11:46:00Z">
        <w:r w:rsidRPr="25ADF63A" w:rsidDel="006B2FE0">
          <w:rPr>
            <w:color w:val="auto"/>
          </w:rPr>
          <w:delText>määrusega</w:delText>
        </w:r>
        <w:r w:rsidRPr="25ADF63A" w:rsidDel="00E95C07">
          <w:rPr>
            <w:color w:val="auto"/>
          </w:rPr>
          <w:delText>.</w:delText>
        </w:r>
      </w:del>
      <w:r w:rsidR="00FD44FB" w:rsidRPr="25ADF63A">
        <w:rPr>
          <w:color w:val="auto"/>
        </w:rPr>
        <w:t>“;</w:t>
      </w:r>
    </w:p>
    <w:p w14:paraId="2FB394BA" w14:textId="77777777" w:rsidR="00670789" w:rsidRDefault="00670789" w:rsidP="00533AC9">
      <w:pPr>
        <w:spacing w:after="0" w:line="240" w:lineRule="auto"/>
        <w:ind w:left="-5" w:right="51"/>
        <w:rPr>
          <w:b/>
          <w:bCs/>
          <w:color w:val="auto"/>
          <w:szCs w:val="24"/>
        </w:rPr>
      </w:pPr>
      <w:bookmarkStart w:id="449" w:name="_Hlk181182327"/>
    </w:p>
    <w:p w14:paraId="545B6190" w14:textId="7EF55D91" w:rsidR="006E7B90" w:rsidRDefault="00315BDD" w:rsidP="25ADF63A">
      <w:pPr>
        <w:spacing w:after="0" w:line="240" w:lineRule="auto"/>
        <w:ind w:left="-5" w:right="51"/>
        <w:rPr>
          <w:color w:val="auto"/>
        </w:rPr>
      </w:pPr>
      <w:r w:rsidRPr="25ADF63A">
        <w:rPr>
          <w:b/>
          <w:bCs/>
          <w:color w:val="auto"/>
        </w:rPr>
        <w:t>61</w:t>
      </w:r>
      <w:r w:rsidR="0038349D" w:rsidRPr="25ADF63A">
        <w:rPr>
          <w:b/>
          <w:bCs/>
          <w:color w:val="auto"/>
        </w:rPr>
        <w:t>)</w:t>
      </w:r>
      <w:r w:rsidR="0038349D" w:rsidRPr="25ADF63A">
        <w:rPr>
          <w:color w:val="auto"/>
        </w:rPr>
        <w:t xml:space="preserve"> seadust</w:t>
      </w:r>
      <w:ins w:id="450" w:author="Kärt Voor - JUSTDIGI" w:date="2025-01-29T11:43:00Z">
        <w:r w:rsidR="69EC17E2" w:rsidRPr="25ADF63A">
          <w:rPr>
            <w:color w:val="auto"/>
          </w:rPr>
          <w:t>e</w:t>
        </w:r>
      </w:ins>
      <w:r w:rsidR="0038349D" w:rsidRPr="25ADF63A">
        <w:rPr>
          <w:color w:val="auto"/>
        </w:rPr>
        <w:t xml:space="preserve"> </w:t>
      </w:r>
      <w:commentRangeStart w:id="451"/>
      <w:ins w:id="452" w:author="Kärt Voor - JUSTDIGI" w:date="2025-01-29T11:43:00Z">
        <w:r w:rsidR="19653EC5" w:rsidRPr="25ADF63A">
          <w:rPr>
            <w:color w:val="auto"/>
          </w:rPr>
          <w:t xml:space="preserve">7. peatükki </w:t>
        </w:r>
      </w:ins>
      <w:commentRangeEnd w:id="451"/>
      <w:r>
        <w:commentReference w:id="451"/>
      </w:r>
      <w:r w:rsidR="0038349D" w:rsidRPr="25ADF63A">
        <w:rPr>
          <w:color w:val="auto"/>
        </w:rPr>
        <w:t xml:space="preserve">täiendatakse </w:t>
      </w:r>
      <w:del w:id="453" w:author="Mari Koik - JUSTDIGI" w:date="2025-01-16T16:24:00Z">
        <w:r w:rsidRPr="25ADF63A" w:rsidDel="0038349D">
          <w:rPr>
            <w:color w:val="auto"/>
          </w:rPr>
          <w:delText xml:space="preserve">paragrahviga </w:delText>
        </w:r>
      </w:del>
      <w:ins w:id="454" w:author="Mari Koik - JUSTDIGI" w:date="2025-01-16T16:24:00Z">
        <w:r w:rsidR="0005339C" w:rsidRPr="25ADF63A">
          <w:rPr>
            <w:color w:val="auto"/>
          </w:rPr>
          <w:t xml:space="preserve">§-ga </w:t>
        </w:r>
      </w:ins>
      <w:r w:rsidR="0038349D" w:rsidRPr="25ADF63A">
        <w:rPr>
          <w:color w:val="auto"/>
        </w:rPr>
        <w:t>45</w:t>
      </w:r>
      <w:r w:rsidR="0038349D" w:rsidRPr="25ADF63A">
        <w:rPr>
          <w:color w:val="auto"/>
          <w:vertAlign w:val="superscript"/>
        </w:rPr>
        <w:t>1</w:t>
      </w:r>
      <w:r w:rsidR="0038349D" w:rsidRPr="25ADF63A">
        <w:rPr>
          <w:color w:val="auto"/>
        </w:rPr>
        <w:t xml:space="preserve"> jär</w:t>
      </w:r>
      <w:r w:rsidR="006E7B90" w:rsidRPr="25ADF63A">
        <w:rPr>
          <w:color w:val="auto"/>
        </w:rPr>
        <w:t>g</w:t>
      </w:r>
      <w:r w:rsidR="0038349D" w:rsidRPr="25ADF63A">
        <w:rPr>
          <w:color w:val="auto"/>
        </w:rPr>
        <w:t>mises sõnastuses:</w:t>
      </w:r>
    </w:p>
    <w:p w14:paraId="70062E22" w14:textId="3A6820A5" w:rsidR="0038349D" w:rsidRPr="003B4126" w:rsidRDefault="003B4126" w:rsidP="00533AC9">
      <w:pPr>
        <w:spacing w:after="0" w:line="240" w:lineRule="auto"/>
        <w:ind w:left="-5" w:right="51"/>
        <w:rPr>
          <w:rStyle w:val="Kommentaariviide"/>
          <w:b/>
          <w:bCs/>
        </w:rPr>
      </w:pPr>
      <w:r>
        <w:rPr>
          <w:b/>
          <w:bCs/>
          <w:color w:val="auto"/>
          <w:szCs w:val="24"/>
        </w:rPr>
        <w:t>„</w:t>
      </w:r>
      <w:r w:rsidR="00721CDE" w:rsidRPr="00256186">
        <w:rPr>
          <w:b/>
          <w:bCs/>
          <w:color w:val="auto"/>
          <w:szCs w:val="24"/>
        </w:rPr>
        <w:t>4</w:t>
      </w:r>
      <w:r w:rsidR="0038349D" w:rsidRPr="003B4126">
        <w:rPr>
          <w:b/>
          <w:bCs/>
          <w:color w:val="auto"/>
          <w:szCs w:val="24"/>
        </w:rPr>
        <w:t>5</w:t>
      </w:r>
      <w:r w:rsidR="0038349D" w:rsidRPr="003B4126">
        <w:rPr>
          <w:b/>
          <w:bCs/>
          <w:color w:val="auto"/>
          <w:szCs w:val="24"/>
          <w:vertAlign w:val="superscript"/>
        </w:rPr>
        <w:t>1</w:t>
      </w:r>
      <w:r w:rsidR="0038349D" w:rsidRPr="003B4126">
        <w:rPr>
          <w:b/>
          <w:bCs/>
          <w:color w:val="auto"/>
          <w:szCs w:val="24"/>
        </w:rPr>
        <w:t xml:space="preserve">. </w:t>
      </w:r>
      <w:r w:rsidR="00256186" w:rsidRPr="00256186">
        <w:rPr>
          <w:b/>
          <w:bCs/>
          <w:color w:val="auto"/>
          <w:szCs w:val="24"/>
        </w:rPr>
        <w:t>H</w:t>
      </w:r>
      <w:r w:rsidR="00256186" w:rsidRPr="003B4126">
        <w:rPr>
          <w:b/>
          <w:bCs/>
          <w:color w:val="auto"/>
          <w:szCs w:val="24"/>
        </w:rPr>
        <w:t>aljastuse inventeerimine</w:t>
      </w:r>
    </w:p>
    <w:p w14:paraId="4E13CF3B" w14:textId="77777777" w:rsidR="00256186" w:rsidRDefault="00256186" w:rsidP="00533AC9">
      <w:pPr>
        <w:spacing w:after="0" w:line="240" w:lineRule="auto"/>
        <w:ind w:left="-5" w:right="51"/>
        <w:rPr>
          <w:color w:val="auto"/>
          <w:szCs w:val="24"/>
        </w:rPr>
      </w:pPr>
    </w:p>
    <w:p w14:paraId="7EC32530" w14:textId="2371C0AA" w:rsidR="0038349D" w:rsidRPr="00761EA4" w:rsidRDefault="0038349D" w:rsidP="25ADF63A">
      <w:pPr>
        <w:spacing w:after="0" w:line="240" w:lineRule="auto"/>
        <w:ind w:left="-5" w:right="51"/>
        <w:rPr>
          <w:color w:val="auto"/>
        </w:rPr>
      </w:pPr>
      <w:r w:rsidRPr="25ADF63A">
        <w:rPr>
          <w:color w:val="auto"/>
        </w:rPr>
        <w:t xml:space="preserve">Kohalik omavalitsus </w:t>
      </w:r>
      <w:commentRangeStart w:id="455"/>
      <w:r w:rsidRPr="25ADF63A">
        <w:rPr>
          <w:color w:val="auto"/>
        </w:rPr>
        <w:t xml:space="preserve">võib kehtestada </w:t>
      </w:r>
      <w:commentRangeEnd w:id="455"/>
      <w:r>
        <w:commentReference w:id="455"/>
      </w:r>
      <w:r w:rsidRPr="25ADF63A">
        <w:rPr>
          <w:color w:val="auto"/>
        </w:rPr>
        <w:t>loodusväärtuste väljaselgitamiseks haljastuse inventeerimise korra</w:t>
      </w:r>
      <w:r w:rsidR="006E7B90" w:rsidRPr="25ADF63A">
        <w:rPr>
          <w:color w:val="auto"/>
        </w:rPr>
        <w:t xml:space="preserve">, </w:t>
      </w:r>
      <w:r w:rsidR="006E7B90" w:rsidRPr="25ADF63A">
        <w:rPr>
          <w:rFonts w:cs="Arial"/>
        </w:rPr>
        <w:t>milles sätestatakse haljastuse hindamise metoodika, inventuuri tegijate kvalifikatsioon</w:t>
      </w:r>
      <w:ins w:id="456" w:author="Mari Koik - JUSTDIGI" w:date="2025-01-16T17:36:00Z">
        <w:r w:rsidR="00156E6A" w:rsidRPr="25ADF63A">
          <w:rPr>
            <w:rFonts w:cs="Arial"/>
          </w:rPr>
          <w:t>,</w:t>
        </w:r>
      </w:ins>
      <w:del w:id="457" w:author="Mari Koik - JUSTDIGI" w:date="2025-01-16T17:37:00Z">
        <w:r w:rsidRPr="25ADF63A" w:rsidDel="006E7B90">
          <w:rPr>
            <w:rFonts w:cs="Arial"/>
          </w:rPr>
          <w:delText xml:space="preserve"> ja</w:delText>
        </w:r>
      </w:del>
      <w:r w:rsidR="006E7B90" w:rsidRPr="25ADF63A">
        <w:rPr>
          <w:rFonts w:cs="Arial"/>
        </w:rPr>
        <w:t xml:space="preserve"> inventeerimise tulemuste vormistamise nõuded </w:t>
      </w:r>
      <w:ins w:id="458" w:author="Mari Koik - JUSTDIGI" w:date="2025-01-16T17:37:00Z">
        <w:r w:rsidR="00156E6A" w:rsidRPr="25ADF63A">
          <w:rPr>
            <w:rFonts w:cs="Arial"/>
          </w:rPr>
          <w:t>ja</w:t>
        </w:r>
      </w:ins>
      <w:del w:id="459" w:author="Mari Koik - JUSTDIGI" w:date="2025-01-16T17:37:00Z">
        <w:r w:rsidRPr="25ADF63A" w:rsidDel="006E7B90">
          <w:rPr>
            <w:rFonts w:cs="Arial"/>
          </w:rPr>
          <w:delText>ning</w:delText>
        </w:r>
      </w:del>
      <w:r w:rsidR="006E7B90" w:rsidRPr="25ADF63A">
        <w:rPr>
          <w:rFonts w:cs="Arial"/>
        </w:rPr>
        <w:t xml:space="preserve"> kinnistuomaniku kohustus </w:t>
      </w:r>
      <w:ins w:id="460" w:author="Mari Koik - JUSTDIGI" w:date="2025-01-20T13:35:00Z">
        <w:r w:rsidR="00940991" w:rsidRPr="25ADF63A">
          <w:rPr>
            <w:rFonts w:cs="Arial"/>
          </w:rPr>
          <w:t xml:space="preserve">haljastus </w:t>
        </w:r>
      </w:ins>
      <w:r w:rsidR="006E7B90" w:rsidRPr="25ADF63A">
        <w:rPr>
          <w:rFonts w:cs="Arial"/>
        </w:rPr>
        <w:t xml:space="preserve">enne kavandatavat ehitustegevust </w:t>
      </w:r>
      <w:del w:id="461" w:author="Mari Koik - JUSTDIGI" w:date="2025-01-20T13:34:00Z">
        <w:r w:rsidRPr="25ADF63A" w:rsidDel="006E7B90">
          <w:rPr>
            <w:rFonts w:cs="Arial"/>
          </w:rPr>
          <w:delText xml:space="preserve">nõuetekohaselt </w:delText>
        </w:r>
      </w:del>
      <w:del w:id="462" w:author="Mari Koik - JUSTDIGI" w:date="2025-01-20T13:35:00Z">
        <w:r w:rsidRPr="25ADF63A" w:rsidDel="006E7B90">
          <w:rPr>
            <w:rFonts w:cs="Arial"/>
          </w:rPr>
          <w:delText xml:space="preserve">haljastus </w:delText>
        </w:r>
      </w:del>
      <w:ins w:id="463" w:author="Mari Koik - JUSTDIGI" w:date="2025-01-20T13:34:00Z">
        <w:r w:rsidR="00B7739B" w:rsidRPr="25ADF63A">
          <w:rPr>
            <w:rFonts w:cs="Arial"/>
          </w:rPr>
          <w:t xml:space="preserve">nõuetekohaselt </w:t>
        </w:r>
      </w:ins>
      <w:r w:rsidR="006E7B90" w:rsidRPr="25ADF63A">
        <w:rPr>
          <w:rFonts w:cs="Arial"/>
        </w:rPr>
        <w:t>inventeerida.“;</w:t>
      </w:r>
    </w:p>
    <w:bookmarkEnd w:id="449"/>
    <w:p w14:paraId="3747AECA" w14:textId="0490734B" w:rsidR="00016B6A" w:rsidRPr="00761EA4" w:rsidRDefault="00016B6A" w:rsidP="00533AC9">
      <w:pPr>
        <w:spacing w:after="0" w:line="240" w:lineRule="auto"/>
        <w:ind w:left="0" w:firstLine="0"/>
        <w:rPr>
          <w:color w:val="auto"/>
          <w:szCs w:val="24"/>
        </w:rPr>
      </w:pPr>
    </w:p>
    <w:p w14:paraId="4A740A52" w14:textId="297D9ADE" w:rsidR="00560F55" w:rsidRPr="00560F55" w:rsidRDefault="00315BDD" w:rsidP="00560F55">
      <w:pPr>
        <w:spacing w:after="0" w:line="240" w:lineRule="auto"/>
        <w:ind w:left="0" w:right="51" w:firstLine="0"/>
        <w:rPr>
          <w:color w:val="auto"/>
          <w:szCs w:val="24"/>
        </w:rPr>
      </w:pPr>
      <w:r>
        <w:rPr>
          <w:b/>
          <w:color w:val="auto"/>
          <w:szCs w:val="24"/>
        </w:rPr>
        <w:t>62</w:t>
      </w:r>
      <w:r w:rsidR="007F71D3" w:rsidRPr="00761EA4">
        <w:rPr>
          <w:b/>
          <w:color w:val="auto"/>
          <w:szCs w:val="24"/>
        </w:rPr>
        <w:t>)</w:t>
      </w:r>
      <w:r w:rsidR="007F71D3" w:rsidRPr="00761EA4">
        <w:rPr>
          <w:color w:val="auto"/>
          <w:szCs w:val="24"/>
        </w:rPr>
        <w:t xml:space="preserve"> </w:t>
      </w:r>
      <w:r w:rsidR="00560F55" w:rsidRPr="00560F55">
        <w:rPr>
          <w:color w:val="auto"/>
          <w:szCs w:val="24"/>
        </w:rPr>
        <w:t xml:space="preserve">paragrahvi 47 lõikes 2 asendatakse tekstiosa </w:t>
      </w:r>
      <w:del w:id="464" w:author="Mari Koik - JUSTDIGI" w:date="2025-01-16T17:37:00Z" w16du:dateUtc="2025-01-16T15:37:00Z">
        <w:r w:rsidR="00560F55" w:rsidRPr="00560F55" w:rsidDel="000C5D40">
          <w:rPr>
            <w:color w:val="auto"/>
            <w:szCs w:val="24"/>
          </w:rPr>
          <w:delText xml:space="preserve">"§ </w:delText>
        </w:r>
      </w:del>
      <w:ins w:id="465" w:author="Mari Koik - JUSTDIGI" w:date="2025-01-16T17:37:00Z" w16du:dateUtc="2025-01-16T15:37:00Z">
        <w:r w:rsidR="000C5D40">
          <w:rPr>
            <w:color w:val="auto"/>
            <w:szCs w:val="24"/>
          </w:rPr>
          <w:t>„</w:t>
        </w:r>
        <w:r w:rsidR="000C5D40" w:rsidRPr="00560F55">
          <w:rPr>
            <w:color w:val="auto"/>
            <w:szCs w:val="24"/>
          </w:rPr>
          <w:t xml:space="preserve">§ </w:t>
        </w:r>
      </w:ins>
      <w:r w:rsidR="00560F55" w:rsidRPr="00560F55">
        <w:rPr>
          <w:color w:val="auto"/>
          <w:szCs w:val="24"/>
        </w:rPr>
        <w:t>59</w:t>
      </w:r>
      <w:del w:id="466" w:author="Mari Koik - JUSTDIGI" w:date="2025-01-16T17:37:00Z" w16du:dateUtc="2025-01-16T15:37:00Z">
        <w:r w:rsidR="00560F55" w:rsidRPr="00560F55" w:rsidDel="000C5D40">
          <w:rPr>
            <w:color w:val="auto"/>
            <w:szCs w:val="24"/>
          </w:rPr>
          <w:delText>"</w:delText>
        </w:r>
      </w:del>
      <w:ins w:id="467" w:author="Mari Koik - JUSTDIGI" w:date="2025-01-16T17:37:00Z" w16du:dateUtc="2025-01-16T15:37:00Z">
        <w:r w:rsidR="000C5D40">
          <w:rPr>
            <w:color w:val="auto"/>
            <w:szCs w:val="24"/>
          </w:rPr>
          <w:t>“</w:t>
        </w:r>
      </w:ins>
      <w:r w:rsidR="00560F55" w:rsidRPr="00560F55">
        <w:rPr>
          <w:color w:val="auto"/>
          <w:szCs w:val="24"/>
        </w:rPr>
        <w:t xml:space="preserve"> tekstiosaga </w:t>
      </w:r>
      <w:ins w:id="468" w:author="Mari Koik - JUSTDIGI" w:date="2025-01-16T17:37:00Z" w16du:dateUtc="2025-01-16T15:37:00Z">
        <w:r w:rsidR="000C5D40">
          <w:rPr>
            <w:color w:val="auto"/>
            <w:szCs w:val="24"/>
          </w:rPr>
          <w:t>„</w:t>
        </w:r>
      </w:ins>
      <w:del w:id="469" w:author="Mari Koik - JUSTDIGI" w:date="2025-01-16T17:37:00Z" w16du:dateUtc="2025-01-16T15:37:00Z">
        <w:r w:rsidR="00560F55" w:rsidRPr="00560F55" w:rsidDel="000C5D40">
          <w:rPr>
            <w:color w:val="auto"/>
            <w:szCs w:val="24"/>
          </w:rPr>
          <w:delText>"</w:delText>
        </w:r>
      </w:del>
      <w:r w:rsidR="00560F55" w:rsidRPr="00560F55">
        <w:rPr>
          <w:color w:val="auto"/>
          <w:szCs w:val="24"/>
        </w:rPr>
        <w:t>§-de 56 ja 59</w:t>
      </w:r>
      <w:ins w:id="470" w:author="Mari Koik - JUSTDIGI" w:date="2025-01-16T17:37:00Z" w16du:dateUtc="2025-01-16T15:37:00Z">
        <w:r w:rsidR="000C5D40">
          <w:rPr>
            <w:color w:val="auto"/>
            <w:szCs w:val="24"/>
          </w:rPr>
          <w:t>“</w:t>
        </w:r>
      </w:ins>
      <w:del w:id="471" w:author="Mari Koik - JUSTDIGI" w:date="2025-01-16T17:37:00Z" w16du:dateUtc="2025-01-16T15:37:00Z">
        <w:r w:rsidR="00560F55" w:rsidRPr="00560F55" w:rsidDel="000C5D40">
          <w:rPr>
            <w:color w:val="auto"/>
            <w:szCs w:val="24"/>
          </w:rPr>
          <w:delText>"</w:delText>
        </w:r>
      </w:del>
      <w:r w:rsidR="00560F55">
        <w:rPr>
          <w:color w:val="auto"/>
          <w:szCs w:val="24"/>
        </w:rPr>
        <w:t>;</w:t>
      </w:r>
    </w:p>
    <w:p w14:paraId="626975E6" w14:textId="77777777" w:rsidR="00EB2B9D" w:rsidRDefault="00EB2B9D" w:rsidP="00533AC9">
      <w:pPr>
        <w:spacing w:after="0" w:line="240" w:lineRule="auto"/>
        <w:ind w:left="-5" w:right="51"/>
        <w:rPr>
          <w:color w:val="auto"/>
          <w:szCs w:val="24"/>
        </w:rPr>
      </w:pPr>
    </w:p>
    <w:p w14:paraId="2707869D" w14:textId="095C3CB2" w:rsidR="00EB2B9D" w:rsidRPr="00EB2B9D" w:rsidRDefault="00315BDD" w:rsidP="00EB2B9D">
      <w:pPr>
        <w:spacing w:after="0" w:line="240" w:lineRule="auto"/>
        <w:ind w:left="-5" w:right="51"/>
        <w:rPr>
          <w:color w:val="auto"/>
          <w:szCs w:val="24"/>
        </w:rPr>
      </w:pPr>
      <w:r w:rsidRPr="003B4126">
        <w:rPr>
          <w:b/>
          <w:bCs/>
          <w:color w:val="auto"/>
          <w:szCs w:val="24"/>
        </w:rPr>
        <w:t>63</w:t>
      </w:r>
      <w:r w:rsidR="00EB2B9D" w:rsidRPr="003B4126">
        <w:rPr>
          <w:b/>
          <w:bCs/>
          <w:color w:val="auto"/>
          <w:szCs w:val="24"/>
        </w:rPr>
        <w:t>)</w:t>
      </w:r>
      <w:r w:rsidR="00EB2B9D">
        <w:rPr>
          <w:color w:val="auto"/>
          <w:szCs w:val="24"/>
        </w:rPr>
        <w:t xml:space="preserve"> </w:t>
      </w:r>
      <w:del w:id="472" w:author="Mari Koik - JUSTDIGI" w:date="2025-01-16T17:37:00Z" w16du:dateUtc="2025-01-16T15:37:00Z">
        <w:r w:rsidR="00EB2B9D" w:rsidRPr="00EB2B9D" w:rsidDel="000C5D40">
          <w:rPr>
            <w:color w:val="auto"/>
            <w:szCs w:val="24"/>
          </w:rPr>
          <w:delText xml:space="preserve">Paragrahvi </w:delText>
        </w:r>
      </w:del>
      <w:ins w:id="473" w:author="Mari Koik - JUSTDIGI" w:date="2025-01-16T17:37:00Z" w16du:dateUtc="2025-01-16T15:37:00Z">
        <w:r w:rsidR="000C5D40">
          <w:rPr>
            <w:color w:val="auto"/>
            <w:szCs w:val="24"/>
          </w:rPr>
          <w:t>p</w:t>
        </w:r>
        <w:r w:rsidR="000C5D40" w:rsidRPr="00EB2B9D">
          <w:rPr>
            <w:color w:val="auto"/>
            <w:szCs w:val="24"/>
          </w:rPr>
          <w:t xml:space="preserve">aragrahvi </w:t>
        </w:r>
      </w:ins>
      <w:r w:rsidR="00EB2B9D" w:rsidRPr="00EB2B9D">
        <w:rPr>
          <w:color w:val="auto"/>
          <w:szCs w:val="24"/>
        </w:rPr>
        <w:t>50 täiendatakse lõi</w:t>
      </w:r>
      <w:r w:rsidR="00500423">
        <w:rPr>
          <w:color w:val="auto"/>
          <w:szCs w:val="24"/>
        </w:rPr>
        <w:t xml:space="preserve">kega </w:t>
      </w:r>
      <w:r w:rsidR="00EB2B9D" w:rsidRPr="00EB2B9D">
        <w:rPr>
          <w:color w:val="auto"/>
          <w:szCs w:val="24"/>
        </w:rPr>
        <w:t>3</w:t>
      </w:r>
      <w:r w:rsidR="00EB2B9D" w:rsidRPr="00EB2B9D">
        <w:rPr>
          <w:color w:val="auto"/>
          <w:szCs w:val="24"/>
          <w:vertAlign w:val="superscript"/>
        </w:rPr>
        <w:t>1</w:t>
      </w:r>
      <w:r w:rsidR="00EB2B9D" w:rsidRPr="00EB2B9D">
        <w:rPr>
          <w:color w:val="auto"/>
          <w:szCs w:val="24"/>
        </w:rPr>
        <w:t xml:space="preserve"> järgmises sõnastuses: </w:t>
      </w:r>
    </w:p>
    <w:p w14:paraId="66C3ECA1" w14:textId="15DA563B" w:rsidR="00EB2B9D" w:rsidRPr="00EB2B9D" w:rsidRDefault="00EB2B9D" w:rsidP="00EB2B9D">
      <w:pPr>
        <w:spacing w:after="0" w:line="240" w:lineRule="auto"/>
        <w:ind w:left="-5" w:right="51"/>
        <w:rPr>
          <w:color w:val="auto"/>
          <w:szCs w:val="24"/>
        </w:rPr>
      </w:pPr>
      <w:r w:rsidRPr="00EB2B9D">
        <w:rPr>
          <w:color w:val="auto"/>
          <w:szCs w:val="24"/>
        </w:rPr>
        <w:t>“(3</w:t>
      </w:r>
      <w:r w:rsidRPr="00EB2B9D">
        <w:rPr>
          <w:color w:val="auto"/>
          <w:szCs w:val="24"/>
          <w:vertAlign w:val="superscript"/>
        </w:rPr>
        <w:t>1</w:t>
      </w:r>
      <w:r w:rsidRPr="00EB2B9D">
        <w:rPr>
          <w:color w:val="auto"/>
          <w:szCs w:val="24"/>
        </w:rPr>
        <w:t>) Käesoleva paragrahvi lõike 2 kohane püsielupaik ei moodustu samas lõikes nimetatud kaitsealuse linnu pesapuu ümber, kui kaitsealune liik on pesa teinud pärast seda</w:t>
      </w:r>
      <w:r>
        <w:rPr>
          <w:color w:val="auto"/>
          <w:szCs w:val="24"/>
        </w:rPr>
        <w:t>,</w:t>
      </w:r>
      <w:r w:rsidRPr="00EB2B9D">
        <w:rPr>
          <w:color w:val="auto"/>
          <w:szCs w:val="24"/>
        </w:rPr>
        <w:t xml:space="preserve"> kui alal on </w:t>
      </w:r>
      <w:r w:rsidRPr="00EB2B9D">
        <w:rPr>
          <w:color w:val="auto"/>
          <w:szCs w:val="24"/>
        </w:rPr>
        <w:lastRenderedPageBreak/>
        <w:t xml:space="preserve">rahva tervise või ohutuse huvides </w:t>
      </w:r>
      <w:r w:rsidR="00EE2BB0" w:rsidRPr="00EE2BB0">
        <w:rPr>
          <w:color w:val="auto"/>
          <w:szCs w:val="24"/>
        </w:rPr>
        <w:t>kehtestatud planeering</w:t>
      </w:r>
      <w:r w:rsidR="00EE2BB0">
        <w:rPr>
          <w:color w:val="auto"/>
          <w:szCs w:val="24"/>
        </w:rPr>
        <w:t xml:space="preserve"> või </w:t>
      </w:r>
      <w:r w:rsidRPr="00EB2B9D">
        <w:rPr>
          <w:color w:val="auto"/>
          <w:szCs w:val="24"/>
        </w:rPr>
        <w:t xml:space="preserve">antud luba tegevuseks, mille </w:t>
      </w:r>
      <w:del w:id="474" w:author="Mari Koik - JUSTDIGI" w:date="2025-01-16T17:38:00Z" w16du:dateUtc="2025-01-16T15:38:00Z">
        <w:r w:rsidRPr="00EB2B9D" w:rsidDel="00885728">
          <w:rPr>
            <w:color w:val="auto"/>
            <w:szCs w:val="24"/>
          </w:rPr>
          <w:delText xml:space="preserve">realiseerimist </w:delText>
        </w:r>
      </w:del>
      <w:ins w:id="475" w:author="Mari Koik - JUSTDIGI" w:date="2025-01-16T17:38:00Z" w16du:dateUtc="2025-01-16T15:38:00Z">
        <w:r w:rsidR="00885728">
          <w:rPr>
            <w:color w:val="auto"/>
            <w:szCs w:val="24"/>
          </w:rPr>
          <w:t>tegemise</w:t>
        </w:r>
        <w:r w:rsidR="00885728" w:rsidRPr="00EB2B9D">
          <w:rPr>
            <w:color w:val="auto"/>
            <w:szCs w:val="24"/>
          </w:rPr>
          <w:t xml:space="preserve"> </w:t>
        </w:r>
      </w:ins>
      <w:r w:rsidRPr="00EB2B9D">
        <w:rPr>
          <w:color w:val="auto"/>
          <w:szCs w:val="24"/>
        </w:rPr>
        <w:t>püsielupaiga piirangud välistavad.</w:t>
      </w:r>
      <w:r w:rsidR="003B4126">
        <w:rPr>
          <w:color w:val="auto"/>
          <w:szCs w:val="24"/>
        </w:rPr>
        <w:t>“;</w:t>
      </w:r>
    </w:p>
    <w:p w14:paraId="3BEF829C" w14:textId="77777777" w:rsidR="00EC4BEB" w:rsidRDefault="00EC4BEB" w:rsidP="00EB2B9D">
      <w:pPr>
        <w:spacing w:after="0" w:line="240" w:lineRule="auto"/>
        <w:ind w:left="0" w:right="51" w:firstLine="0"/>
        <w:rPr>
          <w:color w:val="auto"/>
          <w:szCs w:val="24"/>
        </w:rPr>
      </w:pPr>
    </w:p>
    <w:p w14:paraId="52669468" w14:textId="2976FFFA" w:rsidR="00EC4BEB" w:rsidRPr="008939CB" w:rsidRDefault="00315BDD" w:rsidP="00533AC9">
      <w:pPr>
        <w:spacing w:after="0" w:line="240" w:lineRule="auto"/>
        <w:ind w:left="-5" w:right="51"/>
        <w:rPr>
          <w:color w:val="auto"/>
          <w:szCs w:val="24"/>
        </w:rPr>
      </w:pPr>
      <w:r>
        <w:rPr>
          <w:b/>
          <w:bCs/>
          <w:color w:val="auto"/>
          <w:szCs w:val="24"/>
        </w:rPr>
        <w:t>64</w:t>
      </w:r>
      <w:r w:rsidR="00EC4BEB" w:rsidRPr="008F31F2">
        <w:rPr>
          <w:b/>
          <w:bCs/>
          <w:color w:val="auto"/>
          <w:szCs w:val="24"/>
        </w:rPr>
        <w:t>)</w:t>
      </w:r>
      <w:r w:rsidR="00EC4BEB">
        <w:rPr>
          <w:color w:val="auto"/>
          <w:szCs w:val="24"/>
        </w:rPr>
        <w:t xml:space="preserve"> </w:t>
      </w:r>
      <w:r w:rsidR="00EC4BEB" w:rsidRPr="008939CB">
        <w:rPr>
          <w:color w:val="auto"/>
          <w:szCs w:val="24"/>
        </w:rPr>
        <w:t xml:space="preserve">paragrahvi </w:t>
      </w:r>
      <w:r w:rsidR="00EC4BEB">
        <w:rPr>
          <w:color w:val="auto"/>
          <w:szCs w:val="24"/>
        </w:rPr>
        <w:t>50</w:t>
      </w:r>
      <w:r w:rsidR="00EC4BEB" w:rsidRPr="008939CB">
        <w:rPr>
          <w:color w:val="auto"/>
          <w:szCs w:val="24"/>
        </w:rPr>
        <w:t xml:space="preserve"> lõige </w:t>
      </w:r>
      <w:r w:rsidR="00EC4BEB">
        <w:rPr>
          <w:color w:val="auto"/>
          <w:szCs w:val="24"/>
        </w:rPr>
        <w:t>6</w:t>
      </w:r>
      <w:r w:rsidR="00EC4BEB" w:rsidRPr="008939CB">
        <w:rPr>
          <w:color w:val="auto"/>
          <w:szCs w:val="24"/>
        </w:rPr>
        <w:t xml:space="preserve"> muudetakse ja sõnastatakse järgmiselt:</w:t>
      </w:r>
    </w:p>
    <w:p w14:paraId="3A058645" w14:textId="2FBB57FD" w:rsidR="00E66260" w:rsidRDefault="00EC4BEB" w:rsidP="00533AC9">
      <w:pPr>
        <w:spacing w:after="0" w:line="240" w:lineRule="auto"/>
        <w:ind w:left="46" w:firstLine="0"/>
        <w:rPr>
          <w:color w:val="202020"/>
          <w:szCs w:val="24"/>
          <w:shd w:val="clear" w:color="auto" w:fill="FFFFFF"/>
        </w:rPr>
      </w:pPr>
      <w:r w:rsidRPr="00EC4BEB">
        <w:rPr>
          <w:color w:val="auto"/>
          <w:szCs w:val="24"/>
        </w:rPr>
        <w:t>„</w:t>
      </w:r>
      <w:r w:rsidRPr="008F31F2">
        <w:rPr>
          <w:color w:val="202020"/>
          <w:szCs w:val="24"/>
          <w:shd w:val="clear" w:color="auto" w:fill="FFFFFF"/>
        </w:rPr>
        <w:t>(6) Püsielupaiga kohta käesoleva paragrahvi lõigetes 4 ja 5 sätestatud kitsendused ei kehti kinnisasja haritaval maal, olemasoleva elamu õuemaal</w:t>
      </w:r>
      <w:r w:rsidR="0090273D">
        <w:rPr>
          <w:color w:val="202020"/>
          <w:szCs w:val="24"/>
          <w:shd w:val="clear" w:color="auto" w:fill="FFFFFF"/>
        </w:rPr>
        <w:t xml:space="preserve">, </w:t>
      </w:r>
      <w:r w:rsidRPr="008F31F2">
        <w:rPr>
          <w:color w:val="202020"/>
          <w:szCs w:val="24"/>
          <w:shd w:val="clear" w:color="auto" w:fill="FFFFFF"/>
        </w:rPr>
        <w:t>teel, samuti loodusliku rohumaa hooldamisel.</w:t>
      </w:r>
      <w:r w:rsidR="00E66260">
        <w:rPr>
          <w:color w:val="202020"/>
          <w:szCs w:val="24"/>
          <w:shd w:val="clear" w:color="auto" w:fill="FFFFFF"/>
        </w:rPr>
        <w:t>“;</w:t>
      </w:r>
    </w:p>
    <w:p w14:paraId="33772E63" w14:textId="77777777" w:rsidR="00E66260" w:rsidRDefault="00E66260" w:rsidP="00533AC9">
      <w:pPr>
        <w:spacing w:after="0" w:line="240" w:lineRule="auto"/>
        <w:ind w:left="46" w:firstLine="0"/>
        <w:rPr>
          <w:color w:val="202020"/>
          <w:szCs w:val="24"/>
          <w:shd w:val="clear" w:color="auto" w:fill="FFFFFF"/>
        </w:rPr>
      </w:pPr>
    </w:p>
    <w:p w14:paraId="5A9AA090" w14:textId="79153CFA" w:rsidR="00E66260" w:rsidRDefault="00315BDD" w:rsidP="00533AC9">
      <w:pPr>
        <w:spacing w:after="0" w:line="240" w:lineRule="auto"/>
        <w:ind w:left="46" w:firstLine="0"/>
        <w:rPr>
          <w:color w:val="202020"/>
          <w:szCs w:val="24"/>
          <w:shd w:val="clear" w:color="auto" w:fill="FFFFFF"/>
        </w:rPr>
      </w:pPr>
      <w:r>
        <w:rPr>
          <w:b/>
          <w:bCs/>
          <w:color w:val="202020"/>
          <w:szCs w:val="24"/>
          <w:shd w:val="clear" w:color="auto" w:fill="FFFFFF"/>
        </w:rPr>
        <w:t>65</w:t>
      </w:r>
      <w:r w:rsidR="00E66260" w:rsidRPr="008F31F2">
        <w:rPr>
          <w:b/>
          <w:bCs/>
          <w:color w:val="202020"/>
          <w:szCs w:val="24"/>
          <w:shd w:val="clear" w:color="auto" w:fill="FFFFFF"/>
        </w:rPr>
        <w:t>)</w:t>
      </w:r>
      <w:r w:rsidR="00E66260">
        <w:rPr>
          <w:color w:val="202020"/>
          <w:szCs w:val="24"/>
          <w:shd w:val="clear" w:color="auto" w:fill="FFFFFF"/>
        </w:rPr>
        <w:t xml:space="preserve"> </w:t>
      </w:r>
      <w:r w:rsidR="00E66260" w:rsidRPr="008939CB">
        <w:rPr>
          <w:color w:val="auto"/>
          <w:szCs w:val="24"/>
        </w:rPr>
        <w:t xml:space="preserve">paragrahvi </w:t>
      </w:r>
      <w:r w:rsidR="00E66260">
        <w:rPr>
          <w:color w:val="auto"/>
          <w:szCs w:val="24"/>
        </w:rPr>
        <w:t>50</w:t>
      </w:r>
      <w:r w:rsidR="00E66260" w:rsidRPr="008939CB">
        <w:rPr>
          <w:color w:val="auto"/>
          <w:szCs w:val="24"/>
        </w:rPr>
        <w:t xml:space="preserve"> täiendatakse </w:t>
      </w:r>
      <w:r w:rsidR="00E66260">
        <w:rPr>
          <w:color w:val="auto"/>
          <w:szCs w:val="24"/>
        </w:rPr>
        <w:t>lõikega 6</w:t>
      </w:r>
      <w:r w:rsidR="00E66260" w:rsidRPr="008F31F2">
        <w:rPr>
          <w:color w:val="auto"/>
          <w:szCs w:val="24"/>
          <w:vertAlign w:val="superscript"/>
        </w:rPr>
        <w:t>1</w:t>
      </w:r>
      <w:r w:rsidR="00E66260" w:rsidRPr="008939CB">
        <w:rPr>
          <w:color w:val="auto"/>
          <w:szCs w:val="24"/>
        </w:rPr>
        <w:t xml:space="preserve"> järgmises sõnastuses</w:t>
      </w:r>
      <w:ins w:id="476" w:author="Mari Koik - JUSTDIGI" w:date="2025-01-20T13:36:00Z" w16du:dateUtc="2025-01-20T11:36:00Z">
        <w:r w:rsidR="00542531">
          <w:rPr>
            <w:color w:val="auto"/>
            <w:szCs w:val="24"/>
          </w:rPr>
          <w:t>:</w:t>
        </w:r>
      </w:ins>
    </w:p>
    <w:p w14:paraId="7B5A22E8" w14:textId="73F22904" w:rsidR="00016B6A" w:rsidRDefault="00E66260" w:rsidP="00533AC9">
      <w:pPr>
        <w:spacing w:after="0" w:line="240" w:lineRule="auto"/>
        <w:ind w:left="46" w:firstLine="0"/>
        <w:rPr>
          <w:color w:val="202020"/>
          <w:szCs w:val="24"/>
          <w:shd w:val="clear" w:color="auto" w:fill="FFFFFF"/>
        </w:rPr>
      </w:pPr>
      <w:r>
        <w:rPr>
          <w:color w:val="202020"/>
          <w:szCs w:val="24"/>
          <w:shd w:val="clear" w:color="auto" w:fill="FFFFFF"/>
        </w:rPr>
        <w:t>„(</w:t>
      </w:r>
      <w:r>
        <w:rPr>
          <w:color w:val="auto"/>
          <w:szCs w:val="24"/>
        </w:rPr>
        <w:t>6</w:t>
      </w:r>
      <w:r w:rsidRPr="00864D16">
        <w:rPr>
          <w:color w:val="auto"/>
          <w:szCs w:val="24"/>
          <w:vertAlign w:val="superscript"/>
        </w:rPr>
        <w:t>1</w:t>
      </w:r>
      <w:r w:rsidRPr="008F31F2">
        <w:rPr>
          <w:color w:val="auto"/>
          <w:szCs w:val="24"/>
        </w:rPr>
        <w:t xml:space="preserve">) </w:t>
      </w:r>
      <w:r w:rsidR="00EC4BEB">
        <w:rPr>
          <w:color w:val="202020"/>
          <w:szCs w:val="24"/>
          <w:shd w:val="clear" w:color="auto" w:fill="FFFFFF"/>
        </w:rPr>
        <w:t>V</w:t>
      </w:r>
      <w:r w:rsidR="00EC4BEB" w:rsidRPr="008F31F2">
        <w:rPr>
          <w:rFonts w:eastAsiaTheme="minorEastAsia"/>
          <w:color w:val="auto"/>
          <w:szCs w:val="24"/>
        </w:rPr>
        <w:t xml:space="preserve">äljaspool käesoleva paragrahvi lõikes 5 sätestatud keeluaega </w:t>
      </w:r>
      <w:r w:rsidR="00EC4BEB">
        <w:rPr>
          <w:rFonts w:eastAsiaTheme="minorEastAsia"/>
          <w:color w:val="auto"/>
          <w:szCs w:val="24"/>
        </w:rPr>
        <w:t xml:space="preserve">ja </w:t>
      </w:r>
      <w:r w:rsidR="00EC4BEB" w:rsidRPr="008F31F2">
        <w:rPr>
          <w:rFonts w:eastAsiaTheme="minorEastAsia"/>
          <w:color w:val="auto"/>
          <w:szCs w:val="24"/>
        </w:rPr>
        <w:t>püsielupaiga valitseja nõusolekul</w:t>
      </w:r>
      <w:r w:rsidR="00EC4BEB">
        <w:rPr>
          <w:rFonts w:eastAsiaTheme="minorEastAsia"/>
          <w:color w:val="auto"/>
          <w:szCs w:val="24"/>
        </w:rPr>
        <w:t xml:space="preserve"> on m</w:t>
      </w:r>
      <w:r w:rsidR="00EC4BEB" w:rsidRPr="00EC4BEB">
        <w:rPr>
          <w:color w:val="202020"/>
          <w:szCs w:val="24"/>
          <w:shd w:val="clear" w:color="auto" w:fill="FFFFFF"/>
        </w:rPr>
        <w:t xml:space="preserve">aastikul </w:t>
      </w:r>
      <w:r w:rsidR="00822E7C">
        <w:rPr>
          <w:color w:val="202020"/>
          <w:szCs w:val="24"/>
          <w:shd w:val="clear" w:color="auto" w:fill="FFFFFF"/>
        </w:rPr>
        <w:t xml:space="preserve">lubatud </w:t>
      </w:r>
      <w:r w:rsidR="00EC4BEB" w:rsidRPr="00EC4BEB">
        <w:rPr>
          <w:color w:val="202020"/>
          <w:szCs w:val="24"/>
          <w:shd w:val="clear" w:color="auto" w:fill="FFFFFF"/>
        </w:rPr>
        <w:t>sõit</w:t>
      </w:r>
      <w:r w:rsidR="00822E7C">
        <w:rPr>
          <w:color w:val="202020"/>
          <w:szCs w:val="24"/>
          <w:shd w:val="clear" w:color="auto" w:fill="FFFFFF"/>
        </w:rPr>
        <w:t>a</w:t>
      </w:r>
      <w:r w:rsidR="00EC4BEB" w:rsidRPr="00EC4BEB">
        <w:rPr>
          <w:color w:val="202020"/>
          <w:szCs w:val="24"/>
          <w:shd w:val="clear" w:color="auto" w:fill="FFFFFF"/>
        </w:rPr>
        <w:t xml:space="preserve"> </w:t>
      </w:r>
      <w:r w:rsidR="00822E7C">
        <w:rPr>
          <w:color w:val="202020"/>
          <w:szCs w:val="24"/>
          <w:shd w:val="clear" w:color="auto" w:fill="FFFFFF"/>
        </w:rPr>
        <w:t xml:space="preserve">ja rajada </w:t>
      </w:r>
      <w:r w:rsidR="00EC4BEB" w:rsidRPr="00EC4BEB">
        <w:rPr>
          <w:color w:val="202020"/>
          <w:szCs w:val="24"/>
          <w:shd w:val="clear" w:color="auto" w:fill="FFFFFF"/>
        </w:rPr>
        <w:t>maakaablit</w:t>
      </w:r>
      <w:r w:rsidR="00DC05F8">
        <w:rPr>
          <w:color w:val="202020"/>
          <w:szCs w:val="24"/>
          <w:shd w:val="clear" w:color="auto" w:fill="FFFFFF"/>
        </w:rPr>
        <w:t>.</w:t>
      </w:r>
      <w:r w:rsidR="00EC4BEB" w:rsidRPr="008F31F2">
        <w:rPr>
          <w:color w:val="202020"/>
          <w:szCs w:val="24"/>
          <w:shd w:val="clear" w:color="auto" w:fill="FFFFFF"/>
        </w:rPr>
        <w:t>“;</w:t>
      </w:r>
    </w:p>
    <w:p w14:paraId="76FAFC22" w14:textId="77777777" w:rsidR="006C5689" w:rsidRDefault="006C5689" w:rsidP="00533AC9">
      <w:pPr>
        <w:spacing w:after="0" w:line="240" w:lineRule="auto"/>
        <w:ind w:left="46" w:firstLine="0"/>
        <w:rPr>
          <w:color w:val="202020"/>
          <w:szCs w:val="24"/>
          <w:shd w:val="clear" w:color="auto" w:fill="FFFFFF"/>
        </w:rPr>
      </w:pPr>
    </w:p>
    <w:p w14:paraId="51E5E4E8" w14:textId="60BDD253" w:rsidR="00696CA4" w:rsidRDefault="00315BDD" w:rsidP="00533AC9">
      <w:pPr>
        <w:spacing w:after="0" w:line="240" w:lineRule="auto"/>
        <w:ind w:left="46" w:firstLine="0"/>
        <w:rPr>
          <w:color w:val="202020"/>
          <w:szCs w:val="24"/>
          <w:shd w:val="clear" w:color="auto" w:fill="FFFFFF"/>
        </w:rPr>
      </w:pPr>
      <w:r>
        <w:rPr>
          <w:b/>
          <w:bCs/>
          <w:color w:val="202020"/>
          <w:szCs w:val="24"/>
          <w:shd w:val="clear" w:color="auto" w:fill="FFFFFF"/>
        </w:rPr>
        <w:t>66</w:t>
      </w:r>
      <w:r w:rsidR="00696CA4" w:rsidRPr="008F31F2">
        <w:rPr>
          <w:b/>
          <w:bCs/>
          <w:color w:val="202020"/>
          <w:szCs w:val="24"/>
          <w:shd w:val="clear" w:color="auto" w:fill="FFFFFF"/>
        </w:rPr>
        <w:t>)</w:t>
      </w:r>
      <w:r w:rsidR="00696CA4" w:rsidRPr="00696CA4">
        <w:rPr>
          <w:color w:val="202020"/>
          <w:szCs w:val="24"/>
          <w:shd w:val="clear" w:color="auto" w:fill="FFFFFF"/>
        </w:rPr>
        <w:t xml:space="preserve"> </w:t>
      </w:r>
      <w:r w:rsidR="008276B7">
        <w:rPr>
          <w:color w:val="202020"/>
          <w:szCs w:val="24"/>
          <w:shd w:val="clear" w:color="auto" w:fill="FFFFFF"/>
        </w:rPr>
        <w:t>p</w:t>
      </w:r>
      <w:r w:rsidR="00696CA4" w:rsidRPr="00696CA4">
        <w:rPr>
          <w:color w:val="202020"/>
          <w:szCs w:val="24"/>
          <w:shd w:val="clear" w:color="auto" w:fill="FFFFFF"/>
        </w:rPr>
        <w:t>aragrahvi 55 lõike</w:t>
      </w:r>
      <w:del w:id="477" w:author="Mari Koik - JUSTDIGI" w:date="2025-01-20T11:47:00Z" w16du:dateUtc="2025-01-20T09:47:00Z">
        <w:r w:rsidR="00696CA4" w:rsidRPr="00696CA4" w:rsidDel="00882276">
          <w:rPr>
            <w:color w:val="202020"/>
            <w:szCs w:val="24"/>
            <w:shd w:val="clear" w:color="auto" w:fill="FFFFFF"/>
          </w:rPr>
          <w:delText>st</w:delText>
        </w:r>
      </w:del>
      <w:r w:rsidR="00696CA4" w:rsidRPr="00696CA4">
        <w:rPr>
          <w:color w:val="202020"/>
          <w:szCs w:val="24"/>
          <w:shd w:val="clear" w:color="auto" w:fill="FFFFFF"/>
        </w:rPr>
        <w:t xml:space="preserve"> 2 </w:t>
      </w:r>
      <w:ins w:id="478" w:author="Mari Koik - JUSTDIGI" w:date="2025-01-20T11:47:00Z" w16du:dateUtc="2025-01-20T09:47:00Z">
        <w:r w:rsidR="00882276">
          <w:rPr>
            <w:color w:val="202020"/>
            <w:szCs w:val="24"/>
            <w:shd w:val="clear" w:color="auto" w:fill="FFFFFF"/>
          </w:rPr>
          <w:t xml:space="preserve">sissejuhatavast lauseosest </w:t>
        </w:r>
      </w:ins>
      <w:r w:rsidR="007C0908">
        <w:rPr>
          <w:color w:val="202020"/>
          <w:szCs w:val="24"/>
          <w:shd w:val="clear" w:color="auto" w:fill="FFFFFF"/>
        </w:rPr>
        <w:t>jäetakse välja</w:t>
      </w:r>
      <w:r w:rsidR="007C0908" w:rsidRPr="00696CA4">
        <w:rPr>
          <w:color w:val="202020"/>
          <w:szCs w:val="24"/>
          <w:shd w:val="clear" w:color="auto" w:fill="FFFFFF"/>
        </w:rPr>
        <w:t xml:space="preserve"> </w:t>
      </w:r>
      <w:r w:rsidR="007B1DB8">
        <w:rPr>
          <w:color w:val="202020"/>
          <w:szCs w:val="24"/>
          <w:shd w:val="clear" w:color="auto" w:fill="FFFFFF"/>
        </w:rPr>
        <w:t>sõnad</w:t>
      </w:r>
      <w:r w:rsidR="007B1DB8" w:rsidRPr="00696CA4">
        <w:rPr>
          <w:color w:val="202020"/>
          <w:szCs w:val="24"/>
          <w:shd w:val="clear" w:color="auto" w:fill="FFFFFF"/>
        </w:rPr>
        <w:t xml:space="preserve"> </w:t>
      </w:r>
      <w:r w:rsidR="00696CA4" w:rsidRPr="00696CA4">
        <w:rPr>
          <w:color w:val="202020"/>
          <w:szCs w:val="24"/>
          <w:shd w:val="clear" w:color="auto" w:fill="FFFFFF"/>
        </w:rPr>
        <w:t>„</w:t>
      </w:r>
      <w:r w:rsidR="00696CA4" w:rsidRPr="008F31F2">
        <w:rPr>
          <w:color w:val="202020"/>
          <w:szCs w:val="24"/>
          <w:shd w:val="clear" w:color="auto" w:fill="FFFFFF"/>
        </w:rPr>
        <w:t>imetajate klassi kuuluva“;</w:t>
      </w:r>
    </w:p>
    <w:p w14:paraId="6F0B619B" w14:textId="77777777" w:rsidR="005F0C9E" w:rsidRDefault="005F0C9E" w:rsidP="00533AC9">
      <w:pPr>
        <w:spacing w:after="0" w:line="240" w:lineRule="auto"/>
        <w:ind w:left="46" w:firstLine="0"/>
        <w:rPr>
          <w:color w:val="202020"/>
          <w:szCs w:val="24"/>
          <w:shd w:val="clear" w:color="auto" w:fill="FFFFFF"/>
        </w:rPr>
      </w:pPr>
    </w:p>
    <w:p w14:paraId="3B2FAAC4" w14:textId="6A74E618" w:rsidR="005F0C9E" w:rsidRPr="004F3322" w:rsidRDefault="00315BDD" w:rsidP="00533AC9">
      <w:pPr>
        <w:spacing w:after="0" w:line="240" w:lineRule="auto"/>
        <w:ind w:left="46" w:firstLine="0"/>
        <w:rPr>
          <w:color w:val="202020"/>
          <w:szCs w:val="24"/>
          <w:shd w:val="clear" w:color="auto" w:fill="FFFFFF"/>
        </w:rPr>
      </w:pPr>
      <w:r w:rsidRPr="00DC05F8">
        <w:rPr>
          <w:b/>
          <w:bCs/>
          <w:color w:val="202020"/>
          <w:szCs w:val="24"/>
          <w:shd w:val="clear" w:color="auto" w:fill="FFFFFF"/>
        </w:rPr>
        <w:t>67</w:t>
      </w:r>
      <w:r w:rsidR="005F0C9E" w:rsidRPr="00DC05F8">
        <w:rPr>
          <w:b/>
          <w:bCs/>
          <w:color w:val="202020"/>
          <w:szCs w:val="24"/>
          <w:shd w:val="clear" w:color="auto" w:fill="FFFFFF"/>
        </w:rPr>
        <w:t>)</w:t>
      </w:r>
      <w:r w:rsidR="005F0C9E" w:rsidRPr="004F3322">
        <w:rPr>
          <w:color w:val="202020"/>
          <w:szCs w:val="24"/>
          <w:shd w:val="clear" w:color="auto" w:fill="FFFFFF"/>
        </w:rPr>
        <w:t xml:space="preserve"> paragrahvi 55 lõike </w:t>
      </w:r>
      <w:r w:rsidR="007B3324">
        <w:rPr>
          <w:color w:val="202020"/>
          <w:szCs w:val="24"/>
          <w:shd w:val="clear" w:color="auto" w:fill="FFFFFF"/>
        </w:rPr>
        <w:t>3</w:t>
      </w:r>
      <w:r w:rsidR="005F0C9E" w:rsidRPr="004F3322">
        <w:rPr>
          <w:color w:val="202020"/>
          <w:szCs w:val="24"/>
          <w:shd w:val="clear" w:color="auto" w:fill="FFFFFF"/>
        </w:rPr>
        <w:t xml:space="preserve"> punktis 4 asendatakse sõna „kalakasvatuse“ sõna</w:t>
      </w:r>
      <w:r w:rsidR="004F3322" w:rsidRPr="004F3322">
        <w:rPr>
          <w:color w:val="202020"/>
          <w:szCs w:val="24"/>
          <w:shd w:val="clear" w:color="auto" w:fill="FFFFFF"/>
        </w:rPr>
        <w:t>de</w:t>
      </w:r>
      <w:r w:rsidR="005F0C9E" w:rsidRPr="004F3322">
        <w:rPr>
          <w:color w:val="202020"/>
          <w:szCs w:val="24"/>
          <w:shd w:val="clear" w:color="auto" w:fill="FFFFFF"/>
        </w:rPr>
        <w:t>ga „</w:t>
      </w:r>
      <w:commentRangeStart w:id="479"/>
      <w:r w:rsidR="004F3322" w:rsidRPr="0052748F">
        <w:rPr>
          <w:color w:val="202020"/>
          <w:szCs w:val="24"/>
          <w:highlight w:val="yellow"/>
          <w:shd w:val="clear" w:color="auto" w:fill="FFFFFF"/>
          <w:rPrChange w:id="480" w:author="Mari Koik - JUSTDIGI" w:date="2025-01-22T15:27:00Z" w16du:dateUtc="2025-01-22T13:27:00Z">
            <w:rPr>
              <w:color w:val="202020"/>
              <w:szCs w:val="24"/>
              <w:shd w:val="clear" w:color="auto" w:fill="FFFFFF"/>
            </w:rPr>
          </w:rPrChange>
        </w:rPr>
        <w:t>kalanduse</w:t>
      </w:r>
      <w:r w:rsidR="004F3322" w:rsidRPr="00DC05F8">
        <w:rPr>
          <w:color w:val="202020"/>
          <w:szCs w:val="24"/>
          <w:shd w:val="clear" w:color="auto" w:fill="FFFFFF"/>
        </w:rPr>
        <w:t>, veealade“</w:t>
      </w:r>
      <w:commentRangeEnd w:id="479"/>
      <w:r w:rsidR="00B67EF4">
        <w:rPr>
          <w:rStyle w:val="Kommentaariviide"/>
        </w:rPr>
        <w:commentReference w:id="479"/>
      </w:r>
      <w:r w:rsidR="004F3322" w:rsidRPr="00DC05F8">
        <w:rPr>
          <w:color w:val="202020"/>
          <w:szCs w:val="24"/>
          <w:shd w:val="clear" w:color="auto" w:fill="FFFFFF"/>
        </w:rPr>
        <w:t>;</w:t>
      </w:r>
    </w:p>
    <w:p w14:paraId="7E2B09F3" w14:textId="77777777" w:rsidR="0059289B" w:rsidRDefault="0059289B" w:rsidP="00533AC9">
      <w:pPr>
        <w:spacing w:after="0" w:line="240" w:lineRule="auto"/>
        <w:ind w:left="46" w:firstLine="0"/>
        <w:rPr>
          <w:color w:val="202020"/>
          <w:szCs w:val="24"/>
          <w:shd w:val="clear" w:color="auto" w:fill="FFFFFF"/>
        </w:rPr>
      </w:pPr>
    </w:p>
    <w:p w14:paraId="041EA435" w14:textId="26E03613" w:rsidR="0059289B" w:rsidRPr="0059289B" w:rsidRDefault="00315BDD" w:rsidP="00533AC9">
      <w:pPr>
        <w:spacing w:after="0" w:line="240" w:lineRule="auto"/>
        <w:ind w:left="46" w:firstLine="0"/>
        <w:rPr>
          <w:color w:val="auto"/>
          <w:szCs w:val="24"/>
        </w:rPr>
      </w:pPr>
      <w:r>
        <w:rPr>
          <w:b/>
          <w:bCs/>
          <w:color w:val="202020"/>
          <w:szCs w:val="24"/>
          <w:shd w:val="clear" w:color="auto" w:fill="FFFFFF"/>
        </w:rPr>
        <w:t>68</w:t>
      </w:r>
      <w:r w:rsidR="0059289B" w:rsidRPr="008F31F2">
        <w:rPr>
          <w:b/>
          <w:bCs/>
          <w:color w:val="202020"/>
          <w:szCs w:val="24"/>
          <w:shd w:val="clear" w:color="auto" w:fill="FFFFFF"/>
        </w:rPr>
        <w:t>)</w:t>
      </w:r>
      <w:r w:rsidR="0059289B" w:rsidRPr="0059289B">
        <w:rPr>
          <w:color w:val="202020"/>
          <w:szCs w:val="24"/>
          <w:shd w:val="clear" w:color="auto" w:fill="FFFFFF"/>
        </w:rPr>
        <w:t xml:space="preserve"> </w:t>
      </w:r>
      <w:r w:rsidR="0059289B" w:rsidRPr="0059289B">
        <w:rPr>
          <w:color w:val="auto"/>
          <w:szCs w:val="24"/>
        </w:rPr>
        <w:t>paragrahvi 55 lõige 4 muudetakse ja sõnastatakse järgmiselt:</w:t>
      </w:r>
    </w:p>
    <w:p w14:paraId="3B6A205A" w14:textId="67EBDB37" w:rsidR="0059289B" w:rsidRPr="0059289B" w:rsidRDefault="0059289B" w:rsidP="00533AC9">
      <w:pPr>
        <w:spacing w:after="0" w:line="240" w:lineRule="auto"/>
        <w:ind w:left="46" w:firstLine="0"/>
        <w:rPr>
          <w:color w:val="202020"/>
          <w:szCs w:val="24"/>
          <w:shd w:val="clear" w:color="auto" w:fill="FFFFFF"/>
        </w:rPr>
      </w:pPr>
      <w:r w:rsidRPr="008F31F2">
        <w:rPr>
          <w:color w:val="202020"/>
          <w:szCs w:val="24"/>
          <w:shd w:val="clear" w:color="auto" w:fill="FFFFFF"/>
        </w:rPr>
        <w:t>„(4) Käesoleva paragrahvi lõi</w:t>
      </w:r>
      <w:r w:rsidR="007C0908">
        <w:rPr>
          <w:color w:val="202020"/>
          <w:szCs w:val="24"/>
          <w:shd w:val="clear" w:color="auto" w:fill="FFFFFF"/>
        </w:rPr>
        <w:t>k</w:t>
      </w:r>
      <w:r w:rsidR="00A25E40">
        <w:rPr>
          <w:color w:val="202020"/>
          <w:szCs w:val="24"/>
          <w:shd w:val="clear" w:color="auto" w:fill="FFFFFF"/>
        </w:rPr>
        <w:t>e</w:t>
      </w:r>
      <w:r w:rsidR="00463240">
        <w:rPr>
          <w:color w:val="202020"/>
          <w:szCs w:val="24"/>
          <w:shd w:val="clear" w:color="auto" w:fill="FFFFFF"/>
        </w:rPr>
        <w:t>s</w:t>
      </w:r>
      <w:r w:rsidRPr="008F31F2">
        <w:rPr>
          <w:color w:val="202020"/>
          <w:szCs w:val="24"/>
          <w:shd w:val="clear" w:color="auto" w:fill="FFFFFF"/>
        </w:rPr>
        <w:t xml:space="preserve"> 2 ja </w:t>
      </w:r>
      <w:r w:rsidR="007C0908">
        <w:rPr>
          <w:color w:val="202020"/>
          <w:szCs w:val="24"/>
          <w:shd w:val="clear" w:color="auto" w:fill="FFFFFF"/>
        </w:rPr>
        <w:t xml:space="preserve">lõike </w:t>
      </w:r>
      <w:r w:rsidRPr="008F31F2">
        <w:rPr>
          <w:color w:val="202020"/>
          <w:szCs w:val="24"/>
          <w:shd w:val="clear" w:color="auto" w:fill="FFFFFF"/>
        </w:rPr>
        <w:t xml:space="preserve">3 punktis 1 nimetatud juhul tuleb looma surmamisest </w:t>
      </w:r>
      <w:del w:id="481" w:author="Mari Koik - JUSTDIGI" w:date="2025-01-20T13:37:00Z" w16du:dateUtc="2025-01-20T11:37:00Z">
        <w:r w:rsidRPr="008F31F2" w:rsidDel="00542531">
          <w:rPr>
            <w:color w:val="202020"/>
            <w:szCs w:val="24"/>
            <w:shd w:val="clear" w:color="auto" w:fill="FFFFFF"/>
          </w:rPr>
          <w:delText xml:space="preserve">kirjalikult </w:delText>
        </w:r>
      </w:del>
      <w:r w:rsidRPr="008F31F2">
        <w:rPr>
          <w:color w:val="202020"/>
          <w:szCs w:val="24"/>
          <w:shd w:val="clear" w:color="auto" w:fill="FFFFFF"/>
        </w:rPr>
        <w:t xml:space="preserve">teatada Keskkonnaametile </w:t>
      </w:r>
      <w:ins w:id="482" w:author="Mari Koik - JUSTDIGI" w:date="2025-01-20T13:37:00Z" w16du:dateUtc="2025-01-20T11:37:00Z">
        <w:r w:rsidR="00542531" w:rsidRPr="008F31F2">
          <w:rPr>
            <w:color w:val="202020"/>
            <w:szCs w:val="24"/>
            <w:shd w:val="clear" w:color="auto" w:fill="FFFFFF"/>
          </w:rPr>
          <w:t xml:space="preserve">kirjalikult </w:t>
        </w:r>
      </w:ins>
      <w:r w:rsidRPr="008F31F2">
        <w:rPr>
          <w:color w:val="202020"/>
          <w:szCs w:val="24"/>
          <w:shd w:val="clear" w:color="auto" w:fill="FFFFFF"/>
        </w:rPr>
        <w:t>ühe tööpäeva jooksul.“;</w:t>
      </w:r>
    </w:p>
    <w:p w14:paraId="20552153" w14:textId="77777777" w:rsidR="00EC4BEB" w:rsidRPr="0009344E" w:rsidRDefault="00EC4BEB" w:rsidP="00533AC9">
      <w:pPr>
        <w:spacing w:after="0" w:line="240" w:lineRule="auto"/>
        <w:ind w:left="46" w:firstLine="0"/>
        <w:rPr>
          <w:color w:val="auto"/>
          <w:szCs w:val="24"/>
        </w:rPr>
      </w:pPr>
    </w:p>
    <w:p w14:paraId="03A1BD30" w14:textId="08C496A2" w:rsidR="00D12DE7" w:rsidRPr="0009344E" w:rsidRDefault="00315BDD" w:rsidP="0009344E">
      <w:pPr>
        <w:spacing w:after="0" w:line="240" w:lineRule="auto"/>
        <w:ind w:left="0" w:right="51" w:firstLine="0"/>
        <w:rPr>
          <w:color w:val="auto"/>
          <w:szCs w:val="24"/>
        </w:rPr>
      </w:pPr>
      <w:r>
        <w:rPr>
          <w:b/>
          <w:color w:val="auto"/>
          <w:szCs w:val="24"/>
        </w:rPr>
        <w:t>69</w:t>
      </w:r>
      <w:r w:rsidR="007F71D3" w:rsidRPr="0009344E">
        <w:rPr>
          <w:b/>
          <w:color w:val="auto"/>
          <w:szCs w:val="24"/>
        </w:rPr>
        <w:t>)</w:t>
      </w:r>
      <w:r w:rsidR="007F71D3" w:rsidRPr="0009344E">
        <w:rPr>
          <w:color w:val="auto"/>
          <w:szCs w:val="24"/>
        </w:rPr>
        <w:t xml:space="preserve"> </w:t>
      </w:r>
      <w:r w:rsidR="00FD44FB" w:rsidRPr="0009344E">
        <w:rPr>
          <w:color w:val="auto"/>
          <w:szCs w:val="24"/>
        </w:rPr>
        <w:t>paragrahvi 55 lõike 6</w:t>
      </w:r>
      <w:r w:rsidR="00FD44FB" w:rsidRPr="0009344E">
        <w:rPr>
          <w:color w:val="auto"/>
          <w:szCs w:val="24"/>
          <w:vertAlign w:val="superscript"/>
        </w:rPr>
        <w:t>1</w:t>
      </w:r>
      <w:r w:rsidR="00FD44FB" w:rsidRPr="0009344E">
        <w:rPr>
          <w:color w:val="auto"/>
          <w:szCs w:val="24"/>
        </w:rPr>
        <w:t xml:space="preserve"> punkt</w:t>
      </w:r>
      <w:r w:rsidR="00250A9A" w:rsidRPr="0009344E">
        <w:rPr>
          <w:color w:val="auto"/>
          <w:szCs w:val="24"/>
        </w:rPr>
        <w:t>is</w:t>
      </w:r>
      <w:r w:rsidR="00FD44FB" w:rsidRPr="0009344E">
        <w:rPr>
          <w:color w:val="auto"/>
          <w:szCs w:val="24"/>
        </w:rPr>
        <w:t xml:space="preserve"> 2</w:t>
      </w:r>
      <w:r w:rsidR="00250A9A" w:rsidRPr="0009344E">
        <w:rPr>
          <w:color w:val="auto"/>
          <w:szCs w:val="24"/>
        </w:rPr>
        <w:t xml:space="preserve"> </w:t>
      </w:r>
      <w:r w:rsidR="0061041D">
        <w:rPr>
          <w:color w:val="auto"/>
          <w:szCs w:val="24"/>
        </w:rPr>
        <w:t xml:space="preserve">asendatakse </w:t>
      </w:r>
      <w:r w:rsidR="00250A9A" w:rsidRPr="0009344E">
        <w:rPr>
          <w:color w:val="auto"/>
          <w:szCs w:val="24"/>
        </w:rPr>
        <w:t>tekstiosa „</w:t>
      </w:r>
      <w:hyperlink r:id="rId15" w:anchor="para58" w:history="1">
        <w:r w:rsidR="00250A9A" w:rsidRPr="0009344E">
          <w:rPr>
            <w:rStyle w:val="Hperlink"/>
            <w:color w:val="auto"/>
            <w:szCs w:val="24"/>
            <w:u w:val="none"/>
          </w:rPr>
          <w:t>§ 58 lõikes 7</w:t>
        </w:r>
      </w:hyperlink>
      <w:r w:rsidR="00250A9A" w:rsidRPr="0009344E">
        <w:rPr>
          <w:color w:val="auto"/>
          <w:szCs w:val="24"/>
        </w:rPr>
        <w:t> “</w:t>
      </w:r>
      <w:r w:rsidR="0061041D">
        <w:rPr>
          <w:color w:val="auto"/>
          <w:szCs w:val="24"/>
        </w:rPr>
        <w:t xml:space="preserve"> tekstiosaga</w:t>
      </w:r>
      <w:ins w:id="483" w:author="Mari Koik - JUSTDIGI" w:date="2025-01-16T17:41:00Z" w16du:dateUtc="2025-01-16T15:41:00Z">
        <w:r w:rsidR="000B0777">
          <w:rPr>
            <w:color w:val="auto"/>
            <w:szCs w:val="24"/>
          </w:rPr>
          <w:t xml:space="preserve"> </w:t>
        </w:r>
      </w:ins>
      <w:r w:rsidR="0061041D">
        <w:rPr>
          <w:color w:val="auto"/>
          <w:szCs w:val="24"/>
        </w:rPr>
        <w:t>„</w:t>
      </w:r>
      <w:hyperlink r:id="rId16" w:anchor="para58" w:history="1">
        <w:r w:rsidR="0061041D" w:rsidRPr="0009344E">
          <w:rPr>
            <w:rStyle w:val="Hperlink"/>
            <w:color w:val="auto"/>
            <w:szCs w:val="24"/>
            <w:u w:val="none"/>
          </w:rPr>
          <w:t>§ 58 lõikes </w:t>
        </w:r>
      </w:hyperlink>
      <w:r w:rsidR="0061041D">
        <w:rPr>
          <w:rStyle w:val="Hperlink"/>
          <w:color w:val="auto"/>
          <w:szCs w:val="24"/>
          <w:u w:val="none"/>
        </w:rPr>
        <w:t>8</w:t>
      </w:r>
      <w:r w:rsidR="0061041D" w:rsidRPr="0009344E">
        <w:rPr>
          <w:color w:val="auto"/>
          <w:szCs w:val="24"/>
        </w:rPr>
        <w:t>“</w:t>
      </w:r>
      <w:r w:rsidR="0061041D">
        <w:rPr>
          <w:color w:val="auto"/>
          <w:szCs w:val="24"/>
        </w:rPr>
        <w:t>;</w:t>
      </w:r>
    </w:p>
    <w:p w14:paraId="39C02B9F" w14:textId="4ED77107" w:rsidR="0059289B" w:rsidRDefault="0059289B" w:rsidP="00533AC9">
      <w:pPr>
        <w:spacing w:after="0" w:line="240" w:lineRule="auto"/>
        <w:ind w:left="-5" w:right="51"/>
        <w:rPr>
          <w:color w:val="auto"/>
          <w:szCs w:val="24"/>
        </w:rPr>
      </w:pPr>
    </w:p>
    <w:p w14:paraId="1CB84063" w14:textId="2E63201D" w:rsidR="0059289B" w:rsidRPr="002C0FFC" w:rsidRDefault="00315BDD" w:rsidP="00533AC9">
      <w:pPr>
        <w:spacing w:after="0" w:line="240" w:lineRule="auto"/>
        <w:ind w:left="46" w:firstLine="0"/>
        <w:rPr>
          <w:color w:val="auto"/>
          <w:szCs w:val="24"/>
        </w:rPr>
      </w:pPr>
      <w:r>
        <w:rPr>
          <w:b/>
          <w:bCs/>
          <w:color w:val="202020"/>
          <w:szCs w:val="24"/>
          <w:shd w:val="clear" w:color="auto" w:fill="FFFFFF"/>
        </w:rPr>
        <w:t>70</w:t>
      </w:r>
      <w:r w:rsidR="00814BA0" w:rsidRPr="008F31F2">
        <w:rPr>
          <w:b/>
          <w:bCs/>
          <w:color w:val="202020"/>
          <w:szCs w:val="24"/>
          <w:shd w:val="clear" w:color="auto" w:fill="FFFFFF"/>
        </w:rPr>
        <w:t>)</w:t>
      </w:r>
      <w:r w:rsidR="0059289B" w:rsidRPr="002C0FFC">
        <w:rPr>
          <w:color w:val="202020"/>
          <w:szCs w:val="24"/>
          <w:shd w:val="clear" w:color="auto" w:fill="FFFFFF"/>
        </w:rPr>
        <w:t xml:space="preserve"> </w:t>
      </w:r>
      <w:r w:rsidR="0059289B" w:rsidRPr="002C0FFC">
        <w:rPr>
          <w:color w:val="auto"/>
          <w:szCs w:val="24"/>
        </w:rPr>
        <w:t>paragrahvi 55 lõige 8 muudetakse ja sõnastatakse järgmiselt:</w:t>
      </w:r>
    </w:p>
    <w:p w14:paraId="3813F452" w14:textId="786CA034" w:rsidR="0059289B" w:rsidRPr="002C0FFC" w:rsidRDefault="0059289B" w:rsidP="00533AC9">
      <w:pPr>
        <w:spacing w:after="0" w:line="240" w:lineRule="auto"/>
        <w:ind w:left="-5" w:right="51"/>
        <w:rPr>
          <w:color w:val="auto"/>
          <w:szCs w:val="24"/>
        </w:rPr>
      </w:pPr>
      <w:r w:rsidRPr="008F31F2">
        <w:rPr>
          <w:color w:val="202020"/>
          <w:szCs w:val="24"/>
          <w:shd w:val="clear" w:color="auto" w:fill="FFFFFF"/>
        </w:rPr>
        <w:t xml:space="preserve">„(8) Keelatud on III kaitsekategooria taimede, seente ja selgrootute loomade hävitamine ja loodusest korjamine ulatuses, mis ohustab liigi säilimist </w:t>
      </w:r>
      <w:del w:id="484" w:author="Mari Koik - JUSTDIGI" w:date="2025-01-20T13:37:00Z" w16du:dateUtc="2025-01-20T11:37:00Z">
        <w:r w:rsidR="00F83A57" w:rsidDel="00DA44AE">
          <w:rPr>
            <w:color w:val="202020"/>
            <w:szCs w:val="24"/>
            <w:shd w:val="clear" w:color="auto" w:fill="FFFFFF"/>
          </w:rPr>
          <w:delText>nende</w:delText>
        </w:r>
        <w:r w:rsidRPr="008F31F2" w:rsidDel="00DA44AE">
          <w:rPr>
            <w:color w:val="202020"/>
            <w:szCs w:val="24"/>
            <w:shd w:val="clear" w:color="auto" w:fill="FFFFFF"/>
          </w:rPr>
          <w:delText xml:space="preserve"> </w:delText>
        </w:r>
      </w:del>
      <w:ins w:id="485" w:author="Mari Koik - JUSTDIGI" w:date="2025-01-20T13:37:00Z" w16du:dateUtc="2025-01-20T11:37:00Z">
        <w:r w:rsidR="00DA44AE">
          <w:rPr>
            <w:color w:val="202020"/>
            <w:szCs w:val="24"/>
            <w:shd w:val="clear" w:color="auto" w:fill="FFFFFF"/>
          </w:rPr>
          <w:t>selle</w:t>
        </w:r>
        <w:r w:rsidR="00DA44AE" w:rsidRPr="008F31F2">
          <w:rPr>
            <w:color w:val="202020"/>
            <w:szCs w:val="24"/>
            <w:shd w:val="clear" w:color="auto" w:fill="FFFFFF"/>
          </w:rPr>
          <w:t xml:space="preserve"> </w:t>
        </w:r>
      </w:ins>
      <w:r w:rsidRPr="008F31F2">
        <w:rPr>
          <w:color w:val="202020"/>
          <w:szCs w:val="24"/>
          <w:shd w:val="clear" w:color="auto" w:fill="FFFFFF"/>
        </w:rPr>
        <w:t xml:space="preserve">elupaigas. </w:t>
      </w:r>
      <w:r w:rsidR="000C1859">
        <w:rPr>
          <w:color w:val="202020"/>
          <w:szCs w:val="24"/>
          <w:shd w:val="clear" w:color="auto" w:fill="FFFFFF"/>
        </w:rPr>
        <w:t>K</w:t>
      </w:r>
      <w:r w:rsidR="002B53A0" w:rsidRPr="008F31F2">
        <w:rPr>
          <w:color w:val="202020"/>
          <w:szCs w:val="24"/>
          <w:shd w:val="clear" w:color="auto" w:fill="FFFFFF"/>
        </w:rPr>
        <w:t xml:space="preserve">eeld ei kehti </w:t>
      </w:r>
      <w:r w:rsidR="001C453C">
        <w:rPr>
          <w:color w:val="202020"/>
          <w:szCs w:val="24"/>
          <w:shd w:val="clear" w:color="auto" w:fill="FFFFFF"/>
        </w:rPr>
        <w:t xml:space="preserve">liigi </w:t>
      </w:r>
      <w:r w:rsidRPr="008F31F2">
        <w:rPr>
          <w:color w:val="202020"/>
          <w:szCs w:val="24"/>
          <w:shd w:val="clear" w:color="auto" w:fill="FFFFFF"/>
        </w:rPr>
        <w:t>väheesinduslikes populatsioonides</w:t>
      </w:r>
      <w:r w:rsidR="00463240">
        <w:rPr>
          <w:color w:val="202020"/>
          <w:szCs w:val="24"/>
          <w:shd w:val="clear" w:color="auto" w:fill="FFFFFF"/>
        </w:rPr>
        <w:t>.</w:t>
      </w:r>
      <w:r w:rsidRPr="008F31F2">
        <w:rPr>
          <w:color w:val="202020"/>
          <w:szCs w:val="24"/>
          <w:shd w:val="clear" w:color="auto" w:fill="FFFFFF"/>
        </w:rPr>
        <w:t>“;</w:t>
      </w:r>
    </w:p>
    <w:p w14:paraId="620415F2" w14:textId="146A47E0" w:rsidR="00016B6A" w:rsidRDefault="00016B6A" w:rsidP="00533AC9">
      <w:pPr>
        <w:spacing w:after="0" w:line="240" w:lineRule="auto"/>
        <w:ind w:left="46" w:firstLine="0"/>
        <w:rPr>
          <w:color w:val="auto"/>
          <w:szCs w:val="24"/>
        </w:rPr>
      </w:pPr>
    </w:p>
    <w:p w14:paraId="51CAC2F3" w14:textId="7A628BFC" w:rsidR="00016B6A" w:rsidRPr="008939CB" w:rsidRDefault="00315BDD" w:rsidP="00533AC9">
      <w:pPr>
        <w:spacing w:after="0" w:line="240" w:lineRule="auto"/>
        <w:ind w:left="0" w:right="51" w:firstLine="0"/>
        <w:rPr>
          <w:color w:val="auto"/>
          <w:szCs w:val="24"/>
        </w:rPr>
      </w:pPr>
      <w:r>
        <w:rPr>
          <w:b/>
          <w:color w:val="auto"/>
          <w:szCs w:val="24"/>
        </w:rPr>
        <w:t>71</w:t>
      </w:r>
      <w:r w:rsidR="007F71D3" w:rsidRPr="008939CB">
        <w:rPr>
          <w:b/>
          <w:color w:val="auto"/>
          <w:szCs w:val="24"/>
        </w:rPr>
        <w:t>)</w:t>
      </w:r>
      <w:r w:rsidR="007F71D3" w:rsidRPr="008939CB">
        <w:rPr>
          <w:color w:val="auto"/>
          <w:szCs w:val="24"/>
        </w:rPr>
        <w:t xml:space="preserve"> </w:t>
      </w:r>
      <w:r w:rsidR="00FD44FB" w:rsidRPr="008939CB">
        <w:rPr>
          <w:color w:val="auto"/>
          <w:szCs w:val="24"/>
        </w:rPr>
        <w:t>paragrahvi 55 lõige 10 tunnistatakse kehtetuks;</w:t>
      </w:r>
    </w:p>
    <w:p w14:paraId="6AA5BC8A" w14:textId="51B43B90" w:rsidR="00016B6A" w:rsidRPr="008939CB" w:rsidRDefault="00016B6A" w:rsidP="00533AC9">
      <w:pPr>
        <w:spacing w:after="0" w:line="240" w:lineRule="auto"/>
        <w:ind w:left="46" w:firstLine="0"/>
        <w:rPr>
          <w:color w:val="auto"/>
          <w:szCs w:val="24"/>
        </w:rPr>
      </w:pPr>
    </w:p>
    <w:p w14:paraId="733EF949" w14:textId="0DAA8CAF" w:rsidR="00016B6A" w:rsidRPr="008939CB" w:rsidRDefault="00315BDD" w:rsidP="00533AC9">
      <w:pPr>
        <w:spacing w:after="0" w:line="240" w:lineRule="auto"/>
        <w:ind w:left="0" w:right="51" w:firstLine="0"/>
        <w:rPr>
          <w:color w:val="auto"/>
          <w:szCs w:val="24"/>
        </w:rPr>
      </w:pPr>
      <w:r>
        <w:rPr>
          <w:b/>
          <w:color w:val="auto"/>
          <w:szCs w:val="24"/>
        </w:rPr>
        <w:t>72</w:t>
      </w:r>
      <w:r w:rsidR="007F71D3" w:rsidRPr="008939CB">
        <w:rPr>
          <w:b/>
          <w:color w:val="auto"/>
          <w:szCs w:val="24"/>
        </w:rPr>
        <w:t>)</w:t>
      </w:r>
      <w:r w:rsidR="007F71D3" w:rsidRPr="008939CB">
        <w:rPr>
          <w:color w:val="auto"/>
          <w:szCs w:val="24"/>
        </w:rPr>
        <w:t xml:space="preserve"> </w:t>
      </w:r>
      <w:r w:rsidR="00FD44FB" w:rsidRPr="008939CB">
        <w:rPr>
          <w:color w:val="auto"/>
          <w:szCs w:val="24"/>
        </w:rPr>
        <w:t>paragrahvi 56 lõige 6 muudetakse ja sõnastatakse järgmiselt:</w:t>
      </w:r>
    </w:p>
    <w:p w14:paraId="51EE48B9" w14:textId="4EAF0AB1" w:rsidR="00016B6A" w:rsidRDefault="00FD44FB" w:rsidP="00533AC9">
      <w:pPr>
        <w:spacing w:after="0" w:line="240" w:lineRule="auto"/>
        <w:ind w:left="-5" w:right="51"/>
        <w:rPr>
          <w:color w:val="auto"/>
          <w:szCs w:val="24"/>
        </w:rPr>
      </w:pPr>
      <w:r w:rsidRPr="008939CB">
        <w:rPr>
          <w:color w:val="auto"/>
          <w:szCs w:val="24"/>
        </w:rPr>
        <w:t>„(6) Hülgetoodetega tehtavad tehingud, mis ei vasta Euroopa Parlamendi ja nõukogu määruses (EÜ) nr 1007/2009 hülgetoodetega kauplemise kohta (ELT L 286, 31.10.2009, lk 36–39) ning komisjoni rakendusmääruses (EL) 2015/1850, millega kehtestatakse Euroopa Parlamendi ja nõukogu määruse (EÜ) nr 1007/2009 (hülgetoodetega kauplemise kohta) üksikasjalikud rakenduseeskirjad (ELT L 271, 16.10.2015, lk 1–11), kehtestatud tingimustele, on keelatud.“;</w:t>
      </w:r>
    </w:p>
    <w:p w14:paraId="2A371275" w14:textId="77777777" w:rsidR="006E6D6F" w:rsidRDefault="006E6D6F" w:rsidP="00533AC9">
      <w:pPr>
        <w:spacing w:after="0" w:line="240" w:lineRule="auto"/>
        <w:ind w:left="-5" w:right="51"/>
        <w:rPr>
          <w:color w:val="auto"/>
          <w:szCs w:val="24"/>
        </w:rPr>
      </w:pPr>
    </w:p>
    <w:p w14:paraId="2D7C4FE0" w14:textId="1088F51E" w:rsidR="006E6D6F" w:rsidRPr="006E6D6F" w:rsidRDefault="00315BDD" w:rsidP="00533AC9">
      <w:pPr>
        <w:spacing w:after="0"/>
        <w:ind w:left="0"/>
        <w:rPr>
          <w:szCs w:val="24"/>
        </w:rPr>
      </w:pPr>
      <w:bookmarkStart w:id="486" w:name="_Hlk164861590"/>
      <w:r>
        <w:rPr>
          <w:b/>
          <w:bCs/>
          <w:color w:val="auto"/>
          <w:szCs w:val="24"/>
        </w:rPr>
        <w:t>73</w:t>
      </w:r>
      <w:r w:rsidR="006E6D6F" w:rsidRPr="008F31F2">
        <w:rPr>
          <w:b/>
          <w:bCs/>
          <w:color w:val="auto"/>
          <w:szCs w:val="24"/>
        </w:rPr>
        <w:t>)</w:t>
      </w:r>
      <w:r w:rsidR="006E6D6F" w:rsidRPr="006E6D6F">
        <w:rPr>
          <w:color w:val="auto"/>
          <w:szCs w:val="24"/>
        </w:rPr>
        <w:t xml:space="preserve"> paragrahvi </w:t>
      </w:r>
      <w:r w:rsidR="006E6D6F" w:rsidRPr="006E6D6F">
        <w:rPr>
          <w:szCs w:val="24"/>
        </w:rPr>
        <w:t>57 lõige 1 muudetakse ja sõnastatakse järgmiselt:</w:t>
      </w:r>
    </w:p>
    <w:p w14:paraId="72BB7D67" w14:textId="51065F7E" w:rsidR="00B639A7" w:rsidRDefault="006E6D6F" w:rsidP="00533AC9">
      <w:pPr>
        <w:spacing w:after="0" w:line="240" w:lineRule="auto"/>
        <w:ind w:left="0"/>
        <w:rPr>
          <w:szCs w:val="24"/>
        </w:rPr>
      </w:pPr>
      <w:r w:rsidRPr="006E6D6F">
        <w:rPr>
          <w:szCs w:val="24"/>
        </w:rPr>
        <w:t xml:space="preserve">„(1) </w:t>
      </w:r>
      <w:commentRangeStart w:id="487"/>
      <w:del w:id="488" w:author="Mari Koik - JUSTDIGI" w:date="2025-01-16T18:01:00Z" w16du:dateUtc="2025-01-16T16:01:00Z">
        <w:r w:rsidR="00D67100" w:rsidRPr="00C61F38" w:rsidDel="00EC6FA9">
          <w:delText xml:space="preserve">Võõrliikide </w:delText>
        </w:r>
      </w:del>
      <w:ins w:id="489" w:author="Mari Koik - JUSTDIGI" w:date="2025-01-16T18:01:00Z" w16du:dateUtc="2025-01-16T16:01:00Z">
        <w:r w:rsidR="00EC6FA9" w:rsidRPr="00C61F38">
          <w:t>Võõrliigi</w:t>
        </w:r>
        <w:r w:rsidR="00EC6FA9">
          <w:t xml:space="preserve"> </w:t>
        </w:r>
      </w:ins>
      <w:r w:rsidR="00D67100">
        <w:t>elusa</w:t>
      </w:r>
      <w:del w:id="490" w:author="Mari Koik - JUSTDIGI" w:date="2025-01-16T18:01:00Z" w16du:dateUtc="2025-01-16T16:01:00Z">
        <w:r w:rsidR="00D67100" w:rsidDel="006567F2">
          <w:delText>te</w:delText>
        </w:r>
      </w:del>
      <w:r w:rsidR="00D67100">
        <w:t xml:space="preserve"> isendi</w:t>
      </w:r>
      <w:del w:id="491" w:author="Mari Koik - JUSTDIGI" w:date="2025-01-16T18:01:00Z" w16du:dateUtc="2025-01-16T16:01:00Z">
        <w:r w:rsidR="00D67100" w:rsidDel="006567F2">
          <w:delText>te</w:delText>
        </w:r>
      </w:del>
      <w:r w:rsidR="00D67100">
        <w:t xml:space="preserve"> </w:t>
      </w:r>
      <w:commentRangeEnd w:id="487"/>
      <w:r w:rsidR="00E70223">
        <w:rPr>
          <w:rStyle w:val="Kommentaariviide"/>
        </w:rPr>
        <w:commentReference w:id="487"/>
      </w:r>
      <w:r w:rsidR="00D67100">
        <w:t>loodusesse laskmine ning võõrtaimelii</w:t>
      </w:r>
      <w:ins w:id="492" w:author="Mari Koik - JUSTDIGI" w:date="2025-01-16T18:01:00Z" w16du:dateUtc="2025-01-16T16:01:00Z">
        <w:r w:rsidR="006567F2">
          <w:t>gi</w:t>
        </w:r>
      </w:ins>
      <w:del w:id="493" w:author="Mari Koik - JUSTDIGI" w:date="2025-01-16T18:01:00Z" w16du:dateUtc="2025-01-16T16:01:00Z">
        <w:r w:rsidR="00D67100" w:rsidDel="006567F2">
          <w:delText>kide</w:delText>
        </w:r>
      </w:del>
      <w:r w:rsidR="00D67100">
        <w:t xml:space="preserve"> levitamine loodusesse istutamise</w:t>
      </w:r>
      <w:ins w:id="494" w:author="Mari Koik - JUSTDIGI" w:date="2025-01-22T14:47:00Z" w16du:dateUtc="2025-01-22T12:47:00Z">
        <w:r w:rsidR="00066D06">
          <w:t>,</w:t>
        </w:r>
      </w:ins>
      <w:del w:id="495" w:author="Mari Koik - JUSTDIGI" w:date="2025-01-22T14:47:00Z" w16du:dateUtc="2025-01-22T12:47:00Z">
        <w:r w:rsidR="00D67100" w:rsidDel="00066D06">
          <w:delText xml:space="preserve"> ja</w:delText>
        </w:r>
      </w:del>
      <w:r w:rsidR="00D67100">
        <w:t xml:space="preserve"> külvamise või </w:t>
      </w:r>
      <w:del w:id="496" w:author="Mari Koik - JUSTDIGI" w:date="2025-01-17T15:08:00Z" w16du:dateUtc="2025-01-17T13:08:00Z">
        <w:r w:rsidR="00D67100" w:rsidDel="005D304F">
          <w:delText xml:space="preserve">nende </w:delText>
        </w:r>
      </w:del>
      <w:ins w:id="497" w:author="Mari Koik - JUSTDIGI" w:date="2025-01-17T15:08:00Z" w16du:dateUtc="2025-01-17T13:08:00Z">
        <w:r w:rsidR="005D304F">
          <w:t xml:space="preserve">selle </w:t>
        </w:r>
      </w:ins>
      <w:r w:rsidR="00D67100">
        <w:t>mis</w:t>
      </w:r>
      <w:ins w:id="498" w:author="Mari Koik - JUSTDIGI" w:date="2025-01-16T17:53:00Z" w16du:dateUtc="2025-01-16T15:53:00Z">
        <w:r w:rsidR="0042152D">
          <w:t xml:space="preserve"> </w:t>
        </w:r>
      </w:ins>
      <w:r w:rsidR="00D67100">
        <w:t xml:space="preserve">tahes elusate osade loodusesse viimise teel on keelatud, </w:t>
      </w:r>
      <w:r w:rsidR="00D67100" w:rsidRPr="00325F6D">
        <w:t>sealhulgas tegevus</w:t>
      </w:r>
      <w:del w:id="499" w:author="Mari Koik - JUSTDIGI" w:date="2025-01-20T11:53:00Z" w16du:dateUtc="2025-01-20T09:53:00Z">
        <w:r w:rsidR="00D67100" w:rsidRPr="00325F6D" w:rsidDel="0010416E">
          <w:delText>ed</w:delText>
        </w:r>
      </w:del>
      <w:r w:rsidR="00D67100" w:rsidRPr="00325F6D">
        <w:t>, mille</w:t>
      </w:r>
      <w:r w:rsidR="00D67100">
        <w:t xml:space="preserve"> </w:t>
      </w:r>
      <w:r w:rsidR="00D67100" w:rsidRPr="00083E8D">
        <w:t>eesmärgiks või tagajärjeks on looduses võõrliikide arvukuse suurenemine või leviku laienemine,</w:t>
      </w:r>
      <w:r w:rsidR="00D67100">
        <w:t xml:space="preserve"> välja arvatud metsaseaduse alusel metsapuu</w:t>
      </w:r>
      <w:del w:id="500" w:author="Mari Koik - JUSTDIGI" w:date="2025-01-17T15:09:00Z" w16du:dateUtc="2025-01-17T13:09:00Z">
        <w:r w:rsidR="00D67100" w:rsidDel="008044AC">
          <w:delText>de</w:delText>
        </w:r>
      </w:del>
      <w:r w:rsidR="00D67100">
        <w:t xml:space="preserve">na kasvatada lubatud </w:t>
      </w:r>
      <w:del w:id="501" w:author="Mari Koik - JUSTDIGI" w:date="2025-01-17T15:09:00Z" w16du:dateUtc="2025-01-17T13:09:00Z">
        <w:r w:rsidR="00D67100" w:rsidDel="008044AC">
          <w:delText xml:space="preserve">võõrpuuliikide </w:delText>
        </w:r>
      </w:del>
      <w:ins w:id="502" w:author="Mari Koik - JUSTDIGI" w:date="2025-01-17T15:09:00Z" w16du:dateUtc="2025-01-17T13:09:00Z">
        <w:r w:rsidR="008044AC">
          <w:t xml:space="preserve">võõrpuuliigi </w:t>
        </w:r>
      </w:ins>
      <w:r w:rsidR="00D67100">
        <w:t>istutamine</w:t>
      </w:r>
      <w:ins w:id="503" w:author="Mari Koik - JUSTDIGI" w:date="2025-01-22T14:48:00Z" w16du:dateUtc="2025-01-22T12:48:00Z">
        <w:r w:rsidR="00765E77">
          <w:t>,</w:t>
        </w:r>
      </w:ins>
      <w:del w:id="504" w:author="Mari Koik - JUSTDIGI" w:date="2025-01-22T14:48:00Z" w16du:dateUtc="2025-01-22T12:48:00Z">
        <w:r w:rsidR="00D67100" w:rsidDel="00765E77">
          <w:delText xml:space="preserve"> ja</w:delText>
        </w:r>
      </w:del>
      <w:r w:rsidR="00D67100">
        <w:t xml:space="preserve"> külvamine </w:t>
      </w:r>
      <w:del w:id="505" w:author="Mari Koik - JUSTDIGI" w:date="2025-01-22T14:48:00Z" w16du:dateUtc="2025-01-22T12:48:00Z">
        <w:r w:rsidR="00D67100" w:rsidDel="00765E77">
          <w:delText xml:space="preserve">ning </w:delText>
        </w:r>
      </w:del>
      <w:del w:id="506" w:author="Mari Koik - JUSTDIGI" w:date="2025-01-17T15:09:00Z" w16du:dateUtc="2025-01-17T13:09:00Z">
        <w:r w:rsidR="00D67100" w:rsidDel="008044AC">
          <w:delText xml:space="preserve">nende </w:delText>
        </w:r>
      </w:del>
      <w:ins w:id="507" w:author="Mari Koik - JUSTDIGI" w:date="2025-01-22T14:48:00Z" w16du:dateUtc="2025-01-22T12:48:00Z">
        <w:r w:rsidR="00765E77">
          <w:t>ja</w:t>
        </w:r>
      </w:ins>
      <w:ins w:id="508" w:author="Mari Koik - JUSTDIGI" w:date="2025-01-17T15:09:00Z" w16du:dateUtc="2025-01-17T13:09:00Z">
        <w:r w:rsidR="008044AC">
          <w:t xml:space="preserve"> </w:t>
        </w:r>
      </w:ins>
      <w:r w:rsidR="00D67100">
        <w:t>hooldamine</w:t>
      </w:r>
      <w:r w:rsidRPr="006E6D6F">
        <w:rPr>
          <w:szCs w:val="24"/>
        </w:rPr>
        <w:t>.“;</w:t>
      </w:r>
      <w:bookmarkEnd w:id="486"/>
    </w:p>
    <w:p w14:paraId="719C100E" w14:textId="77777777" w:rsidR="00B639A7" w:rsidRDefault="00B639A7" w:rsidP="00533AC9">
      <w:pPr>
        <w:spacing w:after="0" w:line="240" w:lineRule="auto"/>
        <w:ind w:left="0"/>
        <w:rPr>
          <w:szCs w:val="24"/>
        </w:rPr>
      </w:pPr>
    </w:p>
    <w:p w14:paraId="278771A2" w14:textId="680971F4" w:rsidR="00DD3BC0" w:rsidRDefault="00315BDD" w:rsidP="00533AC9">
      <w:pPr>
        <w:spacing w:after="0" w:line="240" w:lineRule="auto"/>
        <w:ind w:left="0"/>
      </w:pPr>
      <w:r w:rsidRPr="25ADF63A">
        <w:rPr>
          <w:b/>
          <w:bCs/>
        </w:rPr>
        <w:t>74</w:t>
      </w:r>
      <w:r w:rsidR="00DD3BC0" w:rsidRPr="25ADF63A">
        <w:rPr>
          <w:b/>
          <w:bCs/>
        </w:rPr>
        <w:t>)</w:t>
      </w:r>
      <w:r w:rsidR="00DD3BC0">
        <w:t xml:space="preserve"> paragrahvi 57 täiendatakse lõikega 3</w:t>
      </w:r>
      <w:r w:rsidR="00DD3BC0" w:rsidRPr="25ADF63A">
        <w:rPr>
          <w:vertAlign w:val="superscript"/>
        </w:rPr>
        <w:t>1</w:t>
      </w:r>
      <w:r w:rsidR="00DD3BC0">
        <w:t xml:space="preserve"> järgmises sõnastuses:</w:t>
      </w:r>
    </w:p>
    <w:p w14:paraId="0DE7404B" w14:textId="785C26DC" w:rsidR="00DD3BC0" w:rsidRPr="006E6D6F" w:rsidRDefault="00DD3BC0" w:rsidP="00533AC9">
      <w:pPr>
        <w:spacing w:after="0" w:line="240" w:lineRule="auto"/>
        <w:ind w:left="0"/>
      </w:pPr>
      <w:commentRangeStart w:id="509"/>
      <w:r>
        <w:t>„(3</w:t>
      </w:r>
      <w:r w:rsidRPr="25ADF63A">
        <w:rPr>
          <w:vertAlign w:val="superscript"/>
        </w:rPr>
        <w:t>1</w:t>
      </w:r>
      <w:r>
        <w:t xml:space="preserve">) Valdkonna eest vastutav minister kehtestab määrusega nimekirja võõrliikidest, </w:t>
      </w:r>
      <w:bookmarkStart w:id="510" w:name="_Hlk161924415"/>
      <w:r>
        <w:t xml:space="preserve">mille isendite </w:t>
      </w:r>
      <w:r w:rsidR="00241EB8">
        <w:t>hävitamise</w:t>
      </w:r>
      <w:r>
        <w:t xml:space="preserve"> kohustus on kinnisasja omanikul või valdajal</w:t>
      </w:r>
      <w:bookmarkEnd w:id="510"/>
      <w:ins w:id="511" w:author="Mari Koik - JUSTDIGI" w:date="2025-01-17T15:11:00Z">
        <w:r w:rsidR="00977259">
          <w:t>,</w:t>
        </w:r>
      </w:ins>
      <w:r w:rsidR="00AE709B">
        <w:t xml:space="preserve"> ning </w:t>
      </w:r>
      <w:commentRangeStart w:id="512"/>
      <w:r w:rsidR="002A1305">
        <w:t>ohjamis</w:t>
      </w:r>
      <w:commentRangeEnd w:id="512"/>
      <w:r>
        <w:commentReference w:id="512"/>
      </w:r>
      <w:r w:rsidR="002A1305">
        <w:t>tegevuse</w:t>
      </w:r>
      <w:r w:rsidR="00343A21">
        <w:t xml:space="preserve"> </w:t>
      </w:r>
      <w:r w:rsidR="002A1305">
        <w:t>tähtaja</w:t>
      </w:r>
      <w:r>
        <w:t>.“;</w:t>
      </w:r>
      <w:commentRangeEnd w:id="509"/>
      <w:r>
        <w:commentReference w:id="509"/>
      </w:r>
    </w:p>
    <w:p w14:paraId="3D68CDEE" w14:textId="2C3A0A9C" w:rsidR="00016B6A" w:rsidRPr="008939CB" w:rsidRDefault="00016B6A" w:rsidP="00533AC9">
      <w:pPr>
        <w:spacing w:after="0" w:line="240" w:lineRule="auto"/>
        <w:ind w:left="46" w:firstLine="0"/>
        <w:rPr>
          <w:color w:val="auto"/>
          <w:szCs w:val="24"/>
        </w:rPr>
      </w:pPr>
    </w:p>
    <w:p w14:paraId="78B0EC70" w14:textId="65AA4AF7" w:rsidR="00016B6A" w:rsidRPr="008939CB" w:rsidRDefault="00315BDD" w:rsidP="00533AC9">
      <w:pPr>
        <w:spacing w:after="0" w:line="240" w:lineRule="auto"/>
        <w:ind w:left="0" w:right="51" w:firstLine="0"/>
        <w:rPr>
          <w:color w:val="auto"/>
          <w:szCs w:val="24"/>
        </w:rPr>
      </w:pPr>
      <w:r>
        <w:rPr>
          <w:b/>
          <w:color w:val="auto"/>
          <w:szCs w:val="24"/>
        </w:rPr>
        <w:lastRenderedPageBreak/>
        <w:t>75</w:t>
      </w:r>
      <w:r w:rsidR="007F71D3" w:rsidRPr="008939CB">
        <w:rPr>
          <w:b/>
          <w:color w:val="auto"/>
          <w:szCs w:val="24"/>
        </w:rPr>
        <w:t>)</w:t>
      </w:r>
      <w:r w:rsidR="007F71D3" w:rsidRPr="008939CB">
        <w:rPr>
          <w:color w:val="auto"/>
          <w:szCs w:val="24"/>
        </w:rPr>
        <w:t xml:space="preserve"> </w:t>
      </w:r>
      <w:r w:rsidR="00FD44FB" w:rsidRPr="008939CB">
        <w:rPr>
          <w:color w:val="auto"/>
          <w:szCs w:val="24"/>
        </w:rPr>
        <w:t>paragrahvi 57 lõige 4 muudetakse ja sõnastatakse järgmiselt:</w:t>
      </w:r>
    </w:p>
    <w:p w14:paraId="366B81BE" w14:textId="1B00A672" w:rsidR="00016B6A" w:rsidRPr="008939CB" w:rsidRDefault="00FD44FB" w:rsidP="00533AC9">
      <w:pPr>
        <w:spacing w:after="0" w:line="240" w:lineRule="auto"/>
        <w:ind w:left="-5" w:right="51"/>
        <w:rPr>
          <w:color w:val="auto"/>
          <w:szCs w:val="24"/>
        </w:rPr>
      </w:pPr>
      <w:r w:rsidRPr="008939CB">
        <w:rPr>
          <w:color w:val="auto"/>
          <w:szCs w:val="24"/>
        </w:rPr>
        <w:t>„(4) Tehistingimustes peetava</w:t>
      </w:r>
      <w:ins w:id="513" w:author="Mari Koik - JUSTDIGI" w:date="2025-01-20T16:16:00Z" w16du:dateUtc="2025-01-20T14:16:00Z">
        <w:r w:rsidR="00CF1273">
          <w:rPr>
            <w:color w:val="auto"/>
            <w:szCs w:val="24"/>
          </w:rPr>
          <w:t>t</w:t>
        </w:r>
      </w:ins>
      <w:del w:id="514" w:author="Mari Koik - JUSTDIGI" w:date="2025-01-20T16:16:00Z" w16du:dateUtc="2025-01-20T14:16:00Z">
        <w:r w:rsidRPr="008939CB" w:rsidDel="00CF1273">
          <w:rPr>
            <w:color w:val="auto"/>
            <w:szCs w:val="24"/>
          </w:rPr>
          <w:delText>id</w:delText>
        </w:r>
      </w:del>
      <w:r w:rsidRPr="008939CB">
        <w:rPr>
          <w:color w:val="auto"/>
          <w:szCs w:val="24"/>
        </w:rPr>
        <w:t xml:space="preserve"> looduslikku tasakaalu </w:t>
      </w:r>
      <w:r w:rsidRPr="00CF1273">
        <w:rPr>
          <w:color w:val="auto"/>
          <w:szCs w:val="24"/>
        </w:rPr>
        <w:t>ohustava</w:t>
      </w:r>
      <w:del w:id="515" w:author="Mari Koik - JUSTDIGI" w:date="2025-01-20T16:16:00Z" w16du:dateUtc="2025-01-20T14:16:00Z">
        <w:r w:rsidRPr="008939CB" w:rsidDel="00CF1273">
          <w:rPr>
            <w:color w:val="auto"/>
            <w:szCs w:val="24"/>
          </w:rPr>
          <w:delText>id</w:delText>
        </w:r>
      </w:del>
      <w:r w:rsidRPr="008939CB">
        <w:rPr>
          <w:color w:val="auto"/>
          <w:szCs w:val="24"/>
        </w:rPr>
        <w:t xml:space="preserve"> võõrliigi </w:t>
      </w:r>
      <w:del w:id="516" w:author="Mari Koik - JUSTDIGI" w:date="2025-01-20T16:16:00Z" w16du:dateUtc="2025-01-20T14:16:00Z">
        <w:r w:rsidRPr="008939CB" w:rsidDel="00CF1273">
          <w:rPr>
            <w:color w:val="auto"/>
            <w:szCs w:val="24"/>
          </w:rPr>
          <w:delText xml:space="preserve">isendeid </w:delText>
        </w:r>
      </w:del>
      <w:ins w:id="517" w:author="Mari Koik - JUSTDIGI" w:date="2025-01-20T16:16:00Z" w16du:dateUtc="2025-01-20T14:16:00Z">
        <w:r w:rsidR="00CF1273" w:rsidRPr="008939CB">
          <w:rPr>
            <w:color w:val="auto"/>
            <w:szCs w:val="24"/>
          </w:rPr>
          <w:t>isend</w:t>
        </w:r>
        <w:r w:rsidR="00CF1273">
          <w:rPr>
            <w:color w:val="auto"/>
            <w:szCs w:val="24"/>
          </w:rPr>
          <w:t>it</w:t>
        </w:r>
        <w:r w:rsidR="00CF1273" w:rsidRPr="008939CB">
          <w:rPr>
            <w:color w:val="auto"/>
            <w:szCs w:val="24"/>
          </w:rPr>
          <w:t xml:space="preserve"> </w:t>
        </w:r>
      </w:ins>
      <w:r w:rsidRPr="008939CB">
        <w:rPr>
          <w:color w:val="auto"/>
          <w:szCs w:val="24"/>
        </w:rPr>
        <w:t>tohib tehistingimustesse ümber asustada üksnes Keskkonnaameti loa alusel.“;</w:t>
      </w:r>
    </w:p>
    <w:p w14:paraId="555D3601" w14:textId="6D56CD37" w:rsidR="00016B6A" w:rsidRPr="008939CB" w:rsidRDefault="00016B6A" w:rsidP="00533AC9">
      <w:pPr>
        <w:spacing w:after="0" w:line="240" w:lineRule="auto"/>
        <w:ind w:left="46" w:firstLine="0"/>
        <w:rPr>
          <w:color w:val="auto"/>
          <w:szCs w:val="24"/>
        </w:rPr>
      </w:pPr>
    </w:p>
    <w:p w14:paraId="73EDB859" w14:textId="6DEE1EB2" w:rsidR="00016B6A" w:rsidRPr="008939CB" w:rsidRDefault="00315BDD" w:rsidP="00533AC9">
      <w:pPr>
        <w:spacing w:after="0" w:line="240" w:lineRule="auto"/>
        <w:ind w:left="0" w:right="51" w:firstLine="0"/>
        <w:rPr>
          <w:color w:val="auto"/>
          <w:szCs w:val="24"/>
        </w:rPr>
      </w:pPr>
      <w:r>
        <w:rPr>
          <w:b/>
          <w:color w:val="auto"/>
          <w:szCs w:val="24"/>
        </w:rPr>
        <w:t>76</w:t>
      </w:r>
      <w:r w:rsidR="00E956E1" w:rsidRPr="008939CB">
        <w:rPr>
          <w:b/>
          <w:color w:val="auto"/>
          <w:szCs w:val="24"/>
        </w:rPr>
        <w:t>)</w:t>
      </w:r>
      <w:r w:rsidR="00E956E1" w:rsidRPr="008939CB">
        <w:rPr>
          <w:color w:val="auto"/>
          <w:szCs w:val="24"/>
        </w:rPr>
        <w:t xml:space="preserve"> </w:t>
      </w:r>
      <w:r w:rsidR="00FD44FB" w:rsidRPr="008939CB">
        <w:rPr>
          <w:color w:val="auto"/>
          <w:szCs w:val="24"/>
        </w:rPr>
        <w:t>paragrahvi 57 täiendatakse lõikega 5</w:t>
      </w:r>
      <w:r w:rsidR="00FD44FB" w:rsidRPr="008939CB">
        <w:rPr>
          <w:color w:val="auto"/>
          <w:szCs w:val="24"/>
          <w:vertAlign w:val="superscript"/>
        </w:rPr>
        <w:t>1</w:t>
      </w:r>
      <w:r w:rsidR="00FD44FB" w:rsidRPr="008939CB">
        <w:rPr>
          <w:color w:val="auto"/>
          <w:szCs w:val="24"/>
        </w:rPr>
        <w:t xml:space="preserve"> järgmises sõnastuses:</w:t>
      </w:r>
    </w:p>
    <w:p w14:paraId="01C6356F" w14:textId="7399783F" w:rsidR="00016B6A" w:rsidRDefault="00FD44FB" w:rsidP="00533AC9">
      <w:pPr>
        <w:spacing w:after="0" w:line="240" w:lineRule="auto"/>
        <w:ind w:left="-5" w:right="51"/>
        <w:rPr>
          <w:color w:val="auto"/>
          <w:szCs w:val="24"/>
        </w:rPr>
      </w:pPr>
      <w:r w:rsidRPr="008939CB">
        <w:rPr>
          <w:color w:val="auto"/>
          <w:szCs w:val="24"/>
        </w:rPr>
        <w:t>„(5</w:t>
      </w:r>
      <w:r w:rsidRPr="008939CB">
        <w:rPr>
          <w:color w:val="auto"/>
          <w:szCs w:val="24"/>
          <w:vertAlign w:val="superscript"/>
        </w:rPr>
        <w:t>1</w:t>
      </w:r>
      <w:r w:rsidRPr="008939CB">
        <w:rPr>
          <w:color w:val="auto"/>
          <w:szCs w:val="24"/>
        </w:rPr>
        <w:t xml:space="preserve">) Loomaliigi isendit, </w:t>
      </w:r>
      <w:del w:id="518" w:author="Mari Koik - JUSTDIGI" w:date="2025-01-17T15:18:00Z" w16du:dateUtc="2025-01-17T13:18:00Z">
        <w:r w:rsidRPr="008939CB" w:rsidDel="00B559D7">
          <w:rPr>
            <w:color w:val="auto"/>
            <w:szCs w:val="24"/>
          </w:rPr>
          <w:delText xml:space="preserve">mis </w:delText>
        </w:r>
      </w:del>
      <w:ins w:id="519" w:author="Mari Koik - JUSTDIGI" w:date="2025-01-17T15:18:00Z" w16du:dateUtc="2025-01-17T13:18:00Z">
        <w:r w:rsidR="00B559D7">
          <w:rPr>
            <w:color w:val="auto"/>
            <w:szCs w:val="24"/>
          </w:rPr>
          <w:t>ke</w:t>
        </w:r>
        <w:r w:rsidR="00B559D7" w:rsidRPr="008939CB">
          <w:rPr>
            <w:color w:val="auto"/>
            <w:szCs w:val="24"/>
          </w:rPr>
          <w:t xml:space="preserve">s </w:t>
        </w:r>
      </w:ins>
      <w:r w:rsidR="00F4495C" w:rsidRPr="008939CB">
        <w:rPr>
          <w:color w:val="auto"/>
          <w:szCs w:val="24"/>
        </w:rPr>
        <w:t xml:space="preserve">on </w:t>
      </w:r>
      <w:r w:rsidRPr="008939CB">
        <w:rPr>
          <w:color w:val="auto"/>
          <w:szCs w:val="24"/>
        </w:rPr>
        <w:t>omandat</w:t>
      </w:r>
      <w:r w:rsidR="00F4495C" w:rsidRPr="008939CB">
        <w:rPr>
          <w:color w:val="auto"/>
          <w:szCs w:val="24"/>
        </w:rPr>
        <w:t>ud</w:t>
      </w:r>
      <w:r w:rsidRPr="008939CB">
        <w:rPr>
          <w:color w:val="auto"/>
          <w:szCs w:val="24"/>
        </w:rPr>
        <w:t xml:space="preserve"> enne selle liigi looduslikku tasakaalu ohustavate võõrliikide nimekirja kandmist, on õigus pidada lemmiklooma</w:t>
      </w:r>
      <w:r w:rsidR="007A7D37">
        <w:rPr>
          <w:color w:val="auto"/>
          <w:szCs w:val="24"/>
        </w:rPr>
        <w:t>na tema</w:t>
      </w:r>
      <w:r w:rsidRPr="008939CB">
        <w:rPr>
          <w:color w:val="auto"/>
          <w:szCs w:val="24"/>
        </w:rPr>
        <w:t xml:space="preserve"> eluea lõpuni, kui välistatakse isendi paljunemine ja loodusesse pääsemine.“;</w:t>
      </w:r>
    </w:p>
    <w:p w14:paraId="6E394F67" w14:textId="77777777" w:rsidR="003552D9" w:rsidRDefault="003552D9" w:rsidP="00533AC9">
      <w:pPr>
        <w:spacing w:after="0" w:line="240" w:lineRule="auto"/>
        <w:ind w:left="-5" w:right="51"/>
        <w:rPr>
          <w:color w:val="auto"/>
          <w:szCs w:val="24"/>
        </w:rPr>
      </w:pPr>
    </w:p>
    <w:p w14:paraId="780B8218" w14:textId="2E834D8A" w:rsidR="003552D9" w:rsidRDefault="00315BDD" w:rsidP="00533AC9">
      <w:pPr>
        <w:spacing w:after="0" w:line="240" w:lineRule="auto"/>
        <w:ind w:left="-5" w:right="51"/>
        <w:rPr>
          <w:color w:val="auto"/>
          <w:szCs w:val="24"/>
        </w:rPr>
      </w:pPr>
      <w:r>
        <w:rPr>
          <w:b/>
          <w:bCs/>
          <w:color w:val="auto"/>
          <w:szCs w:val="24"/>
        </w:rPr>
        <w:t>77</w:t>
      </w:r>
      <w:r w:rsidR="003552D9" w:rsidRPr="00353853">
        <w:rPr>
          <w:b/>
          <w:bCs/>
          <w:color w:val="auto"/>
          <w:szCs w:val="24"/>
        </w:rPr>
        <w:t>)</w:t>
      </w:r>
      <w:r w:rsidR="003552D9">
        <w:rPr>
          <w:color w:val="auto"/>
          <w:szCs w:val="24"/>
        </w:rPr>
        <w:t xml:space="preserve"> </w:t>
      </w:r>
      <w:r w:rsidR="003552D9" w:rsidRPr="008939CB">
        <w:rPr>
          <w:color w:val="auto"/>
          <w:szCs w:val="24"/>
        </w:rPr>
        <w:t>paragrahvi 5</w:t>
      </w:r>
      <w:r w:rsidR="003552D9">
        <w:rPr>
          <w:color w:val="auto"/>
          <w:szCs w:val="24"/>
        </w:rPr>
        <w:t>8</w:t>
      </w:r>
      <w:r w:rsidR="003552D9" w:rsidRPr="008939CB">
        <w:rPr>
          <w:color w:val="auto"/>
          <w:szCs w:val="24"/>
        </w:rPr>
        <w:t xml:space="preserve"> lõige </w:t>
      </w:r>
      <w:r w:rsidR="003552D9">
        <w:rPr>
          <w:color w:val="auto"/>
          <w:szCs w:val="24"/>
        </w:rPr>
        <w:t>1</w:t>
      </w:r>
      <w:r w:rsidR="003552D9" w:rsidRPr="008939CB">
        <w:rPr>
          <w:color w:val="auto"/>
          <w:szCs w:val="24"/>
        </w:rPr>
        <w:t xml:space="preserve"> muudetakse ja sõnastatakse järgmiselt:</w:t>
      </w:r>
    </w:p>
    <w:p w14:paraId="4DBEB8BC" w14:textId="755F7C07" w:rsidR="003552D9" w:rsidRPr="008939CB" w:rsidRDefault="003552D9" w:rsidP="00533AC9">
      <w:pPr>
        <w:spacing w:after="0" w:line="240" w:lineRule="auto"/>
        <w:ind w:left="-5" w:right="51"/>
        <w:rPr>
          <w:color w:val="auto"/>
          <w:szCs w:val="24"/>
        </w:rPr>
      </w:pPr>
      <w:r>
        <w:rPr>
          <w:color w:val="auto"/>
          <w:szCs w:val="24"/>
        </w:rPr>
        <w:t xml:space="preserve">„(1) </w:t>
      </w:r>
      <w:r w:rsidRPr="003552D9">
        <w:rPr>
          <w:color w:val="auto"/>
          <w:szCs w:val="24"/>
        </w:rPr>
        <w:t>Kodumais</w:t>
      </w:r>
      <w:ins w:id="520" w:author="Mari Koik - JUSTDIGI" w:date="2025-01-17T15:19:00Z" w16du:dateUtc="2025-01-17T13:19:00Z">
        <w:r w:rsidR="00FC1801">
          <w:rPr>
            <w:color w:val="auto"/>
            <w:szCs w:val="24"/>
          </w:rPr>
          <w:t>e</w:t>
        </w:r>
      </w:ins>
      <w:del w:id="521" w:author="Mari Koik - JUSTDIGI" w:date="2025-01-17T15:19:00Z" w16du:dateUtc="2025-01-17T13:19:00Z">
        <w:r w:rsidRPr="003552D9" w:rsidDel="00FC1801">
          <w:rPr>
            <w:color w:val="auto"/>
            <w:szCs w:val="24"/>
          </w:rPr>
          <w:delText>te</w:delText>
        </w:r>
      </w:del>
      <w:r w:rsidRPr="003552D9">
        <w:rPr>
          <w:color w:val="auto"/>
          <w:szCs w:val="24"/>
        </w:rPr>
        <w:t xml:space="preserve"> </w:t>
      </w:r>
      <w:del w:id="522" w:author="Mari Koik - JUSTDIGI" w:date="2025-01-17T15:19:00Z" w16du:dateUtc="2025-01-17T13:19:00Z">
        <w:r w:rsidRPr="003552D9" w:rsidDel="00FC1801">
          <w:rPr>
            <w:color w:val="auto"/>
            <w:szCs w:val="24"/>
          </w:rPr>
          <w:delText xml:space="preserve">liikide </w:delText>
        </w:r>
      </w:del>
      <w:ins w:id="523" w:author="Mari Koik - JUSTDIGI" w:date="2025-01-17T15:19:00Z" w16du:dateUtc="2025-01-17T13:19:00Z">
        <w:r w:rsidR="00FC1801" w:rsidRPr="003552D9">
          <w:rPr>
            <w:color w:val="auto"/>
            <w:szCs w:val="24"/>
          </w:rPr>
          <w:t>lii</w:t>
        </w:r>
        <w:r w:rsidR="00FC1801">
          <w:rPr>
            <w:color w:val="auto"/>
            <w:szCs w:val="24"/>
          </w:rPr>
          <w:t>gi</w:t>
        </w:r>
        <w:r w:rsidR="00FC1801" w:rsidRPr="003552D9">
          <w:rPr>
            <w:color w:val="auto"/>
            <w:szCs w:val="24"/>
          </w:rPr>
          <w:t xml:space="preserve"> </w:t>
        </w:r>
      </w:ins>
      <w:r w:rsidRPr="003552D9">
        <w:rPr>
          <w:color w:val="auto"/>
          <w:szCs w:val="24"/>
        </w:rPr>
        <w:t>võõrsilt sissetoodud elusa</w:t>
      </w:r>
      <w:del w:id="524" w:author="Mari Koik - JUSTDIGI" w:date="2025-01-17T15:19:00Z" w16du:dateUtc="2025-01-17T13:19:00Z">
        <w:r w:rsidRPr="003552D9" w:rsidDel="00FC1801">
          <w:rPr>
            <w:color w:val="auto"/>
            <w:szCs w:val="24"/>
          </w:rPr>
          <w:delText>te</w:delText>
        </w:r>
      </w:del>
      <w:r w:rsidRPr="003552D9">
        <w:rPr>
          <w:color w:val="auto"/>
          <w:szCs w:val="24"/>
        </w:rPr>
        <w:t xml:space="preserve"> isendi</w:t>
      </w:r>
      <w:del w:id="525" w:author="Mari Koik - JUSTDIGI" w:date="2025-01-17T15:19:00Z" w16du:dateUtc="2025-01-17T13:19:00Z">
        <w:r w:rsidRPr="003552D9" w:rsidDel="00FC1801">
          <w:rPr>
            <w:color w:val="auto"/>
            <w:szCs w:val="24"/>
          </w:rPr>
          <w:delText>te</w:delText>
        </w:r>
      </w:del>
      <w:r w:rsidRPr="003552D9">
        <w:rPr>
          <w:color w:val="auto"/>
          <w:szCs w:val="24"/>
        </w:rPr>
        <w:t xml:space="preserve"> loodusesse laskmine ja väljastpoolt Eestit pärit kodumais</w:t>
      </w:r>
      <w:del w:id="526" w:author="Mari Koik - JUSTDIGI" w:date="2025-01-17T15:20:00Z" w16du:dateUtc="2025-01-17T13:20:00Z">
        <w:r w:rsidRPr="003552D9" w:rsidDel="00FC1801">
          <w:rPr>
            <w:color w:val="auto"/>
            <w:szCs w:val="24"/>
          </w:rPr>
          <w:delText>t</w:delText>
        </w:r>
      </w:del>
      <w:r w:rsidRPr="003552D9">
        <w:rPr>
          <w:color w:val="auto"/>
          <w:szCs w:val="24"/>
        </w:rPr>
        <w:t xml:space="preserve">e </w:t>
      </w:r>
      <w:del w:id="527" w:author="Mari Koik - JUSTDIGI" w:date="2025-01-17T15:20:00Z" w16du:dateUtc="2025-01-17T13:20:00Z">
        <w:r w:rsidRPr="003552D9" w:rsidDel="00FC1801">
          <w:rPr>
            <w:color w:val="auto"/>
            <w:szCs w:val="24"/>
          </w:rPr>
          <w:delText xml:space="preserve">taimeliikide </w:delText>
        </w:r>
      </w:del>
      <w:ins w:id="528" w:author="Mari Koik - JUSTDIGI" w:date="2025-01-17T15:20:00Z" w16du:dateUtc="2025-01-17T13:20:00Z">
        <w:r w:rsidR="00FC1801" w:rsidRPr="003552D9">
          <w:rPr>
            <w:color w:val="auto"/>
            <w:szCs w:val="24"/>
          </w:rPr>
          <w:t>taimelii</w:t>
        </w:r>
        <w:r w:rsidR="00FC1801">
          <w:rPr>
            <w:color w:val="auto"/>
            <w:szCs w:val="24"/>
          </w:rPr>
          <w:t>gi</w:t>
        </w:r>
        <w:r w:rsidR="00FC1801" w:rsidRPr="003552D9">
          <w:rPr>
            <w:color w:val="auto"/>
            <w:szCs w:val="24"/>
          </w:rPr>
          <w:t xml:space="preserve"> </w:t>
        </w:r>
      </w:ins>
      <w:r w:rsidRPr="003552D9">
        <w:rPr>
          <w:color w:val="auto"/>
          <w:szCs w:val="24"/>
        </w:rPr>
        <w:t>levitamine loodusesse istutamise</w:t>
      </w:r>
      <w:ins w:id="529" w:author="Mari Koik - JUSTDIGI" w:date="2025-01-22T14:48:00Z" w16du:dateUtc="2025-01-22T12:48:00Z">
        <w:r w:rsidR="00532168">
          <w:rPr>
            <w:color w:val="auto"/>
            <w:szCs w:val="24"/>
          </w:rPr>
          <w:t>,</w:t>
        </w:r>
      </w:ins>
      <w:del w:id="530" w:author="Mari Koik - JUSTDIGI" w:date="2025-01-22T14:48:00Z" w16du:dateUtc="2025-01-22T12:48:00Z">
        <w:r w:rsidRPr="003552D9" w:rsidDel="00532168">
          <w:rPr>
            <w:color w:val="auto"/>
            <w:szCs w:val="24"/>
          </w:rPr>
          <w:delText xml:space="preserve"> ja</w:delText>
        </w:r>
      </w:del>
      <w:r w:rsidRPr="003552D9">
        <w:rPr>
          <w:color w:val="auto"/>
          <w:szCs w:val="24"/>
        </w:rPr>
        <w:t xml:space="preserve"> külvamise või </w:t>
      </w:r>
      <w:del w:id="531" w:author="Mari Koik - JUSTDIGI" w:date="2025-01-17T15:20:00Z" w16du:dateUtc="2025-01-17T13:20:00Z">
        <w:r w:rsidRPr="003552D9" w:rsidDel="00FC1801">
          <w:rPr>
            <w:color w:val="auto"/>
            <w:szCs w:val="24"/>
          </w:rPr>
          <w:delText xml:space="preserve">nende </w:delText>
        </w:r>
      </w:del>
      <w:ins w:id="532" w:author="Mari Koik - JUSTDIGI" w:date="2025-01-17T15:20:00Z" w16du:dateUtc="2025-01-17T13:20:00Z">
        <w:r w:rsidR="00FC1801">
          <w:rPr>
            <w:color w:val="auto"/>
            <w:szCs w:val="24"/>
          </w:rPr>
          <w:t>selle</w:t>
        </w:r>
        <w:r w:rsidR="00FC1801" w:rsidRPr="003552D9">
          <w:rPr>
            <w:color w:val="auto"/>
            <w:szCs w:val="24"/>
          </w:rPr>
          <w:t xml:space="preserve"> </w:t>
        </w:r>
      </w:ins>
      <w:r w:rsidRPr="003552D9">
        <w:rPr>
          <w:color w:val="auto"/>
          <w:szCs w:val="24"/>
        </w:rPr>
        <w:t>mis</w:t>
      </w:r>
      <w:ins w:id="533" w:author="Mari Koik - JUSTDIGI" w:date="2025-01-17T15:19:00Z" w16du:dateUtc="2025-01-17T13:19:00Z">
        <w:r w:rsidR="00FC1801">
          <w:rPr>
            <w:color w:val="auto"/>
            <w:szCs w:val="24"/>
          </w:rPr>
          <w:t xml:space="preserve"> </w:t>
        </w:r>
      </w:ins>
      <w:r w:rsidRPr="003552D9">
        <w:rPr>
          <w:color w:val="auto"/>
          <w:szCs w:val="24"/>
        </w:rPr>
        <w:t>tahes elusate osade loodusesse viimise teel on keelatud, välja arvatud teaduslikult põhjendatud taasasustamine, elupaikade taastamine Keskkonnaameti loa alusel</w:t>
      </w:r>
      <w:r w:rsidR="000A07A7">
        <w:rPr>
          <w:color w:val="auto"/>
          <w:szCs w:val="24"/>
        </w:rPr>
        <w:t xml:space="preserve"> või </w:t>
      </w:r>
      <w:r w:rsidR="000A07A7" w:rsidRPr="000A07A7">
        <w:rPr>
          <w:color w:val="auto"/>
          <w:szCs w:val="24"/>
        </w:rPr>
        <w:t>metsa uuendamine ja istandike rajamine metsaseaduses sätestatud korras</w:t>
      </w:r>
      <w:r>
        <w:rPr>
          <w:color w:val="auto"/>
          <w:szCs w:val="24"/>
        </w:rPr>
        <w:t>.“;</w:t>
      </w:r>
    </w:p>
    <w:p w14:paraId="2BFC839F" w14:textId="40174F37" w:rsidR="00016B6A" w:rsidRPr="008939CB" w:rsidRDefault="00016B6A" w:rsidP="00533AC9">
      <w:pPr>
        <w:spacing w:after="0" w:line="240" w:lineRule="auto"/>
        <w:ind w:left="0" w:firstLine="0"/>
        <w:rPr>
          <w:color w:val="auto"/>
          <w:szCs w:val="24"/>
        </w:rPr>
      </w:pPr>
    </w:p>
    <w:p w14:paraId="11522942" w14:textId="40AF7B55" w:rsidR="00016B6A" w:rsidRPr="008939CB" w:rsidRDefault="00315BDD" w:rsidP="00533AC9">
      <w:pPr>
        <w:spacing w:after="0" w:line="240" w:lineRule="auto"/>
        <w:ind w:left="0" w:right="51" w:firstLine="0"/>
        <w:rPr>
          <w:color w:val="auto"/>
          <w:szCs w:val="24"/>
        </w:rPr>
      </w:pPr>
      <w:r>
        <w:rPr>
          <w:b/>
          <w:color w:val="auto"/>
          <w:szCs w:val="24"/>
        </w:rPr>
        <w:t>78</w:t>
      </w:r>
      <w:r w:rsidR="00E956E1" w:rsidRPr="008939CB">
        <w:rPr>
          <w:b/>
          <w:color w:val="auto"/>
          <w:szCs w:val="24"/>
        </w:rPr>
        <w:t>)</w:t>
      </w:r>
      <w:r w:rsidR="00E956E1" w:rsidRPr="008939CB">
        <w:rPr>
          <w:color w:val="auto"/>
          <w:szCs w:val="24"/>
        </w:rPr>
        <w:t xml:space="preserve"> </w:t>
      </w:r>
      <w:r w:rsidR="00FD44FB" w:rsidRPr="008939CB">
        <w:rPr>
          <w:color w:val="auto"/>
          <w:szCs w:val="24"/>
        </w:rPr>
        <w:t>paragrahvi 58 lõige 5 muudetakse ja sõnastatakse järgmiselt:</w:t>
      </w:r>
    </w:p>
    <w:p w14:paraId="18057FD4" w14:textId="5A505075" w:rsidR="00016B6A" w:rsidRDefault="00FD44FB" w:rsidP="00533AC9">
      <w:pPr>
        <w:spacing w:after="0" w:line="240" w:lineRule="auto"/>
        <w:ind w:left="-5" w:right="51"/>
        <w:rPr>
          <w:color w:val="auto"/>
          <w:szCs w:val="24"/>
        </w:rPr>
      </w:pPr>
      <w:r w:rsidRPr="008939CB">
        <w:rPr>
          <w:color w:val="auto"/>
          <w:szCs w:val="24"/>
        </w:rPr>
        <w:t>„(5) Kaitsealuse liigi isendit tohib loodusest eemaldada õppe-, meditsiini- või teadusotstarbel või taasasustamise eesmärgil</w:t>
      </w:r>
      <w:r w:rsidR="00F207EC" w:rsidRPr="008939CB">
        <w:rPr>
          <w:color w:val="auto"/>
          <w:szCs w:val="24"/>
        </w:rPr>
        <w:t>,</w:t>
      </w:r>
      <w:r w:rsidRPr="008939CB">
        <w:rPr>
          <w:color w:val="auto"/>
          <w:szCs w:val="24"/>
        </w:rPr>
        <w:t xml:space="preserve"> </w:t>
      </w:r>
      <w:r w:rsidR="00F207EC" w:rsidRPr="008939CB">
        <w:rPr>
          <w:color w:val="auto"/>
          <w:szCs w:val="24"/>
        </w:rPr>
        <w:t xml:space="preserve">välja arvatud </w:t>
      </w:r>
      <w:r w:rsidR="003964B4" w:rsidRPr="008939CB">
        <w:rPr>
          <w:color w:val="auto"/>
          <w:szCs w:val="24"/>
        </w:rPr>
        <w:t xml:space="preserve">käesoleva seaduse </w:t>
      </w:r>
      <w:r w:rsidR="00F207EC" w:rsidRPr="008939CB">
        <w:rPr>
          <w:color w:val="auto"/>
          <w:szCs w:val="24"/>
        </w:rPr>
        <w:t xml:space="preserve">§ 55 lõikes 8 sätestatud juhtudel, </w:t>
      </w:r>
      <w:r w:rsidRPr="008939CB">
        <w:rPr>
          <w:color w:val="auto"/>
          <w:szCs w:val="24"/>
        </w:rPr>
        <w:t xml:space="preserve">Keskkonnaameti loa alusel või ümberasustamise eesmärgil </w:t>
      </w:r>
      <w:commentRangeStart w:id="534"/>
      <w:ins w:id="535" w:author="Mari Koik - JUSTDIGI" w:date="2025-01-17T15:24:00Z" w16du:dateUtc="2025-01-17T13:24:00Z">
        <w:r w:rsidR="00BE388D" w:rsidRPr="00151ED1">
          <w:rPr>
            <w:color w:val="auto"/>
            <w:szCs w:val="24"/>
          </w:rPr>
          <w:t>ja</w:t>
        </w:r>
        <w:r w:rsidR="00BE388D">
          <w:rPr>
            <w:color w:val="auto"/>
            <w:szCs w:val="24"/>
          </w:rPr>
          <w:t xml:space="preserve"> </w:t>
        </w:r>
      </w:ins>
      <w:r w:rsidRPr="008939CB">
        <w:rPr>
          <w:color w:val="auto"/>
          <w:szCs w:val="24"/>
        </w:rPr>
        <w:t xml:space="preserve">üksnes </w:t>
      </w:r>
      <w:commentRangeEnd w:id="534"/>
      <w:r w:rsidR="00151ED1">
        <w:rPr>
          <w:rStyle w:val="Kommentaariviide"/>
        </w:rPr>
        <w:commentReference w:id="534"/>
      </w:r>
      <w:r w:rsidRPr="008939CB">
        <w:rPr>
          <w:color w:val="auto"/>
          <w:szCs w:val="24"/>
        </w:rPr>
        <w:t>siis, kui see ei kahjusta liigi soodsat seisundit.“;</w:t>
      </w:r>
    </w:p>
    <w:p w14:paraId="06502E95" w14:textId="77777777" w:rsidR="00B61ED6" w:rsidRDefault="00B61ED6" w:rsidP="00533AC9">
      <w:pPr>
        <w:spacing w:after="0" w:line="240" w:lineRule="auto"/>
        <w:ind w:left="-5" w:right="51"/>
        <w:rPr>
          <w:color w:val="auto"/>
          <w:szCs w:val="24"/>
        </w:rPr>
      </w:pPr>
    </w:p>
    <w:p w14:paraId="6021A132" w14:textId="2E5937B5" w:rsidR="00B61ED6" w:rsidRDefault="00315BDD" w:rsidP="25ADF63A">
      <w:pPr>
        <w:spacing w:after="0" w:line="240" w:lineRule="auto"/>
        <w:ind w:left="46" w:firstLine="0"/>
        <w:rPr>
          <w:color w:val="auto"/>
        </w:rPr>
      </w:pPr>
      <w:r w:rsidRPr="25ADF63A">
        <w:rPr>
          <w:b/>
          <w:bCs/>
          <w:color w:val="auto"/>
        </w:rPr>
        <w:t>79</w:t>
      </w:r>
      <w:r w:rsidR="00B61ED6" w:rsidRPr="25ADF63A">
        <w:rPr>
          <w:b/>
          <w:bCs/>
          <w:color w:val="auto"/>
        </w:rPr>
        <w:t>)</w:t>
      </w:r>
      <w:r w:rsidR="00B61ED6" w:rsidRPr="25ADF63A">
        <w:rPr>
          <w:color w:val="auto"/>
        </w:rPr>
        <w:t xml:space="preserve"> </w:t>
      </w:r>
      <w:r w:rsidR="00B61ED6" w:rsidRPr="25ADF63A">
        <w:rPr>
          <w:color w:val="202020"/>
          <w:shd w:val="clear" w:color="auto" w:fill="FFFFFF"/>
        </w:rPr>
        <w:t>paragrahvi 58 lõike 8 punktis 3 asendatakse sõna „</w:t>
      </w:r>
      <w:commentRangeStart w:id="536"/>
      <w:ins w:id="537" w:author="Kärt Voor - JUSTDIGI" w:date="2025-01-29T12:04:00Z">
        <w:r w:rsidR="7AF8E112" w:rsidRPr="25ADF63A">
          <w:rPr>
            <w:color w:val="202020"/>
            <w:shd w:val="clear" w:color="auto" w:fill="FFFFFF"/>
          </w:rPr>
          <w:t xml:space="preserve">ja </w:t>
        </w:r>
      </w:ins>
      <w:commentRangeEnd w:id="536"/>
      <w:r>
        <w:commentReference w:id="536"/>
      </w:r>
      <w:del w:id="538" w:author="Mari Koik - JUSTDIGI" w:date="2025-01-17T15:24:00Z" w16du:dateUtc="2025-01-17T13:24:00Z">
        <w:r w:rsidRPr="25ADF63A" w:rsidDel="00B61ED6">
          <w:rPr>
            <w:color w:val="202020"/>
          </w:rPr>
          <w:delText> </w:delText>
        </w:r>
      </w:del>
      <w:r w:rsidR="00B61ED6" w:rsidRPr="25ADF63A">
        <w:rPr>
          <w:color w:val="202020"/>
          <w:shd w:val="clear" w:color="auto" w:fill="FFFFFF"/>
        </w:rPr>
        <w:t>kalakasvatuste“ sõnadega „</w:t>
      </w:r>
      <w:ins w:id="539" w:author="Kärt Voor - JUSTDIGI" w:date="2025-01-29T12:04:00Z">
        <w:r w:rsidR="203101F3" w:rsidRPr="25ADF63A">
          <w:rPr>
            <w:color w:val="202020"/>
            <w:shd w:val="clear" w:color="auto" w:fill="FFFFFF"/>
          </w:rPr>
          <w:t xml:space="preserve">, </w:t>
        </w:r>
      </w:ins>
      <w:r w:rsidR="00B61ED6" w:rsidRPr="25ADF63A">
        <w:rPr>
          <w:color w:val="202020"/>
          <w:shd w:val="clear" w:color="auto" w:fill="FFFFFF"/>
        </w:rPr>
        <w:t>kalanduse</w:t>
      </w:r>
      <w:del w:id="540" w:author="Mari Koik - JUSTDIGI" w:date="2025-01-17T15:26:00Z" w16du:dateUtc="2025-01-17T13:26:00Z">
        <w:r w:rsidRPr="25ADF63A" w:rsidDel="00B61ED6">
          <w:rPr>
            <w:color w:val="202020"/>
          </w:rPr>
          <w:delText xml:space="preserve">, </w:delText>
        </w:r>
      </w:del>
      <w:ins w:id="541" w:author="Mari Koik - JUSTDIGI" w:date="2025-01-17T15:26:00Z" w16du:dateUtc="2025-01-17T13:26:00Z">
        <w:r w:rsidR="00D731B4" w:rsidRPr="25ADF63A">
          <w:rPr>
            <w:color w:val="202020"/>
          </w:rPr>
          <w:t xml:space="preserve"> ja </w:t>
        </w:r>
      </w:ins>
      <w:r w:rsidR="00B61ED6" w:rsidRPr="25ADF63A">
        <w:rPr>
          <w:color w:val="202020"/>
          <w:shd w:val="clear" w:color="auto" w:fill="FFFFFF"/>
        </w:rPr>
        <w:t>veealade“;</w:t>
      </w:r>
    </w:p>
    <w:p w14:paraId="4498FD51" w14:textId="77777777" w:rsidR="005B1F5B" w:rsidRDefault="005B1F5B" w:rsidP="00DC05F8">
      <w:pPr>
        <w:spacing w:after="0" w:line="240" w:lineRule="auto"/>
        <w:ind w:left="0" w:right="51" w:firstLine="0"/>
        <w:rPr>
          <w:color w:val="auto"/>
          <w:szCs w:val="24"/>
        </w:rPr>
      </w:pPr>
    </w:p>
    <w:p w14:paraId="7C196197" w14:textId="4EF522DA" w:rsidR="005B1F5B" w:rsidRPr="008939CB" w:rsidRDefault="00315BDD" w:rsidP="00533AC9">
      <w:pPr>
        <w:spacing w:after="0" w:line="240" w:lineRule="auto"/>
        <w:ind w:left="-5" w:right="51"/>
        <w:rPr>
          <w:color w:val="auto"/>
          <w:szCs w:val="24"/>
        </w:rPr>
      </w:pPr>
      <w:r w:rsidRPr="00DC05F8">
        <w:rPr>
          <w:b/>
          <w:bCs/>
          <w:color w:val="auto"/>
          <w:szCs w:val="24"/>
        </w:rPr>
        <w:t>80</w:t>
      </w:r>
      <w:r w:rsidR="005B1F5B" w:rsidRPr="00DC05F8">
        <w:rPr>
          <w:b/>
          <w:bCs/>
          <w:color w:val="auto"/>
          <w:szCs w:val="24"/>
        </w:rPr>
        <w:t>)</w:t>
      </w:r>
      <w:r w:rsidR="005B1F5B">
        <w:rPr>
          <w:color w:val="auto"/>
          <w:szCs w:val="24"/>
        </w:rPr>
        <w:t xml:space="preserve"> </w:t>
      </w:r>
      <w:r w:rsidR="005B1F5B">
        <w:rPr>
          <w:szCs w:val="24"/>
        </w:rPr>
        <w:t>paragrahv 58</w:t>
      </w:r>
      <w:r w:rsidR="005B1F5B" w:rsidRPr="00315A47">
        <w:rPr>
          <w:szCs w:val="24"/>
          <w:vertAlign w:val="superscript"/>
        </w:rPr>
        <w:t>1</w:t>
      </w:r>
      <w:r w:rsidR="005B1F5B">
        <w:rPr>
          <w:szCs w:val="24"/>
        </w:rPr>
        <w:t xml:space="preserve"> tunnistatakse kehtetuks;</w:t>
      </w:r>
    </w:p>
    <w:p w14:paraId="260599FF" w14:textId="1ED4D5C2" w:rsidR="00016B6A" w:rsidRPr="008939CB" w:rsidRDefault="00016B6A" w:rsidP="00533AC9">
      <w:pPr>
        <w:spacing w:after="0" w:line="240" w:lineRule="auto"/>
        <w:ind w:left="46" w:firstLine="0"/>
        <w:rPr>
          <w:color w:val="auto"/>
          <w:szCs w:val="24"/>
        </w:rPr>
      </w:pPr>
    </w:p>
    <w:p w14:paraId="038C9477" w14:textId="50A76B5B" w:rsidR="00016B6A" w:rsidRDefault="00315BDD" w:rsidP="00533AC9">
      <w:pPr>
        <w:spacing w:after="0" w:line="240" w:lineRule="auto"/>
        <w:ind w:left="0" w:firstLine="0"/>
        <w:rPr>
          <w:color w:val="auto"/>
          <w:szCs w:val="24"/>
        </w:rPr>
      </w:pPr>
      <w:r>
        <w:rPr>
          <w:b/>
          <w:color w:val="auto"/>
          <w:szCs w:val="24"/>
        </w:rPr>
        <w:t>81</w:t>
      </w:r>
      <w:r w:rsidR="00E956E1" w:rsidRPr="008939CB">
        <w:rPr>
          <w:b/>
          <w:color w:val="auto"/>
          <w:szCs w:val="24"/>
        </w:rPr>
        <w:t>)</w:t>
      </w:r>
      <w:r w:rsidR="00E956E1" w:rsidRPr="008939CB">
        <w:rPr>
          <w:color w:val="auto"/>
          <w:szCs w:val="24"/>
        </w:rPr>
        <w:t xml:space="preserve"> </w:t>
      </w:r>
      <w:r w:rsidR="00FD44FB" w:rsidRPr="008939CB">
        <w:rPr>
          <w:color w:val="auto"/>
          <w:szCs w:val="24"/>
        </w:rPr>
        <w:t>paragrahvi 58</w:t>
      </w:r>
      <w:r w:rsidR="00FD44FB" w:rsidRPr="008939CB">
        <w:rPr>
          <w:color w:val="auto"/>
          <w:szCs w:val="24"/>
          <w:vertAlign w:val="superscript"/>
        </w:rPr>
        <w:t>2</w:t>
      </w:r>
      <w:r w:rsidR="00FD44FB" w:rsidRPr="008939CB">
        <w:rPr>
          <w:color w:val="auto"/>
          <w:szCs w:val="24"/>
        </w:rPr>
        <w:t xml:space="preserve"> lõi</w:t>
      </w:r>
      <w:r w:rsidR="00883875" w:rsidRPr="008939CB">
        <w:rPr>
          <w:color w:val="auto"/>
          <w:szCs w:val="24"/>
        </w:rPr>
        <w:t>k</w:t>
      </w:r>
      <w:r w:rsidR="00FD44FB" w:rsidRPr="008939CB">
        <w:rPr>
          <w:color w:val="auto"/>
          <w:szCs w:val="24"/>
        </w:rPr>
        <w:t>e</w:t>
      </w:r>
      <w:r w:rsidR="00883875" w:rsidRPr="008939CB">
        <w:rPr>
          <w:color w:val="auto"/>
          <w:szCs w:val="24"/>
        </w:rPr>
        <w:t>s</w:t>
      </w:r>
      <w:r w:rsidR="00FD44FB" w:rsidRPr="008939CB">
        <w:rPr>
          <w:color w:val="auto"/>
          <w:szCs w:val="24"/>
        </w:rPr>
        <w:t xml:space="preserve"> 1 </w:t>
      </w:r>
      <w:r w:rsidR="00883875" w:rsidRPr="008939CB">
        <w:rPr>
          <w:color w:val="auto"/>
          <w:szCs w:val="24"/>
        </w:rPr>
        <w:t>asendatakse sõna „Loomaliigi“ sõnadega „</w:t>
      </w:r>
      <w:r w:rsidR="00883875" w:rsidRPr="00CB6D5F">
        <w:rPr>
          <w:color w:val="auto"/>
          <w:szCs w:val="24"/>
        </w:rPr>
        <w:t>S</w:t>
      </w:r>
      <w:r w:rsidR="00883875" w:rsidRPr="008939CB">
        <w:rPr>
          <w:color w:val="auto"/>
          <w:szCs w:val="24"/>
        </w:rPr>
        <w:t>elgroogse loomaliigi“;</w:t>
      </w:r>
    </w:p>
    <w:p w14:paraId="2D2B1420" w14:textId="77777777" w:rsidR="005B1F5B" w:rsidRDefault="005B1F5B" w:rsidP="25ADF63A">
      <w:pPr>
        <w:spacing w:after="0" w:line="240" w:lineRule="auto"/>
        <w:ind w:left="0" w:firstLine="0"/>
        <w:rPr>
          <w:color w:val="auto"/>
          <w:highlight w:val="yellow"/>
          <w:rPrChange w:id="542" w:author="Kärt Voor - JUSTDIGI" w:date="2025-01-29T12:10:00Z">
            <w:rPr>
              <w:color w:val="auto"/>
            </w:rPr>
          </w:rPrChange>
        </w:rPr>
      </w:pPr>
    </w:p>
    <w:p w14:paraId="0BD1E301" w14:textId="5C927AD3" w:rsidR="005B1F5B" w:rsidRDefault="00315BDD" w:rsidP="49CEC19B">
      <w:pPr>
        <w:spacing w:after="0" w:line="240" w:lineRule="auto"/>
        <w:ind w:left="0" w:firstLine="0"/>
      </w:pPr>
      <w:r w:rsidRPr="49CEC19B">
        <w:rPr>
          <w:b/>
          <w:bCs/>
          <w:color w:val="auto"/>
        </w:rPr>
        <w:t>82</w:t>
      </w:r>
      <w:r w:rsidR="005B1F5B" w:rsidRPr="49CEC19B">
        <w:rPr>
          <w:b/>
          <w:bCs/>
          <w:color w:val="auto"/>
        </w:rPr>
        <w:t>)</w:t>
      </w:r>
      <w:r w:rsidR="005B1F5B" w:rsidRPr="49CEC19B">
        <w:rPr>
          <w:color w:val="auto"/>
        </w:rPr>
        <w:t xml:space="preserve"> </w:t>
      </w:r>
      <w:r w:rsidR="005B1F5B">
        <w:t>seadust täiendatakse §-dega 58</w:t>
      </w:r>
      <w:r w:rsidR="005B1F5B" w:rsidRPr="49CEC19B">
        <w:rPr>
          <w:vertAlign w:val="superscript"/>
        </w:rPr>
        <w:t>3</w:t>
      </w:r>
      <w:r w:rsidR="005B1F5B">
        <w:t xml:space="preserve"> ja 58</w:t>
      </w:r>
      <w:r w:rsidR="005B1F5B" w:rsidRPr="49CEC19B">
        <w:rPr>
          <w:vertAlign w:val="superscript"/>
        </w:rPr>
        <w:t>4</w:t>
      </w:r>
      <w:r w:rsidR="005B1F5B">
        <w:t xml:space="preserve"> järgmises sõnastuses:</w:t>
      </w:r>
    </w:p>
    <w:p w14:paraId="2E87792E" w14:textId="77777777" w:rsidR="00B74BE6" w:rsidRPr="00B74BE6" w:rsidRDefault="00B74BE6" w:rsidP="25ADF63A">
      <w:pPr>
        <w:spacing w:after="0" w:line="240" w:lineRule="auto"/>
        <w:ind w:left="0" w:firstLine="0"/>
        <w:jc w:val="left"/>
        <w:rPr>
          <w:rFonts w:eastAsia="Aptos"/>
          <w:b/>
          <w:bCs/>
          <w:color w:val="auto"/>
          <w:kern w:val="2"/>
          <w:highlight w:val="yellow"/>
          <w:lang w:eastAsia="en-US"/>
          <w14:ligatures w14:val="standardContextual"/>
          <w:rPrChange w:id="543" w:author="Kärt Voor - JUSTDIGI" w:date="2025-01-29T12:10:00Z">
            <w:rPr>
              <w:rFonts w:eastAsia="Aptos"/>
              <w:b/>
              <w:bCs/>
              <w:color w:val="auto"/>
              <w:lang w:eastAsia="en-US"/>
            </w:rPr>
          </w:rPrChange>
        </w:rPr>
      </w:pPr>
      <w:r w:rsidRPr="49CEC19B">
        <w:rPr>
          <w:rFonts w:eastAsia="Aptos"/>
          <w:color w:val="auto"/>
          <w:kern w:val="2"/>
          <w:lang w:eastAsia="en-US"/>
          <w14:ligatures w14:val="standardContextual"/>
          <w:rPrChange w:id="544" w:author="Kärt Voor - JUSTDIGI" w:date="2025-01-29T12:10:00Z">
            <w:rPr>
              <w:rFonts w:eastAsia="Aptos"/>
              <w:color w:val="auto"/>
              <w:lang w:eastAsia="en-US"/>
            </w:rPr>
          </w:rPrChange>
        </w:rPr>
        <w:t>„</w:t>
      </w:r>
      <w:r w:rsidRPr="49CEC19B">
        <w:rPr>
          <w:rFonts w:eastAsia="Aptos"/>
          <w:b/>
          <w:bCs/>
          <w:color w:val="auto"/>
          <w:kern w:val="2"/>
          <w:lang w:eastAsia="en-US"/>
          <w14:ligatures w14:val="standardContextual"/>
          <w:rPrChange w:id="545" w:author="Kärt Voor - JUSTDIGI" w:date="2025-01-29T12:10:00Z">
            <w:rPr>
              <w:rFonts w:eastAsia="Aptos"/>
              <w:b/>
              <w:bCs/>
              <w:color w:val="auto"/>
              <w:lang w:eastAsia="en-US"/>
            </w:rPr>
          </w:rPrChange>
        </w:rPr>
        <w:t>§ 58</w:t>
      </w:r>
      <w:r w:rsidRPr="49CEC19B">
        <w:rPr>
          <w:rFonts w:eastAsia="Aptos"/>
          <w:b/>
          <w:bCs/>
          <w:color w:val="auto"/>
          <w:kern w:val="2"/>
          <w:vertAlign w:val="superscript"/>
          <w:lang w:eastAsia="en-US"/>
          <w14:ligatures w14:val="standardContextual"/>
          <w:rPrChange w:id="546" w:author="Kärt Voor - JUSTDIGI" w:date="2025-01-29T12:10:00Z">
            <w:rPr>
              <w:rFonts w:eastAsia="Aptos"/>
              <w:b/>
              <w:bCs/>
              <w:color w:val="auto"/>
              <w:vertAlign w:val="superscript"/>
              <w:lang w:eastAsia="en-US"/>
            </w:rPr>
          </w:rPrChange>
        </w:rPr>
        <w:t>3</w:t>
      </w:r>
      <w:r w:rsidRPr="49CEC19B">
        <w:rPr>
          <w:rFonts w:eastAsia="Aptos"/>
          <w:b/>
          <w:bCs/>
          <w:color w:val="auto"/>
          <w:kern w:val="2"/>
          <w:lang w:eastAsia="en-US"/>
          <w14:ligatures w14:val="standardContextual"/>
          <w:rPrChange w:id="547" w:author="Kärt Voor - JUSTDIGI" w:date="2025-01-29T12:10:00Z">
            <w:rPr>
              <w:rFonts w:eastAsia="Aptos"/>
              <w:b/>
              <w:bCs/>
              <w:color w:val="auto"/>
              <w:lang w:eastAsia="en-US"/>
            </w:rPr>
          </w:rPrChange>
        </w:rPr>
        <w:t>. Nahkhiirte ja lindude märgistamin</w:t>
      </w:r>
      <w:r w:rsidRPr="49CEC19B">
        <w:rPr>
          <w:rFonts w:eastAsia="Aptos"/>
          <w:b/>
          <w:bCs/>
          <w:color w:val="auto"/>
          <w:kern w:val="2"/>
          <w:lang w:eastAsia="en-US"/>
          <w14:ligatures w14:val="standardContextual"/>
        </w:rPr>
        <w:t>e</w:t>
      </w:r>
    </w:p>
    <w:p w14:paraId="1E40B2CE" w14:textId="77777777" w:rsidR="00B74BE6" w:rsidRPr="00B74BE6" w:rsidRDefault="00B74BE6" w:rsidP="00B74BE6">
      <w:pPr>
        <w:spacing w:after="0" w:line="240" w:lineRule="auto"/>
        <w:ind w:left="0" w:firstLine="0"/>
        <w:jc w:val="left"/>
        <w:rPr>
          <w:rFonts w:eastAsia="Aptos"/>
          <w:color w:val="auto"/>
          <w:kern w:val="2"/>
          <w:szCs w:val="24"/>
          <w:lang w:eastAsia="en-US"/>
          <w14:ligatures w14:val="standardContextual"/>
        </w:rPr>
      </w:pPr>
    </w:p>
    <w:p w14:paraId="33183B30" w14:textId="76705F62" w:rsidR="00B74BE6" w:rsidRPr="00B74BE6" w:rsidRDefault="00B74BE6" w:rsidP="00B74BE6">
      <w:pPr>
        <w:spacing w:after="16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w:t>
      </w:r>
      <w:r w:rsidRPr="00B74BE6">
        <w:rPr>
          <w:color w:val="202020"/>
          <w:szCs w:val="24"/>
        </w:rPr>
        <w:t xml:space="preserve"> </w:t>
      </w:r>
      <w:r w:rsidRPr="00B74BE6">
        <w:rPr>
          <w:rFonts w:eastAsia="Aptos"/>
          <w:color w:val="auto"/>
          <w:kern w:val="2"/>
          <w:szCs w:val="24"/>
          <w:lang w:eastAsia="en-US"/>
          <w14:ligatures w14:val="standardContextual"/>
        </w:rPr>
        <w:t>Nahkhiiri ja linde võib märgistada ainult märgistamise</w:t>
      </w:r>
      <w:ins w:id="548" w:author="Mari Koik - JUSTDIGI" w:date="2025-01-17T15:31:00Z" w16du:dateUtc="2025-01-17T13:31:00Z">
        <w:r w:rsidR="00EC43F4">
          <w:rPr>
            <w:rFonts w:eastAsia="Aptos"/>
            <w:color w:val="auto"/>
            <w:kern w:val="2"/>
            <w:szCs w:val="24"/>
            <w:lang w:eastAsia="en-US"/>
            <w14:ligatures w14:val="standardContextual"/>
          </w:rPr>
          <w:t>ks</w:t>
        </w:r>
      </w:ins>
      <w:r w:rsidRPr="00B74BE6">
        <w:rPr>
          <w:rFonts w:eastAsia="Aptos"/>
          <w:color w:val="auto"/>
          <w:kern w:val="2"/>
          <w:szCs w:val="24"/>
          <w:lang w:eastAsia="en-US"/>
          <w14:ligatures w14:val="standardContextual"/>
        </w:rPr>
        <w:t xml:space="preserve"> atesteeri</w:t>
      </w:r>
      <w:ins w:id="549" w:author="Mari Koik - JUSTDIGI" w:date="2025-01-17T15:31:00Z" w16du:dateUtc="2025-01-17T13:31:00Z">
        <w:r w:rsidR="00EC43F4">
          <w:rPr>
            <w:rFonts w:eastAsia="Aptos"/>
            <w:color w:val="auto"/>
            <w:kern w:val="2"/>
            <w:szCs w:val="24"/>
            <w:lang w:eastAsia="en-US"/>
            <w14:ligatures w14:val="standardContextual"/>
          </w:rPr>
          <w:t>tud</w:t>
        </w:r>
      </w:ins>
      <w:del w:id="550" w:author="Mari Koik - JUSTDIGI" w:date="2025-01-17T15:31:00Z" w16du:dateUtc="2025-01-17T13:31:00Z">
        <w:r w:rsidRPr="00B74BE6" w:rsidDel="00EC43F4">
          <w:rPr>
            <w:rFonts w:eastAsia="Aptos"/>
            <w:color w:val="auto"/>
            <w:kern w:val="2"/>
            <w:szCs w:val="24"/>
            <w:lang w:eastAsia="en-US"/>
            <w14:ligatures w14:val="standardContextual"/>
          </w:rPr>
          <w:delText xml:space="preserve">ngut </w:delText>
        </w:r>
        <w:commentRangeStart w:id="551"/>
        <w:r w:rsidRPr="00B74BE6" w:rsidDel="00EC43F4">
          <w:rPr>
            <w:rFonts w:eastAsia="Aptos"/>
            <w:color w:val="auto"/>
            <w:kern w:val="2"/>
            <w:szCs w:val="24"/>
            <w:lang w:eastAsia="en-US"/>
            <w14:ligatures w14:val="standardContextual"/>
          </w:rPr>
          <w:delText xml:space="preserve">(edaspidi </w:delText>
        </w:r>
        <w:r w:rsidRPr="00B74BE6" w:rsidDel="00EC43F4">
          <w:rPr>
            <w:rFonts w:eastAsia="Aptos"/>
            <w:i/>
            <w:iCs/>
            <w:color w:val="auto"/>
            <w:kern w:val="2"/>
            <w:szCs w:val="24"/>
            <w:lang w:eastAsia="en-US"/>
            <w14:ligatures w14:val="standardContextual"/>
          </w:rPr>
          <w:delText>atesteering</w:delText>
        </w:r>
        <w:r w:rsidRPr="00B74BE6" w:rsidDel="00EC43F4">
          <w:rPr>
            <w:rFonts w:eastAsia="Aptos"/>
            <w:color w:val="auto"/>
            <w:kern w:val="2"/>
            <w:szCs w:val="24"/>
            <w:lang w:eastAsia="en-US"/>
            <w14:ligatures w14:val="standardContextual"/>
          </w:rPr>
          <w:delText xml:space="preserve">) </w:delText>
        </w:r>
      </w:del>
      <w:commentRangeEnd w:id="551"/>
      <w:r w:rsidR="00901AFF">
        <w:rPr>
          <w:rStyle w:val="Kommentaariviide"/>
        </w:rPr>
        <w:commentReference w:id="551"/>
      </w:r>
      <w:del w:id="552" w:author="Mari Koik - JUSTDIGI" w:date="2025-01-17T15:31:00Z" w16du:dateUtc="2025-01-17T13:31:00Z">
        <w:r w:rsidRPr="00B74BE6" w:rsidDel="00EC43F4">
          <w:rPr>
            <w:rFonts w:eastAsia="Aptos"/>
            <w:color w:val="auto"/>
            <w:kern w:val="2"/>
            <w:szCs w:val="24"/>
            <w:lang w:eastAsia="en-US"/>
            <w14:ligatures w14:val="standardContextual"/>
          </w:rPr>
          <w:delText>omav</w:delText>
        </w:r>
      </w:del>
      <w:r w:rsidRPr="00B74BE6">
        <w:rPr>
          <w:rFonts w:eastAsia="Aptos"/>
          <w:color w:val="auto"/>
          <w:kern w:val="2"/>
          <w:szCs w:val="24"/>
          <w:lang w:eastAsia="en-US"/>
          <w14:ligatures w14:val="standardContextual"/>
        </w:rPr>
        <w:t xml:space="preserve"> isik.</w:t>
      </w:r>
    </w:p>
    <w:p w14:paraId="43A37CAD"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Atesteeringut võib taotleda vähemalt 16-aastane isik.</w:t>
      </w:r>
    </w:p>
    <w:p w14:paraId="71F2C35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093C3620" w14:textId="49F3C6FE"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(3) </w:t>
      </w:r>
      <w:ins w:id="553" w:author="Mari Koik - JUSTDIGI" w:date="2025-01-17T15:28:00Z" w16du:dateUtc="2025-01-17T13:28:00Z">
        <w:r w:rsidR="00FB6D92">
          <w:rPr>
            <w:rFonts w:eastAsia="Aptos"/>
            <w:color w:val="auto"/>
            <w:kern w:val="2"/>
            <w:szCs w:val="24"/>
            <w:lang w:eastAsia="en-US"/>
            <w14:ligatures w14:val="standardContextual"/>
          </w:rPr>
          <w:t>Märgistamiseks a</w:t>
        </w:r>
      </w:ins>
      <w:del w:id="554" w:author="Mari Koik - JUSTDIGI" w:date="2025-01-17T15:28:00Z" w16du:dateUtc="2025-01-17T13:28:00Z">
        <w:r w:rsidRPr="00B74BE6" w:rsidDel="00FB6D92">
          <w:rPr>
            <w:rFonts w:eastAsia="Aptos"/>
            <w:color w:val="auto"/>
            <w:kern w:val="2"/>
            <w:szCs w:val="24"/>
            <w:lang w:eastAsia="en-US"/>
            <w14:ligatures w14:val="standardContextual"/>
          </w:rPr>
          <w:delText>A</w:delText>
        </w:r>
      </w:del>
      <w:r w:rsidRPr="00B74BE6">
        <w:rPr>
          <w:rFonts w:eastAsia="Aptos"/>
          <w:color w:val="auto"/>
          <w:kern w:val="2"/>
          <w:szCs w:val="24"/>
          <w:lang w:eastAsia="en-US"/>
          <w14:ligatures w14:val="standardContextual"/>
        </w:rPr>
        <w:t>testeeritav peab</w:t>
      </w:r>
      <w:del w:id="555" w:author="Mari Koik - JUSTDIGI" w:date="2025-01-17T15:28:00Z" w16du:dateUtc="2025-01-17T13:28:00Z">
        <w:r w:rsidRPr="00B74BE6" w:rsidDel="00FB6D92">
          <w:rPr>
            <w:rFonts w:eastAsia="Aptos"/>
            <w:color w:val="auto"/>
            <w:kern w:val="2"/>
            <w:szCs w:val="24"/>
            <w:lang w:eastAsia="en-US"/>
            <w14:ligatures w14:val="standardContextual"/>
          </w:rPr>
          <w:delText xml:space="preserve"> järgima märgistamise nõudeid</w:delText>
        </w:r>
      </w:del>
      <w:r w:rsidRPr="00B74BE6">
        <w:rPr>
          <w:rFonts w:eastAsia="Aptos"/>
          <w:color w:val="auto"/>
          <w:kern w:val="2"/>
          <w:szCs w:val="24"/>
          <w:lang w:eastAsia="en-US"/>
          <w14:ligatures w14:val="standardContextual"/>
        </w:rPr>
        <w:t>:</w:t>
      </w:r>
    </w:p>
    <w:p w14:paraId="65F51D8C"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 oskama määrata märgistatavaid liike, nende vanust ja sugu;</w:t>
      </w:r>
    </w:p>
    <w:p w14:paraId="077B7F58" w14:textId="2355B795"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2) tundma märgistamise võtteid ja </w:t>
      </w:r>
      <w:r w:rsidRPr="00151ED1">
        <w:rPr>
          <w:rFonts w:eastAsia="Aptos"/>
          <w:color w:val="auto"/>
          <w:kern w:val="2"/>
          <w:szCs w:val="24"/>
          <w:lang w:eastAsia="en-US"/>
          <w14:ligatures w14:val="standardContextual"/>
        </w:rPr>
        <w:t>taotletavaid</w:t>
      </w:r>
      <w:r w:rsidRPr="00B74BE6">
        <w:rPr>
          <w:rFonts w:eastAsia="Aptos"/>
          <w:color w:val="auto"/>
          <w:kern w:val="2"/>
          <w:szCs w:val="24"/>
          <w:lang w:eastAsia="en-US"/>
          <w14:ligatures w14:val="standardContextual"/>
        </w:rPr>
        <w:t xml:space="preserve"> püüniseid;</w:t>
      </w:r>
    </w:p>
    <w:p w14:paraId="27D113A2"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3) oskama käsitseda püütud isendeid, põhjustamata nendele vigastusi või surma;</w:t>
      </w:r>
    </w:p>
    <w:p w14:paraId="1AEAFE5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oskama märkida andmeid ning vormistada aruandeid;</w:t>
      </w:r>
    </w:p>
    <w:p w14:paraId="442B9323" w14:textId="2B80EAAB"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5) tundma </w:t>
      </w:r>
      <w:del w:id="556" w:author="Mari Koik - JUSTDIGI" w:date="2025-01-22T15:10:00Z" w16du:dateUtc="2025-01-22T13:10:00Z">
        <w:r w:rsidRPr="00B74BE6" w:rsidDel="001C2605">
          <w:rPr>
            <w:rFonts w:eastAsia="Aptos"/>
            <w:color w:val="auto"/>
            <w:kern w:val="2"/>
            <w:szCs w:val="24"/>
            <w:lang w:eastAsia="en-US"/>
            <w14:ligatures w14:val="standardContextual"/>
          </w:rPr>
          <w:delText xml:space="preserve">ohutustehnikat </w:delText>
        </w:r>
      </w:del>
      <w:r w:rsidRPr="00B74BE6">
        <w:rPr>
          <w:rFonts w:eastAsia="Aptos"/>
          <w:color w:val="auto"/>
          <w:kern w:val="2"/>
          <w:szCs w:val="24"/>
          <w:lang w:eastAsia="en-US"/>
          <w14:ligatures w14:val="standardContextual"/>
        </w:rPr>
        <w:t>isendite märgistamisel</w:t>
      </w:r>
      <w:ins w:id="557" w:author="Mari Koik - JUSTDIGI" w:date="2025-01-22T15:10:00Z" w16du:dateUtc="2025-01-22T13:10:00Z">
        <w:r w:rsidR="001C2605" w:rsidRPr="001C2605">
          <w:rPr>
            <w:rFonts w:eastAsia="Aptos"/>
            <w:color w:val="auto"/>
            <w:kern w:val="2"/>
            <w:szCs w:val="24"/>
            <w:lang w:eastAsia="en-US"/>
            <w14:ligatures w14:val="standardContextual"/>
          </w:rPr>
          <w:t xml:space="preserve"> </w:t>
        </w:r>
        <w:r w:rsidR="001C2605">
          <w:rPr>
            <w:rFonts w:eastAsia="Aptos"/>
            <w:color w:val="auto"/>
            <w:kern w:val="2"/>
            <w:szCs w:val="24"/>
            <w:lang w:eastAsia="en-US"/>
            <w14:ligatures w14:val="standardContextual"/>
          </w:rPr>
          <w:t xml:space="preserve">vajalikku </w:t>
        </w:r>
        <w:r w:rsidR="001C2605" w:rsidRPr="00B74BE6">
          <w:rPr>
            <w:rFonts w:eastAsia="Aptos"/>
            <w:color w:val="auto"/>
            <w:kern w:val="2"/>
            <w:szCs w:val="24"/>
            <w:lang w:eastAsia="en-US"/>
            <w14:ligatures w14:val="standardContextual"/>
          </w:rPr>
          <w:t>ohutustehnikat</w:t>
        </w:r>
      </w:ins>
      <w:r w:rsidRPr="00B74BE6">
        <w:rPr>
          <w:rFonts w:eastAsia="Aptos"/>
          <w:color w:val="auto"/>
          <w:kern w:val="2"/>
          <w:szCs w:val="24"/>
          <w:lang w:eastAsia="en-US"/>
          <w14:ligatures w14:val="standardContextual"/>
        </w:rPr>
        <w:t>;</w:t>
      </w:r>
    </w:p>
    <w:p w14:paraId="56B88F8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6) tundma kehtivaid looduskaitse õigusakte.</w:t>
      </w:r>
    </w:p>
    <w:p w14:paraId="016680B7"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5464A414" w14:textId="7B5B185D"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(4) Märgistamiseks </w:t>
      </w:r>
      <w:del w:id="558" w:author="Mari Koik - JUSTDIGI" w:date="2025-01-17T15:30:00Z" w16du:dateUtc="2025-01-17T13:30:00Z">
        <w:r w:rsidRPr="00B74BE6" w:rsidDel="00E7162E">
          <w:rPr>
            <w:rFonts w:eastAsia="Aptos"/>
            <w:color w:val="auto"/>
            <w:kern w:val="2"/>
            <w:szCs w:val="24"/>
            <w:lang w:eastAsia="en-US"/>
            <w14:ligatures w14:val="standardContextual"/>
          </w:rPr>
          <w:delText>tohib kasutada</w:delText>
        </w:r>
      </w:del>
      <w:ins w:id="559" w:author="Mari Koik - JUSTDIGI" w:date="2025-01-17T15:30:00Z" w16du:dateUtc="2025-01-17T13:30:00Z">
        <w:r w:rsidR="00E7162E">
          <w:rPr>
            <w:rFonts w:eastAsia="Aptos"/>
            <w:color w:val="auto"/>
            <w:kern w:val="2"/>
            <w:szCs w:val="24"/>
            <w:lang w:eastAsia="en-US"/>
            <w14:ligatures w14:val="standardContextual"/>
          </w:rPr>
          <w:t>kasutataks</w:t>
        </w:r>
      </w:ins>
      <w:ins w:id="560" w:author="Mari Koik - JUSTDIGI" w:date="2025-01-17T15:31:00Z" w16du:dateUtc="2025-01-17T13:31:00Z">
        <w:r w:rsidR="00E7162E">
          <w:rPr>
            <w:rFonts w:eastAsia="Aptos"/>
            <w:color w:val="auto"/>
            <w:kern w:val="2"/>
            <w:szCs w:val="24"/>
            <w:lang w:eastAsia="en-US"/>
            <w14:ligatures w14:val="standardContextual"/>
          </w:rPr>
          <w:t>e</w:t>
        </w:r>
      </w:ins>
      <w:r w:rsidRPr="00B74BE6">
        <w:rPr>
          <w:rFonts w:eastAsia="Aptos"/>
          <w:color w:val="auto"/>
          <w:kern w:val="2"/>
          <w:szCs w:val="24"/>
          <w:lang w:eastAsia="en-US"/>
          <w14:ligatures w14:val="standardContextual"/>
        </w:rPr>
        <w:t xml:space="preserve"> ainult Keskkonnaagentuuri väljastatud märgiseid.</w:t>
      </w:r>
    </w:p>
    <w:p w14:paraId="33F76491"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34D9D0B0" w14:textId="3C6FF635" w:rsidR="00B74BE6" w:rsidRPr="00B74BE6" w:rsidRDefault="00B74BE6" w:rsidP="49CEC19B">
      <w:pPr>
        <w:spacing w:after="0" w:line="240" w:lineRule="auto"/>
        <w:ind w:left="0" w:firstLine="0"/>
        <w:rPr>
          <w:rFonts w:eastAsia="Aptos"/>
          <w:color w:val="auto"/>
          <w:kern w:val="2"/>
          <w:lang w:eastAsia="en-US"/>
          <w14:ligatures w14:val="standardContextual"/>
        </w:rPr>
      </w:pPr>
      <w:commentRangeStart w:id="561"/>
      <w:r w:rsidRPr="49CEC19B">
        <w:rPr>
          <w:rFonts w:eastAsia="Aptos"/>
          <w:color w:val="auto"/>
          <w:kern w:val="2"/>
          <w:lang w:eastAsia="en-US"/>
          <w14:ligatures w14:val="standardContextual"/>
        </w:rPr>
        <w:t>(5) Atesteeri</w:t>
      </w:r>
      <w:ins w:id="562" w:author="Mari Koik - JUSTDIGI" w:date="2025-01-17T15:32:00Z" w16du:dateUtc="2025-01-17T13:32:00Z">
        <w:r w:rsidR="00BB1D26" w:rsidRPr="49CEC19B">
          <w:rPr>
            <w:rFonts w:eastAsia="Aptos"/>
            <w:color w:val="auto"/>
            <w:lang w:eastAsia="en-US"/>
          </w:rPr>
          <w:t>tud</w:t>
        </w:r>
      </w:ins>
      <w:del w:id="563" w:author="Mari Koik - JUSTDIGI" w:date="2025-01-17T15:32:00Z" w16du:dateUtc="2025-01-17T13:32:00Z">
        <w:r w:rsidRPr="49CEC19B" w:rsidDel="00B74BE6">
          <w:rPr>
            <w:rFonts w:eastAsia="Aptos"/>
            <w:color w:val="auto"/>
            <w:lang w:eastAsia="en-US"/>
          </w:rPr>
          <w:delText>ngut omav</w:delText>
        </w:r>
      </w:del>
      <w:r w:rsidRPr="49CEC19B">
        <w:rPr>
          <w:rFonts w:eastAsia="Aptos"/>
          <w:color w:val="auto"/>
          <w:kern w:val="2"/>
          <w:lang w:eastAsia="en-US"/>
          <w14:ligatures w14:val="standardContextual"/>
        </w:rPr>
        <w:t xml:space="preserve"> isik </w:t>
      </w:r>
      <w:del w:id="564" w:author="Mari Koik - JUSTDIGI" w:date="2025-01-17T15:32:00Z" w16du:dateUtc="2025-01-17T13:32:00Z">
        <w:r w:rsidRPr="49CEC19B" w:rsidDel="00B74BE6">
          <w:rPr>
            <w:rFonts w:eastAsia="Aptos"/>
            <w:color w:val="auto"/>
            <w:lang w:eastAsia="en-US"/>
          </w:rPr>
          <w:delText>on kohustatud esitama</w:delText>
        </w:r>
      </w:del>
      <w:ins w:id="565" w:author="Mari Koik - JUSTDIGI" w:date="2025-01-17T15:32:00Z" w16du:dateUtc="2025-01-17T13:32:00Z">
        <w:r w:rsidR="00017DC5" w:rsidRPr="49CEC19B">
          <w:rPr>
            <w:rFonts w:eastAsia="Aptos"/>
            <w:color w:val="auto"/>
            <w:lang w:eastAsia="en-US"/>
          </w:rPr>
          <w:t>esitab</w:t>
        </w:r>
      </w:ins>
      <w:r w:rsidRPr="49CEC19B">
        <w:rPr>
          <w:rFonts w:eastAsia="Aptos"/>
          <w:color w:val="auto"/>
          <w:kern w:val="2"/>
          <w:lang w:eastAsia="en-US"/>
          <w14:ligatures w14:val="standardContextual"/>
        </w:rPr>
        <w:t xml:space="preserve"> Keskkonnaagentuurile märgistamise kohta aruandeid.</w:t>
      </w:r>
      <w:commentRangeEnd w:id="561"/>
      <w:r>
        <w:commentReference w:id="561"/>
      </w:r>
    </w:p>
    <w:p w14:paraId="2327CAC1"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489A0749"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lastRenderedPageBreak/>
        <w:t xml:space="preserve">(6) Nahkhiirte ja lindude märgistaja atesteerimist korraldab ja </w:t>
      </w:r>
      <w:commentRangeStart w:id="566"/>
      <w:r w:rsidRPr="00B74BE6">
        <w:rPr>
          <w:rFonts w:eastAsia="Aptos"/>
          <w:color w:val="auto"/>
          <w:kern w:val="2"/>
          <w:szCs w:val="24"/>
          <w:lang w:eastAsia="en-US"/>
          <w14:ligatures w14:val="standardContextual"/>
        </w:rPr>
        <w:t>märgised väljastab Keskkonnaagentuur.</w:t>
      </w:r>
      <w:commentRangeEnd w:id="566"/>
      <w:r w:rsidR="007D77B2">
        <w:rPr>
          <w:rStyle w:val="Kommentaariviide"/>
        </w:rPr>
        <w:commentReference w:id="566"/>
      </w:r>
    </w:p>
    <w:p w14:paraId="581645B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697CB71F"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(7) Nahkhiirte ja lindude märgistamise, aruande esitamise, atesteeringu taotlemise ning atesteerimise korra kehtestab valdkonna eest vastutav minister määrusega.</w:t>
      </w:r>
    </w:p>
    <w:p w14:paraId="708A0AF5"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7AD34C0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(8) Keskkonnaagentuur võib atesteeringu tühistada, kui märgistaja:</w:t>
      </w:r>
      <w:bookmarkStart w:id="567" w:name="para58b1lg12p1"/>
    </w:p>
    <w:bookmarkEnd w:id="567"/>
    <w:p w14:paraId="17182EC4" w14:textId="77777777" w:rsidR="00B74BE6" w:rsidRPr="00B74BE6" w:rsidRDefault="00B74BE6" w:rsidP="49CEC19B">
      <w:pPr>
        <w:spacing w:after="0" w:line="240" w:lineRule="auto"/>
        <w:ind w:left="0" w:firstLine="0"/>
        <w:rPr>
          <w:rFonts w:eastAsia="Aptos"/>
          <w:color w:val="auto"/>
          <w:kern w:val="2"/>
          <w:lang w:eastAsia="en-US"/>
          <w14:ligatures w14:val="standardContextual"/>
        </w:rPr>
      </w:pPr>
      <w:r w:rsidRPr="49CEC19B">
        <w:rPr>
          <w:rFonts w:eastAsia="Aptos"/>
          <w:color w:val="auto"/>
          <w:kern w:val="2"/>
          <w:lang w:eastAsia="en-US"/>
          <w14:ligatures w14:val="standardContextual"/>
        </w:rPr>
        <w:t xml:space="preserve">1) on atesteeringu taotlemisel </w:t>
      </w:r>
      <w:commentRangeStart w:id="568"/>
      <w:r w:rsidRPr="49CEC19B">
        <w:rPr>
          <w:rFonts w:eastAsia="Aptos"/>
          <w:color w:val="auto"/>
          <w:kern w:val="2"/>
          <w:lang w:eastAsia="en-US"/>
          <w14:ligatures w14:val="standardContextual"/>
        </w:rPr>
        <w:t>esitanud valeandmeid;</w:t>
      </w:r>
      <w:bookmarkStart w:id="569" w:name="para58b1lg12p2"/>
      <w:commentRangeEnd w:id="568"/>
      <w:r>
        <w:commentReference w:id="568"/>
      </w:r>
    </w:p>
    <w:bookmarkEnd w:id="569"/>
    <w:p w14:paraId="15C6CBAE" w14:textId="193C1D80"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rikub oluliselt või korduvalt märgistamise nõudeid;</w:t>
      </w:r>
      <w:bookmarkStart w:id="570" w:name="para58b1lg12p4"/>
    </w:p>
    <w:bookmarkEnd w:id="570"/>
    <w:p w14:paraId="068087B7" w14:textId="77777777" w:rsidR="00B74BE6" w:rsidRPr="00B74BE6" w:rsidRDefault="00B74BE6" w:rsidP="00B74BE6">
      <w:pPr>
        <w:spacing w:after="0" w:line="240" w:lineRule="auto"/>
        <w:ind w:left="0" w:firstLine="0"/>
        <w:rPr>
          <w:rFonts w:eastAsia="Aptos"/>
          <w:kern w:val="2"/>
          <w:szCs w:val="24"/>
          <w:lang w:eastAsia="en-US"/>
          <w14:ligatures w14:val="standardContextual"/>
        </w:rPr>
      </w:pPr>
      <w:r w:rsidRPr="00B74BE6">
        <w:rPr>
          <w:rFonts w:eastAsia="Aptos"/>
          <w:kern w:val="2"/>
          <w:szCs w:val="24"/>
          <w:lang w:eastAsia="en-US"/>
          <w14:ligatures w14:val="standardContextual"/>
        </w:rPr>
        <w:t>3)</w:t>
      </w:r>
      <w:r w:rsidRPr="00B74BE6">
        <w:rPr>
          <w:rFonts w:ascii="Aptos" w:hAnsi="Aptos"/>
          <w:kern w:val="2"/>
          <w:sz w:val="22"/>
          <w:lang w:eastAsia="en-US"/>
          <w14:ligatures w14:val="standardContextual"/>
        </w:rPr>
        <w:t xml:space="preserve"> </w:t>
      </w:r>
      <w:r w:rsidRPr="00B74BE6">
        <w:rPr>
          <w:rFonts w:eastAsia="Aptos"/>
          <w:kern w:val="2"/>
          <w:szCs w:val="24"/>
          <w:lang w:eastAsia="en-US"/>
          <w14:ligatures w14:val="standardContextual"/>
        </w:rPr>
        <w:t>ei ole esitanud märgistamise aruandeid;</w:t>
      </w:r>
    </w:p>
    <w:p w14:paraId="0BE31F1F"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ei ole märgistanud nahkhiiri või linde vähemalt viis aastat;</w:t>
      </w:r>
    </w:p>
    <w:p w14:paraId="232D9F1C" w14:textId="55E8F26A"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5) esitab taotluse märgistamis</w:t>
      </w:r>
      <w:del w:id="571" w:author="Mari Koik - JUSTDIGI" w:date="2025-01-17T15:33:00Z" w16du:dateUtc="2025-01-17T13:33:00Z">
        <w:r w:rsidRPr="00B74BE6" w:rsidDel="00A567DB">
          <w:rPr>
            <w:rFonts w:eastAsia="Aptos"/>
            <w:color w:val="auto"/>
            <w:kern w:val="2"/>
            <w:szCs w:val="24"/>
            <w:lang w:eastAsia="en-US"/>
            <w14:ligatures w14:val="standardContextual"/>
          </w:rPr>
          <w:delText xml:space="preserve">e </w:delText>
        </w:r>
      </w:del>
      <w:r w:rsidRPr="00B74BE6">
        <w:rPr>
          <w:rFonts w:eastAsia="Aptos"/>
          <w:color w:val="auto"/>
          <w:kern w:val="2"/>
          <w:szCs w:val="24"/>
          <w:lang w:eastAsia="en-US"/>
          <w14:ligatures w14:val="standardContextual"/>
        </w:rPr>
        <w:t>õiguse lõpetamiseks.</w:t>
      </w:r>
    </w:p>
    <w:p w14:paraId="283DCD8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6601FA59" w14:textId="246C2149"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(9) Märgistamis</w:t>
      </w:r>
      <w:del w:id="572" w:author="Mari Koik - JUSTDIGI" w:date="2025-01-17T15:34:00Z" w16du:dateUtc="2025-01-17T13:34:00Z">
        <w:r w:rsidRPr="00B74BE6" w:rsidDel="00A567DB">
          <w:rPr>
            <w:rFonts w:eastAsia="Aptos"/>
            <w:color w:val="auto"/>
            <w:kern w:val="2"/>
            <w:szCs w:val="24"/>
            <w:lang w:eastAsia="en-US"/>
            <w14:ligatures w14:val="standardContextual"/>
          </w:rPr>
          <w:delText xml:space="preserve">e </w:delText>
        </w:r>
      </w:del>
      <w:r w:rsidRPr="00B74BE6">
        <w:rPr>
          <w:rFonts w:eastAsia="Aptos"/>
          <w:color w:val="auto"/>
          <w:kern w:val="2"/>
          <w:szCs w:val="24"/>
          <w:lang w:eastAsia="en-US"/>
          <w14:ligatures w14:val="standardContextual"/>
        </w:rPr>
        <w:t>õiguse lõppemise</w:t>
      </w:r>
      <w:ins w:id="573" w:author="Mari Koik - JUSTDIGI" w:date="2025-01-17T15:34:00Z" w16du:dateUtc="2025-01-17T13:34:00Z">
        <w:r w:rsidR="00FA0029">
          <w:rPr>
            <w:rFonts w:eastAsia="Aptos"/>
            <w:color w:val="auto"/>
            <w:kern w:val="2"/>
            <w:szCs w:val="24"/>
            <w:lang w:eastAsia="en-US"/>
            <w14:ligatures w14:val="standardContextual"/>
          </w:rPr>
          <w:t xml:space="preserve"> korra</w:t>
        </w:r>
      </w:ins>
      <w:r w:rsidRPr="00B74BE6">
        <w:rPr>
          <w:rFonts w:eastAsia="Aptos"/>
          <w:color w:val="auto"/>
          <w:kern w:val="2"/>
          <w:szCs w:val="24"/>
          <w:lang w:eastAsia="en-US"/>
          <w14:ligatures w14:val="standardContextual"/>
        </w:rPr>
        <w:t>l tagastab isik kasutamata märgised tasuta Keskkonnaagentuurile.</w:t>
      </w:r>
    </w:p>
    <w:p w14:paraId="74EE076A"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6A9F5A9A" w14:textId="29962A8C"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(10) Märgistamise nõuete rikkumine loetakse käesoleva paragrahvi lõike 8 punkti 2 kohaselt oluliseks, kui märgistamisel on põhjustatud looma hukkumine või on tekitatud keskkonnakahju 32 eurot või rohkem.</w:t>
      </w:r>
    </w:p>
    <w:p w14:paraId="7E63B1C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51A794A7" w14:textId="77777777" w:rsidR="00B74BE6" w:rsidRPr="00B74BE6" w:rsidRDefault="00B74BE6" w:rsidP="00B74BE6">
      <w:pPr>
        <w:spacing w:after="0" w:line="240" w:lineRule="auto"/>
        <w:ind w:left="0" w:firstLine="0"/>
        <w:rPr>
          <w:rFonts w:eastAsia="Aptos"/>
          <w:b/>
          <w:bCs/>
          <w:color w:val="auto"/>
          <w:kern w:val="2"/>
          <w:szCs w:val="24"/>
          <w:lang w:eastAsia="en-US"/>
          <w14:ligatures w14:val="standardContextual"/>
        </w:rPr>
      </w:pPr>
      <w:r w:rsidRPr="00B74BE6">
        <w:rPr>
          <w:rFonts w:eastAsia="Aptos"/>
          <w:b/>
          <w:bCs/>
          <w:color w:val="auto"/>
          <w:kern w:val="2"/>
          <w:szCs w:val="24"/>
          <w:lang w:eastAsia="en-US"/>
          <w14:ligatures w14:val="standardContextual"/>
        </w:rPr>
        <w:t>§ 58</w:t>
      </w:r>
      <w:r w:rsidRPr="00B74BE6">
        <w:rPr>
          <w:rFonts w:eastAsia="Aptos"/>
          <w:b/>
          <w:bCs/>
          <w:color w:val="auto"/>
          <w:kern w:val="2"/>
          <w:szCs w:val="24"/>
          <w:vertAlign w:val="superscript"/>
          <w:lang w:eastAsia="en-US"/>
          <w14:ligatures w14:val="standardContextual"/>
        </w:rPr>
        <w:t>4</w:t>
      </w:r>
      <w:r w:rsidRPr="00B74BE6">
        <w:rPr>
          <w:rFonts w:eastAsia="Aptos"/>
          <w:b/>
          <w:bCs/>
          <w:color w:val="auto"/>
          <w:kern w:val="2"/>
          <w:szCs w:val="24"/>
          <w:lang w:eastAsia="en-US"/>
          <w14:ligatures w14:val="standardContextual"/>
        </w:rPr>
        <w:t xml:space="preserve">. </w:t>
      </w:r>
      <w:commentRangeStart w:id="574"/>
      <w:r w:rsidRPr="00B74BE6">
        <w:rPr>
          <w:rFonts w:eastAsia="Aptos"/>
          <w:b/>
          <w:bCs/>
          <w:color w:val="auto"/>
          <w:kern w:val="2"/>
          <w:szCs w:val="24"/>
          <w:lang w:eastAsia="en-US"/>
          <w14:ligatures w14:val="standardContextual"/>
        </w:rPr>
        <w:t xml:space="preserve">Märgistamist </w:t>
      </w:r>
      <w:r w:rsidRPr="00457B71">
        <w:rPr>
          <w:rFonts w:eastAsia="Aptos"/>
          <w:b/>
          <w:bCs/>
          <w:color w:val="auto"/>
          <w:kern w:val="2"/>
          <w:szCs w:val="24"/>
          <w:highlight w:val="yellow"/>
          <w:lang w:eastAsia="en-US"/>
          <w14:ligatures w14:val="standardContextual"/>
          <w:rPrChange w:id="575" w:author="Mari Koik - JUSTDIGI" w:date="2025-01-22T15:03:00Z" w16du:dateUtc="2025-01-22T13:03:00Z">
            <w:rPr>
              <w:rFonts w:eastAsia="Aptos"/>
              <w:b/>
              <w:bCs/>
              <w:color w:val="auto"/>
              <w:kern w:val="2"/>
              <w:szCs w:val="24"/>
              <w:lang w:eastAsia="en-US"/>
              <w14:ligatures w14:val="standardContextual"/>
            </w:rPr>
          </w:rPrChange>
        </w:rPr>
        <w:t xml:space="preserve">tagavad </w:t>
      </w:r>
      <w:commentRangeEnd w:id="574"/>
      <w:r w:rsidR="00457B71" w:rsidRPr="00457B71">
        <w:rPr>
          <w:rStyle w:val="Kommentaariviide"/>
          <w:highlight w:val="yellow"/>
          <w:rPrChange w:id="576" w:author="Mari Koik - JUSTDIGI" w:date="2025-01-22T15:03:00Z" w16du:dateUtc="2025-01-22T13:03:00Z">
            <w:rPr>
              <w:rStyle w:val="Kommentaariviide"/>
            </w:rPr>
          </w:rPrChange>
        </w:rPr>
        <w:commentReference w:id="574"/>
      </w:r>
      <w:r w:rsidRPr="00B74BE6">
        <w:rPr>
          <w:rFonts w:eastAsia="Aptos"/>
          <w:b/>
          <w:bCs/>
          <w:color w:val="auto"/>
          <w:kern w:val="2"/>
          <w:szCs w:val="24"/>
          <w:lang w:eastAsia="en-US"/>
          <w14:ligatures w14:val="standardContextual"/>
        </w:rPr>
        <w:t>tasulised teenused</w:t>
      </w:r>
    </w:p>
    <w:p w14:paraId="24FEAC9A"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593052EE" w14:textId="7FBC1EB3"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(1) Keskkonnaagentuur võib osutada oma põhitegevusega seotud </w:t>
      </w:r>
      <w:del w:id="577" w:author="Mari Koik - JUSTDIGI" w:date="2025-01-17T15:35:00Z" w16du:dateUtc="2025-01-17T13:35:00Z">
        <w:r w:rsidRPr="00B74BE6" w:rsidDel="00EA02E7">
          <w:rPr>
            <w:rFonts w:eastAsia="Aptos"/>
            <w:color w:val="auto"/>
            <w:kern w:val="2"/>
            <w:szCs w:val="24"/>
            <w:lang w:eastAsia="en-US"/>
            <w14:ligatures w14:val="standardContextual"/>
          </w:rPr>
          <w:delText xml:space="preserve">tegevusega </w:delText>
        </w:r>
      </w:del>
      <w:r w:rsidRPr="00B74BE6">
        <w:rPr>
          <w:rFonts w:eastAsia="Aptos"/>
          <w:color w:val="auto"/>
          <w:kern w:val="2"/>
          <w:szCs w:val="24"/>
          <w:lang w:eastAsia="en-US"/>
          <w14:ligatures w14:val="standardContextual"/>
        </w:rPr>
        <w:t>tasulisi teenuseid, kui see ei takista tema põhimäärusest tulenevate ülesannete täitmist.</w:t>
      </w:r>
    </w:p>
    <w:p w14:paraId="2DEA5D2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1303D80B" w14:textId="36062BC0"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Tasuliste teenuste tasu alam- ja ülemmäärad teenus</w:t>
      </w:r>
      <w:ins w:id="578" w:author="Mari Koik - JUSTDIGI" w:date="2025-01-17T15:36:00Z" w16du:dateUtc="2025-01-17T13:36:00Z">
        <w:r w:rsidR="00B338E8">
          <w:rPr>
            <w:rFonts w:eastAsia="Aptos"/>
            <w:color w:val="auto"/>
            <w:kern w:val="2"/>
            <w:szCs w:val="24"/>
            <w:lang w:eastAsia="en-US"/>
            <w14:ligatures w14:val="standardContextual"/>
          </w:rPr>
          <w:t>e</w:t>
        </w:r>
      </w:ins>
      <w:del w:id="579" w:author="Mari Koik - JUSTDIGI" w:date="2025-01-17T15:36:00Z" w16du:dateUtc="2025-01-17T13:36:00Z">
        <w:r w:rsidRPr="00B74BE6" w:rsidDel="00B338E8">
          <w:rPr>
            <w:rFonts w:eastAsia="Aptos"/>
            <w:color w:val="auto"/>
            <w:kern w:val="2"/>
            <w:szCs w:val="24"/>
            <w:lang w:eastAsia="en-US"/>
            <w14:ligatures w14:val="standardContextual"/>
          </w:rPr>
          <w:delText xml:space="preserve">te </w:delText>
        </w:r>
      </w:del>
      <w:r w:rsidRPr="00B74BE6">
        <w:rPr>
          <w:rFonts w:eastAsia="Aptos"/>
          <w:color w:val="auto"/>
          <w:kern w:val="2"/>
          <w:szCs w:val="24"/>
          <w:lang w:eastAsia="en-US"/>
          <w14:ligatures w14:val="standardContextual"/>
        </w:rPr>
        <w:t>liikide kaupa on järgmised:</w:t>
      </w:r>
    </w:p>
    <w:p w14:paraId="1583C6AF" w14:textId="3633F09A"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 atesteerimis</w:t>
      </w:r>
      <w:del w:id="580" w:author="Mari Koik - JUSTDIGI" w:date="2025-01-17T15:43:00Z" w16du:dateUtc="2025-01-17T13:43:00Z">
        <w:r w:rsidRPr="00B74BE6" w:rsidDel="00860763">
          <w:rPr>
            <w:rFonts w:eastAsia="Aptos"/>
            <w:color w:val="auto"/>
            <w:kern w:val="2"/>
            <w:szCs w:val="24"/>
            <w:lang w:eastAsia="en-US"/>
            <w14:ligatures w14:val="standardContextual"/>
          </w:rPr>
          <w:delText xml:space="preserve">e </w:delText>
        </w:r>
      </w:del>
      <w:r w:rsidRPr="00B74BE6">
        <w:rPr>
          <w:rFonts w:eastAsia="Aptos"/>
          <w:color w:val="auto"/>
          <w:kern w:val="2"/>
          <w:szCs w:val="24"/>
          <w:lang w:eastAsia="en-US"/>
          <w14:ligatures w14:val="standardContextual"/>
        </w:rPr>
        <w:t>tasu – 190 kuni 250 eurot;</w:t>
      </w:r>
    </w:p>
    <w:p w14:paraId="7B69F340"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märgise väljastamise tasu – 0,15 kuni 2 eurot märgise kohta.</w:t>
      </w:r>
    </w:p>
    <w:p w14:paraId="2AA5C9A0"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3534BDD7"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(3) Tasuliste teenuste eest laekunud tasu võib kasutada üksnes käesoleva paragrahvi lõikes 2 nimetatud teenuste osutamise kulude katmiseks.</w:t>
      </w:r>
    </w:p>
    <w:p w14:paraId="4363BC38"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32A438E4" w14:textId="179FC859" w:rsidR="00702C96" w:rsidRDefault="00B74BE6" w:rsidP="005B1F5B">
      <w:pPr>
        <w:spacing w:after="0" w:line="240" w:lineRule="auto"/>
        <w:ind w:left="0" w:firstLine="0"/>
        <w:contextualSpacing/>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Arvestades käesoleva paragrahvi lõikes 2 sätestatut, kehtestab valdkonna eest vastutav minister määrusega tasuliste teenuste täpsustatud loetelu ja tasu</w:t>
      </w:r>
      <w:del w:id="581" w:author="Mari Koik - JUSTDIGI" w:date="2025-01-17T15:43:00Z" w16du:dateUtc="2025-01-17T13:43:00Z">
        <w:r w:rsidRPr="00B74BE6" w:rsidDel="00104EA3">
          <w:rPr>
            <w:rFonts w:eastAsia="Aptos"/>
            <w:color w:val="auto"/>
            <w:kern w:val="2"/>
            <w:szCs w:val="24"/>
            <w:lang w:eastAsia="en-US"/>
            <w14:ligatures w14:val="standardContextual"/>
          </w:rPr>
          <w:delText xml:space="preserve"> </w:delText>
        </w:r>
      </w:del>
      <w:r w:rsidRPr="00B74BE6">
        <w:rPr>
          <w:rFonts w:eastAsia="Aptos"/>
          <w:color w:val="auto"/>
          <w:kern w:val="2"/>
          <w:szCs w:val="24"/>
          <w:lang w:eastAsia="en-US"/>
          <w14:ligatures w14:val="standardContextual"/>
        </w:rPr>
        <w:t>määrad, võttes aluseks teenuse osutamiseks vajalikud tööjõu-, materjali- ja üldkulud.“;</w:t>
      </w:r>
      <w:bookmarkStart w:id="582" w:name="_Hlk178761222"/>
    </w:p>
    <w:p w14:paraId="633548F9" w14:textId="77777777" w:rsidR="005B1F5B" w:rsidRPr="005B1F5B" w:rsidRDefault="005B1F5B" w:rsidP="005B1F5B">
      <w:pPr>
        <w:spacing w:after="0" w:line="240" w:lineRule="auto"/>
        <w:ind w:left="0" w:firstLine="0"/>
        <w:contextualSpacing/>
        <w:rPr>
          <w:rFonts w:eastAsia="Aptos"/>
          <w:color w:val="auto"/>
          <w:kern w:val="2"/>
          <w:szCs w:val="24"/>
          <w:lang w:eastAsia="en-US"/>
          <w14:ligatures w14:val="standardContextual"/>
        </w:rPr>
      </w:pPr>
    </w:p>
    <w:bookmarkEnd w:id="582"/>
    <w:p w14:paraId="497E2836" w14:textId="7400118E" w:rsidR="00C07D68" w:rsidRDefault="00315BDD" w:rsidP="00C07D68">
      <w:pPr>
        <w:spacing w:after="0" w:line="240" w:lineRule="auto"/>
        <w:ind w:left="0" w:firstLine="0"/>
        <w:rPr>
          <w:ins w:id="583" w:author="Kärt Voor - JUSTDIGI" w:date="2025-01-30T10:48:00Z" w16du:dateUtc="2025-01-30T10:48:21Z"/>
          <w:color w:val="auto"/>
        </w:rPr>
      </w:pPr>
      <w:r w:rsidRPr="49CEC19B">
        <w:rPr>
          <w:b/>
          <w:bCs/>
          <w:color w:val="auto"/>
        </w:rPr>
        <w:t>83</w:t>
      </w:r>
      <w:r w:rsidR="00C2247E" w:rsidRPr="49CEC19B">
        <w:rPr>
          <w:b/>
          <w:bCs/>
          <w:color w:val="auto"/>
        </w:rPr>
        <w:t>)</w:t>
      </w:r>
      <w:r w:rsidR="00C2247E" w:rsidRPr="49CEC19B">
        <w:rPr>
          <w:color w:val="auto"/>
        </w:rPr>
        <w:t xml:space="preserve"> paragrahv</w:t>
      </w:r>
      <w:del w:id="584" w:author="Mari Koik - JUSTDIGI" w:date="2025-01-16T18:07:00Z">
        <w:r w:rsidRPr="49CEC19B" w:rsidDel="00C2247E">
          <w:rPr>
            <w:color w:val="auto"/>
          </w:rPr>
          <w:delText>i</w:delText>
        </w:r>
      </w:del>
      <w:r w:rsidR="00C2247E" w:rsidRPr="49CEC19B">
        <w:rPr>
          <w:color w:val="auto"/>
        </w:rPr>
        <w:t xml:space="preserve"> 62 </w:t>
      </w:r>
      <w:r w:rsidR="00FE4E94" w:rsidRPr="49CEC19B">
        <w:rPr>
          <w:color w:val="auto"/>
        </w:rPr>
        <w:t xml:space="preserve">muudetakse </w:t>
      </w:r>
      <w:r w:rsidR="00C07D68" w:rsidRPr="49CEC19B">
        <w:rPr>
          <w:color w:val="auto"/>
        </w:rPr>
        <w:t>ja sõnastatakse järgmiselt</w:t>
      </w:r>
      <w:r w:rsidR="00C2247E" w:rsidRPr="49CEC19B">
        <w:rPr>
          <w:color w:val="auto"/>
        </w:rPr>
        <w:t>:</w:t>
      </w:r>
    </w:p>
    <w:p w14:paraId="67184E69" w14:textId="22A97E3F" w:rsidR="49CEC19B" w:rsidRDefault="49CEC19B" w:rsidP="49CEC19B">
      <w:pPr>
        <w:spacing w:after="0" w:line="240" w:lineRule="auto"/>
        <w:ind w:left="0" w:firstLine="0"/>
        <w:rPr>
          <w:color w:val="auto"/>
        </w:rPr>
      </w:pPr>
    </w:p>
    <w:p w14:paraId="7ED6AE2F" w14:textId="1BB6A900" w:rsidR="00C07D68" w:rsidRPr="00C07D68" w:rsidRDefault="00C2247E" w:rsidP="00C07D68">
      <w:pPr>
        <w:spacing w:after="0" w:line="240" w:lineRule="auto"/>
        <w:ind w:left="0" w:firstLine="0"/>
        <w:rPr>
          <w:ins w:id="585" w:author="Kärt Voor - JUSTDIGI" w:date="2025-01-30T10:48:00Z" w16du:dateUtc="2025-01-30T10:48:25Z"/>
          <w:b/>
          <w:bCs/>
        </w:rPr>
      </w:pPr>
      <w:commentRangeStart w:id="586"/>
      <w:r>
        <w:t>„</w:t>
      </w:r>
      <w:r w:rsidR="00C07D68" w:rsidRPr="49CEC19B">
        <w:rPr>
          <w:b/>
          <w:bCs/>
        </w:rPr>
        <w:t>§ 62. Abitusse olukorda sattunud loom</w:t>
      </w:r>
      <w:commentRangeEnd w:id="586"/>
      <w:r w:rsidR="00DC2010">
        <w:rPr>
          <w:rStyle w:val="Kommentaariviide"/>
        </w:rPr>
        <w:commentReference w:id="586"/>
      </w:r>
    </w:p>
    <w:p w14:paraId="4AD9FF1B" w14:textId="548B7A25" w:rsidR="49CEC19B" w:rsidRDefault="49CEC19B" w:rsidP="49CEC19B">
      <w:pPr>
        <w:spacing w:after="0" w:line="240" w:lineRule="auto"/>
        <w:ind w:left="0" w:firstLine="0"/>
        <w:rPr>
          <w:b/>
          <w:bCs/>
        </w:rPr>
      </w:pPr>
    </w:p>
    <w:p w14:paraId="16BC8887" w14:textId="47BCCB67" w:rsidR="00FE4E94" w:rsidRPr="00C07D68" w:rsidRDefault="00FE4E94">
      <w:pPr>
        <w:pStyle w:val="Normaallaadveeb"/>
        <w:jc w:val="both"/>
        <w:rPr>
          <w:ins w:id="587" w:author="Kärt Voor - JUSTDIGI" w:date="2025-01-30T10:48:00Z" w16du:dateUtc="2025-01-30T10:48:27Z"/>
          <w:b/>
          <w:bCs/>
        </w:rPr>
        <w:pPrChange w:id="588" w:author="Kärt Voor - JUSTDIGI" w:date="2025-01-30T10:52:00Z">
          <w:pPr>
            <w:pStyle w:val="Normaallaadveeb"/>
          </w:pPr>
        </w:pPrChange>
      </w:pPr>
      <w:commentRangeStart w:id="589"/>
      <w:r>
        <w:t>(1) Looma abitut olukorda põhjustavate asjaolude kõrvaldamist ning abitusse olukorda sattunud või vigastatud looma</w:t>
      </w:r>
      <w:commentRangeEnd w:id="589"/>
      <w:r>
        <w:commentReference w:id="589"/>
      </w:r>
      <w:r>
        <w:t xml:space="preserve"> vedu ning loodusesse tagasiviimist korraldab </w:t>
      </w:r>
      <w:commentRangeStart w:id="590"/>
      <w:r>
        <w:t>Keskkonnaamet või Päästeamet</w:t>
      </w:r>
      <w:ins w:id="591" w:author="Mari Koik - JUSTDIGI" w:date="2025-01-17T15:44:00Z">
        <w:r w:rsidR="003B530C">
          <w:t>,</w:t>
        </w:r>
      </w:ins>
      <w:commentRangeEnd w:id="590"/>
      <w:r>
        <w:commentReference w:id="590"/>
      </w:r>
      <w:r>
        <w:t xml:space="preserve"> </w:t>
      </w:r>
      <w:r w:rsidRPr="49CEC19B">
        <w:rPr>
          <w:rStyle w:val="Tugev"/>
          <w:b w:val="0"/>
          <w:bCs w:val="0"/>
        </w:rPr>
        <w:t>lähtudes liigi seisundist looduses.</w:t>
      </w:r>
    </w:p>
    <w:p w14:paraId="37311555" w14:textId="6D827FED" w:rsidR="49CEC19B" w:rsidRDefault="49CEC19B" w:rsidP="49CEC19B">
      <w:pPr>
        <w:pStyle w:val="Normaallaadveeb"/>
        <w:rPr>
          <w:rStyle w:val="Tugev"/>
          <w:b w:val="0"/>
          <w:bCs w:val="0"/>
        </w:rPr>
      </w:pPr>
      <w:commentRangeStart w:id="592"/>
    </w:p>
    <w:p w14:paraId="4F8B9617" w14:textId="0AF4F2F2" w:rsidR="00FE4E94" w:rsidRPr="00FE4E94" w:rsidRDefault="00FE4E94" w:rsidP="00C07D68">
      <w:pPr>
        <w:pStyle w:val="Normaallaadveeb"/>
        <w:rPr>
          <w:ins w:id="593" w:author="Kärt Voor - JUSTDIGI" w:date="2025-01-30T10:48:00Z" w16du:dateUtc="2025-01-30T10:48:29Z"/>
        </w:rPr>
      </w:pPr>
      <w:r>
        <w:t>(2) Vigase või haige looma elujõulisuse taastamist korraldab Keskkonnaamet</w:t>
      </w:r>
      <w:ins w:id="594" w:author="Mari Koik - JUSTDIGI" w:date="2025-01-17T15:45:00Z">
        <w:r w:rsidR="003B01E3">
          <w:t>,</w:t>
        </w:r>
      </w:ins>
      <w:r>
        <w:t xml:space="preserve"> </w:t>
      </w:r>
      <w:r w:rsidRPr="49CEC19B">
        <w:rPr>
          <w:rStyle w:val="Tugev"/>
          <w:b w:val="0"/>
          <w:bCs w:val="0"/>
        </w:rPr>
        <w:t>lähtudes liigi seisundist looduses.</w:t>
      </w:r>
    </w:p>
    <w:p w14:paraId="572CC646" w14:textId="66AF46B4" w:rsidR="49CEC19B" w:rsidRDefault="49CEC19B" w:rsidP="49CEC19B">
      <w:pPr>
        <w:pStyle w:val="Normaallaadveeb"/>
        <w:rPr>
          <w:rStyle w:val="Tugev"/>
          <w:b w:val="0"/>
          <w:bCs w:val="0"/>
        </w:rPr>
      </w:pPr>
    </w:p>
    <w:p w14:paraId="4A617A8A" w14:textId="080F570F" w:rsidR="00C2247E" w:rsidRPr="008939CB" w:rsidRDefault="00C2247E" w:rsidP="00533AC9">
      <w:pPr>
        <w:spacing w:after="0" w:line="240" w:lineRule="auto"/>
        <w:ind w:left="0" w:firstLine="0"/>
        <w:rPr>
          <w:color w:val="auto"/>
          <w:szCs w:val="24"/>
        </w:rPr>
      </w:pPr>
      <w:r>
        <w:rPr>
          <w:color w:val="auto"/>
        </w:rPr>
        <w:lastRenderedPageBreak/>
        <w:t xml:space="preserve">(3) </w:t>
      </w:r>
      <w:r w:rsidRPr="00BE5610">
        <w:rPr>
          <w:color w:val="auto"/>
        </w:rPr>
        <w:t>Abitus</w:t>
      </w:r>
      <w:r>
        <w:rPr>
          <w:color w:val="auto"/>
        </w:rPr>
        <w:t xml:space="preserve"> seisundis </w:t>
      </w:r>
      <w:r w:rsidRPr="00BE5610">
        <w:rPr>
          <w:color w:val="auto"/>
        </w:rPr>
        <w:t>loom käesoleva seaduse tähenduses on:</w:t>
      </w:r>
    </w:p>
    <w:p w14:paraId="20EC17B1" w14:textId="0EDA2DF2" w:rsidR="00016B6A" w:rsidRDefault="00C2247E" w:rsidP="00533AC9">
      <w:pPr>
        <w:spacing w:after="0" w:line="240" w:lineRule="auto"/>
        <w:ind w:left="0" w:firstLine="0"/>
        <w:rPr>
          <w:color w:val="auto"/>
        </w:rPr>
      </w:pPr>
      <w:r>
        <w:rPr>
          <w:color w:val="auto"/>
          <w:szCs w:val="24"/>
        </w:rPr>
        <w:t xml:space="preserve">1) </w:t>
      </w:r>
      <w:r>
        <w:rPr>
          <w:color w:val="auto"/>
        </w:rPr>
        <w:t>l</w:t>
      </w:r>
      <w:r w:rsidRPr="00BE5610">
        <w:rPr>
          <w:color w:val="auto"/>
        </w:rPr>
        <w:t>ooduses või liigiomases keskkonnas inimese tegevuse või tegevusetuse tõttu silm</w:t>
      </w:r>
      <w:ins w:id="595" w:author="Mari Koik - JUSTDIGI" w:date="2025-01-17T15:45:00Z" w16du:dateUtc="2025-01-17T13:45:00Z">
        <w:r w:rsidR="003B01E3">
          <w:rPr>
            <w:color w:val="auto"/>
          </w:rPr>
          <w:t>a</w:t>
        </w:r>
      </w:ins>
      <w:r w:rsidRPr="00BE5610">
        <w:rPr>
          <w:color w:val="auto"/>
        </w:rPr>
        <w:t xml:space="preserve">nähtavalt vigastatud loom, kelle vigastus ei taastu </w:t>
      </w:r>
      <w:del w:id="596" w:author="Mari Koik - JUSTDIGI" w:date="2025-01-17T15:45:00Z" w16du:dateUtc="2025-01-17T13:45:00Z">
        <w:r w:rsidRPr="00BE5610" w:rsidDel="003B01E3">
          <w:rPr>
            <w:color w:val="auto"/>
          </w:rPr>
          <w:delText>iseeneslikult</w:delText>
        </w:r>
      </w:del>
      <w:ins w:id="597" w:author="Mari Koik - JUSTDIGI" w:date="2025-01-17T15:45:00Z" w16du:dateUtc="2025-01-17T13:45:00Z">
        <w:r w:rsidR="003B01E3" w:rsidRPr="00BE5610">
          <w:rPr>
            <w:color w:val="auto"/>
          </w:rPr>
          <w:t>iseenes</w:t>
        </w:r>
        <w:r w:rsidR="003B01E3">
          <w:rPr>
            <w:color w:val="auto"/>
          </w:rPr>
          <w:t>est</w:t>
        </w:r>
      </w:ins>
      <w:r w:rsidRPr="00BE5610">
        <w:rPr>
          <w:color w:val="auto"/>
        </w:rPr>
        <w:t>;</w:t>
      </w:r>
    </w:p>
    <w:p w14:paraId="0FDFC723" w14:textId="533995E3" w:rsidR="00C2247E" w:rsidRDefault="00C2247E" w:rsidP="00533AC9">
      <w:pPr>
        <w:spacing w:after="0" w:line="240" w:lineRule="auto"/>
        <w:ind w:left="0" w:firstLine="0"/>
        <w:rPr>
          <w:color w:val="auto"/>
        </w:rPr>
      </w:pPr>
      <w:r>
        <w:rPr>
          <w:color w:val="auto"/>
        </w:rPr>
        <w:t>2) h</w:t>
      </w:r>
      <w:r w:rsidRPr="00BE5610">
        <w:rPr>
          <w:color w:val="auto"/>
        </w:rPr>
        <w:t xml:space="preserve">üljatud noorloom, kelle </w:t>
      </w:r>
      <w:r w:rsidRPr="001320AF">
        <w:rPr>
          <w:color w:val="auto"/>
        </w:rPr>
        <w:t>orvustumine</w:t>
      </w:r>
      <w:r w:rsidRPr="00BE5610">
        <w:rPr>
          <w:color w:val="auto"/>
        </w:rPr>
        <w:t xml:space="preserve"> on tõendatud;</w:t>
      </w:r>
    </w:p>
    <w:p w14:paraId="7A7B92E5" w14:textId="51C0BB8D" w:rsidR="00C2247E" w:rsidRDefault="00C2247E" w:rsidP="00533AC9">
      <w:pPr>
        <w:spacing w:after="0" w:line="240" w:lineRule="auto"/>
        <w:ind w:left="0" w:firstLine="0"/>
        <w:rPr>
          <w:color w:val="auto"/>
        </w:rPr>
      </w:pPr>
      <w:r w:rsidRPr="49CEC19B">
        <w:rPr>
          <w:color w:val="auto"/>
        </w:rPr>
        <w:t>3)</w:t>
      </w:r>
      <w:r w:rsidR="005807BD" w:rsidRPr="49CEC19B">
        <w:rPr>
          <w:color w:val="auto"/>
        </w:rPr>
        <w:t xml:space="preserve"> loom</w:t>
      </w:r>
      <w:r w:rsidRPr="49CEC19B">
        <w:rPr>
          <w:color w:val="auto"/>
        </w:rPr>
        <w:t>, kelle looduslikku keskkonda</w:t>
      </w:r>
      <w:r w:rsidR="00FB2AE0" w:rsidRPr="49CEC19B">
        <w:rPr>
          <w:color w:val="auto"/>
        </w:rPr>
        <w:t xml:space="preserve"> või </w:t>
      </w:r>
      <w:r w:rsidRPr="49CEC19B">
        <w:rPr>
          <w:color w:val="auto"/>
        </w:rPr>
        <w:t xml:space="preserve">liigiomasesse keskkonda naasmine </w:t>
      </w:r>
      <w:r w:rsidR="006A0D6D" w:rsidRPr="49CEC19B">
        <w:rPr>
          <w:color w:val="auto"/>
        </w:rPr>
        <w:t xml:space="preserve">inimese abita </w:t>
      </w:r>
      <w:r w:rsidRPr="49CEC19B">
        <w:rPr>
          <w:color w:val="auto"/>
        </w:rPr>
        <w:t>on välistatud.</w:t>
      </w:r>
      <w:commentRangeEnd w:id="592"/>
      <w:r>
        <w:commentReference w:id="592"/>
      </w:r>
    </w:p>
    <w:p w14:paraId="7121399D" w14:textId="77777777" w:rsidR="007216E2" w:rsidRDefault="007216E2" w:rsidP="00533AC9">
      <w:pPr>
        <w:spacing w:after="0" w:line="240" w:lineRule="auto"/>
        <w:ind w:left="0" w:firstLine="0"/>
        <w:rPr>
          <w:color w:val="auto"/>
        </w:rPr>
      </w:pPr>
    </w:p>
    <w:p w14:paraId="5891A852" w14:textId="6FD842EB" w:rsidR="007216E2" w:rsidRDefault="007216E2" w:rsidP="49CEC19B">
      <w:pPr>
        <w:spacing w:after="0" w:line="240" w:lineRule="auto"/>
        <w:ind w:left="0" w:firstLine="0"/>
        <w:rPr>
          <w:color w:val="auto"/>
        </w:rPr>
      </w:pPr>
      <w:r w:rsidRPr="49CEC19B">
        <w:rPr>
          <w:color w:val="auto"/>
        </w:rPr>
        <w:t xml:space="preserve">(4) </w:t>
      </w:r>
      <w:bookmarkStart w:id="598" w:name="_Hlk160143793"/>
      <w:commentRangeStart w:id="599"/>
      <w:r w:rsidRPr="49CEC19B">
        <w:rPr>
          <w:color w:val="auto"/>
        </w:rPr>
        <w:t xml:space="preserve">Vigastatud või hüljatud </w:t>
      </w:r>
      <w:commentRangeEnd w:id="599"/>
      <w:r>
        <w:commentReference w:id="599"/>
      </w:r>
      <w:r w:rsidRPr="49CEC19B">
        <w:rPr>
          <w:color w:val="auto"/>
        </w:rPr>
        <w:t xml:space="preserve">looma elujõulisuse taastamine </w:t>
      </w:r>
      <w:bookmarkEnd w:id="598"/>
      <w:del w:id="600" w:author="Mari Koik - JUSTDIGI" w:date="2025-01-17T15:47:00Z">
        <w:r w:rsidRPr="49CEC19B" w:rsidDel="007216E2">
          <w:rPr>
            <w:color w:val="auto"/>
          </w:rPr>
          <w:delText xml:space="preserve">on </w:delText>
        </w:r>
      </w:del>
      <w:r w:rsidRPr="49CEC19B">
        <w:rPr>
          <w:color w:val="auto"/>
        </w:rPr>
        <w:t xml:space="preserve">käesoleva seaduse </w:t>
      </w:r>
      <w:del w:id="601" w:author="Mari Koik - JUSTDIGI" w:date="2025-01-17T15:48:00Z">
        <w:r w:rsidRPr="49CEC19B" w:rsidDel="007216E2">
          <w:rPr>
            <w:color w:val="auto"/>
          </w:rPr>
          <w:delText xml:space="preserve">mõistes </w:delText>
        </w:r>
      </w:del>
      <w:ins w:id="602" w:author="Mari Koik - JUSTDIGI" w:date="2025-01-17T15:48:00Z">
        <w:r w:rsidR="002C57B3" w:rsidRPr="49CEC19B">
          <w:rPr>
            <w:color w:val="auto"/>
          </w:rPr>
          <w:t xml:space="preserve">tähenduses </w:t>
        </w:r>
      </w:ins>
      <w:ins w:id="603" w:author="Mari Koik - JUSTDIGI" w:date="2025-01-17T15:47:00Z">
        <w:r w:rsidR="002C57B3" w:rsidRPr="49CEC19B">
          <w:rPr>
            <w:color w:val="auto"/>
          </w:rPr>
          <w:t xml:space="preserve">on </w:t>
        </w:r>
      </w:ins>
      <w:r w:rsidRPr="49CEC19B">
        <w:rPr>
          <w:color w:val="auto"/>
        </w:rPr>
        <w:t xml:space="preserve">looma liigiomase seisundi taastamine ja </w:t>
      </w:r>
      <w:ins w:id="604" w:author="Mari Koik - JUSTDIGI" w:date="2025-01-20T13:45:00Z">
        <w:r w:rsidR="00163B5E" w:rsidRPr="49CEC19B">
          <w:rPr>
            <w:color w:val="auto"/>
          </w:rPr>
          <w:t>loom</w:t>
        </w:r>
      </w:ins>
      <w:ins w:id="605" w:author="Mari Koik - JUSTDIGI" w:date="2025-01-20T13:46:00Z">
        <w:r w:rsidR="00163B5E" w:rsidRPr="49CEC19B">
          <w:rPr>
            <w:color w:val="auto"/>
          </w:rPr>
          <w:t xml:space="preserve">a </w:t>
        </w:r>
      </w:ins>
      <w:r w:rsidRPr="49CEC19B">
        <w:rPr>
          <w:color w:val="auto"/>
        </w:rPr>
        <w:t>loodusesse või liigiomasesse keskkonda tagasiviimine.“</w:t>
      </w:r>
      <w:r w:rsidR="00992BDF" w:rsidRPr="49CEC19B">
        <w:rPr>
          <w:color w:val="auto"/>
        </w:rPr>
        <w:t>;</w:t>
      </w:r>
    </w:p>
    <w:p w14:paraId="6C5D2449" w14:textId="77777777" w:rsidR="00C2247E" w:rsidRPr="008939CB" w:rsidRDefault="00C2247E" w:rsidP="00533AC9">
      <w:pPr>
        <w:spacing w:after="0" w:line="240" w:lineRule="auto"/>
        <w:ind w:left="0" w:firstLine="0"/>
        <w:rPr>
          <w:color w:val="auto"/>
          <w:szCs w:val="24"/>
        </w:rPr>
      </w:pPr>
    </w:p>
    <w:p w14:paraId="1C55B78C" w14:textId="789D7E7E" w:rsidR="00016B6A" w:rsidRPr="008939CB" w:rsidRDefault="00315BDD" w:rsidP="00533AC9">
      <w:pPr>
        <w:spacing w:after="0" w:line="240" w:lineRule="auto"/>
        <w:ind w:left="0" w:right="51" w:firstLine="0"/>
        <w:rPr>
          <w:color w:val="auto"/>
          <w:szCs w:val="24"/>
        </w:rPr>
      </w:pPr>
      <w:r>
        <w:rPr>
          <w:b/>
          <w:color w:val="auto"/>
          <w:szCs w:val="24"/>
        </w:rPr>
        <w:t>84</w:t>
      </w:r>
      <w:r w:rsidR="00E956E1" w:rsidRPr="008939CB">
        <w:rPr>
          <w:b/>
          <w:color w:val="auto"/>
          <w:szCs w:val="24"/>
        </w:rPr>
        <w:t>)</w:t>
      </w:r>
      <w:r w:rsidR="00E956E1" w:rsidRPr="008939CB">
        <w:rPr>
          <w:color w:val="auto"/>
          <w:szCs w:val="24"/>
        </w:rPr>
        <w:t xml:space="preserve"> </w:t>
      </w:r>
      <w:r w:rsidR="00FD44FB" w:rsidRPr="008939CB">
        <w:rPr>
          <w:color w:val="auto"/>
          <w:szCs w:val="24"/>
        </w:rPr>
        <w:t>paragrahv</w:t>
      </w:r>
      <w:r w:rsidR="005A0B7D" w:rsidRPr="008939CB">
        <w:rPr>
          <w:color w:val="auto"/>
          <w:szCs w:val="24"/>
        </w:rPr>
        <w:t>i</w:t>
      </w:r>
      <w:r w:rsidR="00FD44FB" w:rsidRPr="008939CB">
        <w:rPr>
          <w:color w:val="auto"/>
          <w:szCs w:val="24"/>
        </w:rPr>
        <w:t xml:space="preserve"> 63</w:t>
      </w:r>
      <w:r w:rsidR="00FD44FB" w:rsidRPr="008939CB">
        <w:rPr>
          <w:color w:val="auto"/>
          <w:szCs w:val="24"/>
          <w:vertAlign w:val="superscript"/>
        </w:rPr>
        <w:t>1</w:t>
      </w:r>
      <w:r w:rsidR="00FD44FB" w:rsidRPr="008939CB">
        <w:rPr>
          <w:color w:val="auto"/>
          <w:szCs w:val="24"/>
        </w:rPr>
        <w:t xml:space="preserve"> tekst muudetakse ja sõnastatakse järgmiselt:</w:t>
      </w:r>
    </w:p>
    <w:p w14:paraId="1F6F2BF6" w14:textId="3E6A61FA" w:rsidR="00016B6A" w:rsidRPr="008939CB" w:rsidRDefault="00FD44FB" w:rsidP="49CEC19B">
      <w:pPr>
        <w:spacing w:after="0" w:line="240" w:lineRule="auto"/>
        <w:ind w:left="-5" w:right="51"/>
        <w:rPr>
          <w:color w:val="auto"/>
        </w:rPr>
      </w:pPr>
      <w:r w:rsidRPr="49CEC19B">
        <w:rPr>
          <w:color w:val="auto"/>
        </w:rPr>
        <w:t>„</w:t>
      </w:r>
      <w:commentRangeStart w:id="606"/>
      <w:r w:rsidRPr="49CEC19B">
        <w:rPr>
          <w:color w:val="auto"/>
        </w:rPr>
        <w:t>Komisjoni rakendusmääruse (EL) 2015/1850</w:t>
      </w:r>
      <w:commentRangeEnd w:id="606"/>
      <w:r>
        <w:commentReference w:id="606"/>
      </w:r>
      <w:r w:rsidRPr="49CEC19B">
        <w:rPr>
          <w:color w:val="auto"/>
        </w:rPr>
        <w:t xml:space="preserve"> artikli 6 lõikes 1 nimetatud pädev asutus on </w:t>
      </w:r>
      <w:r w:rsidR="007618BD" w:rsidRPr="49CEC19B">
        <w:rPr>
          <w:color w:val="auto"/>
        </w:rPr>
        <w:t>Kliimaministeerium</w:t>
      </w:r>
      <w:r w:rsidRPr="49CEC19B">
        <w:rPr>
          <w:color w:val="auto"/>
        </w:rPr>
        <w:t>.“;</w:t>
      </w:r>
    </w:p>
    <w:p w14:paraId="37AAD09D" w14:textId="77777777" w:rsidR="006F295B" w:rsidRPr="008939CB" w:rsidRDefault="006F295B" w:rsidP="00533AC9">
      <w:pPr>
        <w:spacing w:after="0" w:line="240" w:lineRule="auto"/>
        <w:ind w:left="-5" w:right="51"/>
        <w:rPr>
          <w:color w:val="auto"/>
          <w:szCs w:val="24"/>
        </w:rPr>
      </w:pPr>
    </w:p>
    <w:p w14:paraId="274FC77F" w14:textId="482B430C" w:rsidR="0024127F" w:rsidRPr="008939CB" w:rsidRDefault="00315BDD" w:rsidP="00533AC9">
      <w:pPr>
        <w:spacing w:after="0" w:line="240" w:lineRule="auto"/>
        <w:ind w:left="-5" w:right="51"/>
        <w:rPr>
          <w:color w:val="auto"/>
          <w:szCs w:val="24"/>
        </w:rPr>
      </w:pPr>
      <w:r>
        <w:rPr>
          <w:b/>
          <w:color w:val="auto"/>
          <w:szCs w:val="24"/>
        </w:rPr>
        <w:t>85</w:t>
      </w:r>
      <w:r w:rsidR="0024127F" w:rsidRPr="008939CB">
        <w:rPr>
          <w:b/>
          <w:color w:val="auto"/>
          <w:szCs w:val="24"/>
        </w:rPr>
        <w:t>)</w:t>
      </w:r>
      <w:r w:rsidR="0024127F" w:rsidRPr="008939CB">
        <w:rPr>
          <w:color w:val="auto"/>
          <w:szCs w:val="24"/>
        </w:rPr>
        <w:t xml:space="preserve"> paragrahvi 70</w:t>
      </w:r>
      <w:r w:rsidR="0024127F" w:rsidRPr="008939CB">
        <w:rPr>
          <w:color w:val="auto"/>
          <w:szCs w:val="24"/>
          <w:vertAlign w:val="superscript"/>
        </w:rPr>
        <w:t>2</w:t>
      </w:r>
      <w:r w:rsidR="0024127F" w:rsidRPr="008939CB">
        <w:rPr>
          <w:color w:val="auto"/>
          <w:szCs w:val="24"/>
        </w:rPr>
        <w:t xml:space="preserve"> lõige 2 muudetakse ja sõnastatakse järgmiselt</w:t>
      </w:r>
      <w:r w:rsidR="006F295B" w:rsidRPr="008939CB">
        <w:rPr>
          <w:color w:val="auto"/>
          <w:szCs w:val="24"/>
        </w:rPr>
        <w:t>:</w:t>
      </w:r>
    </w:p>
    <w:p w14:paraId="69852445" w14:textId="37671560" w:rsidR="0024127F" w:rsidRPr="008939CB" w:rsidRDefault="0024127F" w:rsidP="49CEC19B">
      <w:pPr>
        <w:spacing w:after="0" w:line="240" w:lineRule="auto"/>
        <w:ind w:left="-5" w:right="51"/>
        <w:rPr>
          <w:color w:val="auto"/>
        </w:rPr>
      </w:pPr>
      <w:r w:rsidRPr="49CEC19B">
        <w:rPr>
          <w:color w:val="auto"/>
        </w:rPr>
        <w:t xml:space="preserve">„(2) </w:t>
      </w:r>
      <w:bookmarkStart w:id="607" w:name="_Hlk78487129"/>
      <w:r w:rsidRPr="49CEC19B">
        <w:rPr>
          <w:color w:val="auto"/>
        </w:rPr>
        <w:t xml:space="preserve">Riiklikku järelevalvet käesoleva seaduse </w:t>
      </w:r>
      <w:bookmarkStart w:id="608" w:name="_Hlk78444939"/>
      <w:r w:rsidRPr="49CEC19B">
        <w:rPr>
          <w:color w:val="auto"/>
        </w:rPr>
        <w:t>§ 10 lõike 7</w:t>
      </w:r>
      <w:del w:id="609" w:author="Mari Koik - JUSTDIGI" w:date="2025-01-17T15:48:00Z">
        <w:r w:rsidRPr="49CEC19B" w:rsidDel="00B9553C">
          <w:rPr>
            <w:color w:val="auto"/>
          </w:rPr>
          <w:delText>,</w:delText>
        </w:r>
        <w:bookmarkEnd w:id="608"/>
        <w:r w:rsidRPr="49CEC19B" w:rsidDel="005807BD">
          <w:rPr>
            <w:color w:val="auto"/>
          </w:rPr>
          <w:delText xml:space="preserve"> </w:delText>
        </w:r>
      </w:del>
      <w:ins w:id="610" w:author="Mari Koik - JUSTDIGI" w:date="2025-01-17T15:48:00Z">
        <w:r w:rsidR="00827694" w:rsidRPr="49CEC19B">
          <w:rPr>
            <w:color w:val="auto"/>
          </w:rPr>
          <w:t xml:space="preserve"> ning </w:t>
        </w:r>
      </w:ins>
      <w:r w:rsidRPr="49CEC19B">
        <w:rPr>
          <w:color w:val="auto"/>
        </w:rPr>
        <w:t>§</w:t>
      </w:r>
      <w:ins w:id="611" w:author="Mari Koik - JUSTDIGI" w:date="2025-01-17T15:48:00Z">
        <w:del w:id="612" w:author="Kärt Voor - JUSTDIGI" w:date="2025-01-30T11:24:00Z">
          <w:r w:rsidRPr="49CEC19B" w:rsidDel="00827694">
            <w:rPr>
              <w:color w:val="auto"/>
            </w:rPr>
            <w:delText>-de</w:delText>
          </w:r>
        </w:del>
      </w:ins>
      <w:r w:rsidRPr="49CEC19B">
        <w:rPr>
          <w:color w:val="auto"/>
        </w:rPr>
        <w:t xml:space="preserve"> 45</w:t>
      </w:r>
      <w:ins w:id="613" w:author="Kärt Voor - JUSTDIGI" w:date="2025-01-30T11:24:00Z">
        <w:r w:rsidR="5FAB9E37" w:rsidRPr="49CEC19B">
          <w:rPr>
            <w:color w:val="auto"/>
          </w:rPr>
          <w:t xml:space="preserve"> teise lause</w:t>
        </w:r>
      </w:ins>
      <w:r w:rsidRPr="49CEC19B">
        <w:rPr>
          <w:color w:val="auto"/>
        </w:rPr>
        <w:t xml:space="preserve"> </w:t>
      </w:r>
      <w:r w:rsidR="005807BD" w:rsidRPr="49CEC19B">
        <w:rPr>
          <w:color w:val="auto"/>
        </w:rPr>
        <w:t>ja</w:t>
      </w:r>
      <w:r w:rsidR="00751E93" w:rsidRPr="49CEC19B">
        <w:rPr>
          <w:color w:val="auto"/>
        </w:rPr>
        <w:t xml:space="preserve"> </w:t>
      </w:r>
      <w:ins w:id="614" w:author="Kärt Voor - JUSTDIGI" w:date="2025-02-04T14:02:00Z" w16du:dateUtc="2025-02-04T12:02:00Z">
        <w:r w:rsidR="000032CB">
          <w:rPr>
            <w:color w:val="auto"/>
          </w:rPr>
          <w:t xml:space="preserve"> § </w:t>
        </w:r>
      </w:ins>
      <w:commentRangeStart w:id="615"/>
      <w:r w:rsidR="00751E93" w:rsidRPr="49CEC19B">
        <w:rPr>
          <w:color w:val="auto"/>
        </w:rPr>
        <w:t>46</w:t>
      </w:r>
      <w:commentRangeEnd w:id="615"/>
      <w:r>
        <w:commentReference w:id="615"/>
      </w:r>
      <w:r w:rsidR="00751E93" w:rsidRPr="49CEC19B">
        <w:rPr>
          <w:color w:val="auto"/>
        </w:rPr>
        <w:t xml:space="preserve"> </w:t>
      </w:r>
      <w:r w:rsidRPr="49CEC19B">
        <w:rPr>
          <w:color w:val="auto"/>
        </w:rPr>
        <w:t>alusel kehtestatud õigusaktide nõuete täitmise üle te</w:t>
      </w:r>
      <w:r w:rsidR="006F295B" w:rsidRPr="49CEC19B">
        <w:rPr>
          <w:color w:val="auto"/>
        </w:rPr>
        <w:t>eb</w:t>
      </w:r>
      <w:r w:rsidRPr="49CEC19B">
        <w:rPr>
          <w:color w:val="auto"/>
        </w:rPr>
        <w:t xml:space="preserve"> </w:t>
      </w:r>
      <w:r w:rsidR="00447895" w:rsidRPr="49CEC19B">
        <w:rPr>
          <w:color w:val="auto"/>
        </w:rPr>
        <w:t xml:space="preserve">oma </w:t>
      </w:r>
      <w:bookmarkEnd w:id="607"/>
      <w:r w:rsidR="00447895" w:rsidRPr="49CEC19B">
        <w:rPr>
          <w:color w:val="auto"/>
        </w:rPr>
        <w:t>haldusterritooriumil valla- või linnavalitsus</w:t>
      </w:r>
      <w:r w:rsidRPr="49CEC19B">
        <w:rPr>
          <w:color w:val="auto"/>
        </w:rPr>
        <w:t>.“</w:t>
      </w:r>
      <w:r w:rsidR="006F7160" w:rsidRPr="49CEC19B">
        <w:rPr>
          <w:color w:val="auto"/>
        </w:rPr>
        <w:t>;</w:t>
      </w:r>
    </w:p>
    <w:p w14:paraId="06F63564" w14:textId="26B3BFB8" w:rsidR="00016B6A" w:rsidRPr="008939CB" w:rsidRDefault="00016B6A" w:rsidP="00533AC9">
      <w:pPr>
        <w:spacing w:after="0" w:line="240" w:lineRule="auto"/>
        <w:ind w:left="0" w:firstLine="0"/>
        <w:rPr>
          <w:color w:val="auto"/>
          <w:szCs w:val="24"/>
        </w:rPr>
      </w:pPr>
    </w:p>
    <w:p w14:paraId="517419D3" w14:textId="1C3D00EF" w:rsidR="00016B6A" w:rsidRPr="008939CB" w:rsidRDefault="00315BDD" w:rsidP="00533AC9">
      <w:pPr>
        <w:spacing w:after="0" w:line="240" w:lineRule="auto"/>
        <w:ind w:left="0" w:right="51" w:firstLine="0"/>
        <w:rPr>
          <w:color w:val="auto"/>
          <w:szCs w:val="24"/>
        </w:rPr>
      </w:pPr>
      <w:r>
        <w:rPr>
          <w:b/>
          <w:color w:val="auto"/>
          <w:szCs w:val="24"/>
        </w:rPr>
        <w:t>86</w:t>
      </w:r>
      <w:r w:rsidR="00E956E1" w:rsidRPr="008939CB">
        <w:rPr>
          <w:b/>
          <w:color w:val="auto"/>
          <w:szCs w:val="24"/>
        </w:rPr>
        <w:t>)</w:t>
      </w:r>
      <w:r w:rsidR="00E956E1" w:rsidRPr="008939CB">
        <w:rPr>
          <w:color w:val="auto"/>
          <w:szCs w:val="24"/>
        </w:rPr>
        <w:t xml:space="preserve"> </w:t>
      </w:r>
      <w:r w:rsidR="00CF40D6" w:rsidRPr="008939CB">
        <w:rPr>
          <w:color w:val="auto"/>
          <w:szCs w:val="24"/>
        </w:rPr>
        <w:t xml:space="preserve">paragrahvi 71 lõiked 1 ja 2 muudetakse </w:t>
      </w:r>
      <w:r w:rsidR="00F5536A">
        <w:rPr>
          <w:color w:val="auto"/>
          <w:szCs w:val="24"/>
        </w:rPr>
        <w:t>ning</w:t>
      </w:r>
      <w:r w:rsidR="00CF40D6" w:rsidRPr="008939CB">
        <w:rPr>
          <w:color w:val="auto"/>
          <w:szCs w:val="24"/>
        </w:rPr>
        <w:t xml:space="preserve"> sõnastatakse järgmiselt:</w:t>
      </w:r>
    </w:p>
    <w:p w14:paraId="69131046" w14:textId="75BD2713" w:rsidR="00F305DD" w:rsidRPr="008939CB" w:rsidRDefault="00CF40D6" w:rsidP="00533AC9">
      <w:pPr>
        <w:spacing w:after="0" w:line="240" w:lineRule="auto"/>
        <w:ind w:left="1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Kaitstava loodusobjekti kasutamis- või kaitsenõuete rikkumise</w:t>
      </w:r>
      <w:r w:rsidR="00D54712" w:rsidRPr="008939CB">
        <w:rPr>
          <w:color w:val="auto"/>
          <w:szCs w:val="24"/>
        </w:rPr>
        <w:t xml:space="preserve"> eest</w:t>
      </w:r>
      <w:r w:rsidR="00FD44FB" w:rsidRPr="008939CB">
        <w:rPr>
          <w:color w:val="auto"/>
          <w:szCs w:val="24"/>
        </w:rPr>
        <w:t>, välja arvatud §</w:t>
      </w:r>
      <w:r w:rsidR="00721367">
        <w:rPr>
          <w:color w:val="auto"/>
          <w:szCs w:val="24"/>
        </w:rPr>
        <w:noBreakHyphen/>
      </w:r>
      <w:r w:rsidR="00FD44FB" w:rsidRPr="008939CB">
        <w:rPr>
          <w:color w:val="auto"/>
          <w:szCs w:val="24"/>
        </w:rPr>
        <w:t>des</w:t>
      </w:r>
      <w:r w:rsidR="00721367">
        <w:rPr>
          <w:color w:val="auto"/>
          <w:szCs w:val="24"/>
        </w:rPr>
        <w:t> </w:t>
      </w:r>
      <w:r w:rsidR="00624479" w:rsidRPr="008939CB">
        <w:rPr>
          <w:color w:val="auto"/>
          <w:szCs w:val="24"/>
        </w:rPr>
        <w:t>71¹‒71</w:t>
      </w:r>
      <w:r w:rsidR="00B24AE2" w:rsidRPr="00B9553C">
        <w:rPr>
          <w:color w:val="auto"/>
          <w:szCs w:val="24"/>
          <w:vertAlign w:val="superscript"/>
        </w:rPr>
        <w:t>9</w:t>
      </w:r>
      <w:r w:rsidR="00721367">
        <w:rPr>
          <w:color w:val="auto"/>
          <w:szCs w:val="24"/>
        </w:rPr>
        <w:t>,</w:t>
      </w:r>
      <w:r w:rsidR="00624479" w:rsidRPr="008939CB">
        <w:rPr>
          <w:color w:val="auto"/>
          <w:szCs w:val="24"/>
        </w:rPr>
        <w:t xml:space="preserve"> 73</w:t>
      </w:r>
      <w:r w:rsidR="000A3453">
        <w:rPr>
          <w:color w:val="auto"/>
          <w:szCs w:val="24"/>
        </w:rPr>
        <w:t xml:space="preserve">, </w:t>
      </w:r>
      <w:r w:rsidR="00721367">
        <w:rPr>
          <w:color w:val="auto"/>
          <w:szCs w:val="24"/>
        </w:rPr>
        <w:t>74¹</w:t>
      </w:r>
      <w:r w:rsidR="000A3453">
        <w:rPr>
          <w:color w:val="auto"/>
          <w:szCs w:val="24"/>
        </w:rPr>
        <w:t>, 74² ja 74⁵</w:t>
      </w:r>
      <w:r w:rsidR="00624479" w:rsidRPr="008939CB">
        <w:rPr>
          <w:color w:val="auto"/>
          <w:szCs w:val="24"/>
        </w:rPr>
        <w:t>‒74</w:t>
      </w:r>
      <w:r w:rsidR="00B74D33" w:rsidRPr="000B1067">
        <w:rPr>
          <w:color w:val="auto"/>
          <w:szCs w:val="24"/>
          <w:vertAlign w:val="superscript"/>
        </w:rPr>
        <w:t>2</w:t>
      </w:r>
      <w:r w:rsidR="00B74D33">
        <w:rPr>
          <w:color w:val="auto"/>
          <w:szCs w:val="24"/>
          <w:vertAlign w:val="superscript"/>
        </w:rPr>
        <w:t>7</w:t>
      </w:r>
      <w:r w:rsidR="00624479" w:rsidRPr="008939CB">
        <w:rPr>
          <w:color w:val="auto"/>
          <w:szCs w:val="24"/>
        </w:rPr>
        <w:t xml:space="preserve"> </w:t>
      </w:r>
      <w:r w:rsidR="00FD44FB" w:rsidRPr="008939CB">
        <w:rPr>
          <w:color w:val="auto"/>
          <w:szCs w:val="24"/>
        </w:rPr>
        <w:t xml:space="preserve">loetletud rikkumised, – </w:t>
      </w:r>
    </w:p>
    <w:p w14:paraId="68AB80AA" w14:textId="7490F078" w:rsidR="00016B6A" w:rsidRPr="008939CB" w:rsidRDefault="00EA6C8F" w:rsidP="00533AC9">
      <w:pPr>
        <w:spacing w:after="0" w:line="240" w:lineRule="auto"/>
        <w:ind w:left="10" w:right="51" w:firstLine="0"/>
        <w:rPr>
          <w:color w:val="auto"/>
          <w:szCs w:val="24"/>
        </w:rPr>
      </w:pPr>
      <w:r>
        <w:rPr>
          <w:color w:val="auto"/>
          <w:szCs w:val="24"/>
        </w:rPr>
        <w:t>k</w:t>
      </w:r>
      <w:r w:rsidR="00FD44FB" w:rsidRPr="008939CB">
        <w:rPr>
          <w:color w:val="auto"/>
          <w:szCs w:val="24"/>
        </w:rPr>
        <w:t>a</w:t>
      </w:r>
      <w:r w:rsidR="005E0930">
        <w:rPr>
          <w:color w:val="auto"/>
          <w:szCs w:val="24"/>
        </w:rPr>
        <w:t>ri</w:t>
      </w:r>
      <w:r w:rsidR="00FD44FB" w:rsidRPr="008939CB">
        <w:rPr>
          <w:color w:val="auto"/>
          <w:szCs w:val="24"/>
        </w:rPr>
        <w:t xml:space="preserve">statakse rahatrahviga kuni </w:t>
      </w:r>
      <w:r w:rsidR="002512C6">
        <w:rPr>
          <w:color w:val="auto"/>
          <w:szCs w:val="24"/>
        </w:rPr>
        <w:t>100</w:t>
      </w:r>
      <w:r w:rsidR="00FD44FB" w:rsidRPr="008939CB">
        <w:rPr>
          <w:color w:val="auto"/>
          <w:szCs w:val="24"/>
        </w:rPr>
        <w:t xml:space="preserve"> trahviühikut.</w:t>
      </w:r>
    </w:p>
    <w:p w14:paraId="165C1F90" w14:textId="6F5EF893" w:rsidR="00CE1488" w:rsidRPr="008939CB" w:rsidRDefault="00CE1488" w:rsidP="00533AC9">
      <w:pPr>
        <w:spacing w:after="0" w:line="240" w:lineRule="auto"/>
        <w:ind w:left="10" w:right="51" w:firstLine="0"/>
        <w:rPr>
          <w:color w:val="auto"/>
          <w:szCs w:val="24"/>
        </w:rPr>
      </w:pPr>
    </w:p>
    <w:p w14:paraId="71F7920A"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 –</w:t>
      </w:r>
      <w:r w:rsidR="00D461E9" w:rsidRPr="008939CB">
        <w:rPr>
          <w:color w:val="auto"/>
          <w:szCs w:val="24"/>
        </w:rPr>
        <w:t xml:space="preserve"> </w:t>
      </w:r>
    </w:p>
    <w:p w14:paraId="1673E775" w14:textId="41AA7382"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CF40D6" w:rsidRPr="008939CB">
        <w:rPr>
          <w:color w:val="auto"/>
          <w:szCs w:val="24"/>
        </w:rPr>
        <w:t xml:space="preserve">50 </w:t>
      </w:r>
      <w:r w:rsidRPr="008939CB">
        <w:rPr>
          <w:color w:val="auto"/>
          <w:szCs w:val="24"/>
        </w:rPr>
        <w:t>000 eurot.</w:t>
      </w:r>
      <w:r w:rsidR="00CF40D6" w:rsidRPr="008939CB">
        <w:rPr>
          <w:color w:val="auto"/>
          <w:szCs w:val="24"/>
        </w:rPr>
        <w:t>“;</w:t>
      </w:r>
    </w:p>
    <w:p w14:paraId="778323FB" w14:textId="03342264" w:rsidR="00016B6A" w:rsidRPr="008939CB" w:rsidRDefault="00016B6A" w:rsidP="00533AC9">
      <w:pPr>
        <w:spacing w:after="0" w:line="240" w:lineRule="auto"/>
        <w:ind w:left="0" w:firstLine="0"/>
        <w:rPr>
          <w:b/>
          <w:color w:val="auto"/>
          <w:szCs w:val="24"/>
        </w:rPr>
      </w:pPr>
    </w:p>
    <w:p w14:paraId="4F8F84C7" w14:textId="67727301" w:rsidR="00CF40D6" w:rsidRPr="008939CB" w:rsidRDefault="00315BDD" w:rsidP="00533AC9">
      <w:pPr>
        <w:spacing w:after="0" w:line="240" w:lineRule="auto"/>
        <w:ind w:left="0" w:firstLine="0"/>
        <w:rPr>
          <w:color w:val="auto"/>
          <w:szCs w:val="24"/>
        </w:rPr>
      </w:pPr>
      <w:r>
        <w:rPr>
          <w:b/>
          <w:color w:val="auto"/>
          <w:szCs w:val="24"/>
        </w:rPr>
        <w:t>87</w:t>
      </w:r>
      <w:r w:rsidR="00CF40D6" w:rsidRPr="008939CB">
        <w:rPr>
          <w:b/>
          <w:color w:val="auto"/>
          <w:szCs w:val="24"/>
        </w:rPr>
        <w:t xml:space="preserve">) </w:t>
      </w:r>
      <w:r w:rsidR="00CF40D6" w:rsidRPr="008939CB">
        <w:rPr>
          <w:color w:val="auto"/>
          <w:szCs w:val="24"/>
        </w:rPr>
        <w:t xml:space="preserve">seadust täiendatakse </w:t>
      </w:r>
      <w:bookmarkStart w:id="616" w:name="_Hlk160142501"/>
      <w:r w:rsidR="00CF40D6" w:rsidRPr="008939CB">
        <w:rPr>
          <w:color w:val="auto"/>
          <w:szCs w:val="24"/>
        </w:rPr>
        <w:t>§-dega 71¹‒71</w:t>
      </w:r>
      <w:r w:rsidR="00056471">
        <w:rPr>
          <w:color w:val="auto"/>
          <w:szCs w:val="24"/>
          <w:vertAlign w:val="superscript"/>
        </w:rPr>
        <w:t>9</w:t>
      </w:r>
      <w:r w:rsidR="00CF40D6" w:rsidRPr="008939CB">
        <w:rPr>
          <w:color w:val="auto"/>
          <w:szCs w:val="24"/>
        </w:rPr>
        <w:t xml:space="preserve"> </w:t>
      </w:r>
      <w:bookmarkEnd w:id="616"/>
      <w:r w:rsidR="00CF40D6" w:rsidRPr="008939CB">
        <w:rPr>
          <w:color w:val="auto"/>
          <w:szCs w:val="24"/>
        </w:rPr>
        <w:t>järgmises sõnastuses:</w:t>
      </w:r>
    </w:p>
    <w:p w14:paraId="7D084206" w14:textId="02180802" w:rsidR="00016B6A" w:rsidRPr="008939CB" w:rsidRDefault="00CF40D6" w:rsidP="00533AC9">
      <w:pPr>
        <w:pStyle w:val="Pealkiri2"/>
        <w:spacing w:after="0" w:line="240" w:lineRule="auto"/>
        <w:ind w:left="-5" w:right="48"/>
        <w:rPr>
          <w:color w:val="auto"/>
          <w:szCs w:val="24"/>
        </w:rPr>
      </w:pPr>
      <w:r w:rsidRPr="008939CB">
        <w:rPr>
          <w:color w:val="auto"/>
          <w:szCs w:val="24"/>
        </w:rPr>
        <w:t>„</w:t>
      </w:r>
      <w:r w:rsidR="00FD44FB" w:rsidRPr="008939CB">
        <w:rPr>
          <w:color w:val="auto"/>
          <w:szCs w:val="24"/>
        </w:rPr>
        <w:t>§ 71</w:t>
      </w:r>
      <w:r w:rsidR="00FD44FB" w:rsidRPr="008939CB">
        <w:rPr>
          <w:color w:val="auto"/>
          <w:szCs w:val="24"/>
          <w:vertAlign w:val="superscript"/>
        </w:rPr>
        <w:t>1</w:t>
      </w:r>
      <w:r w:rsidR="00FD44FB" w:rsidRPr="008939CB">
        <w:rPr>
          <w:color w:val="auto"/>
          <w:szCs w:val="24"/>
        </w:rPr>
        <w:t xml:space="preserve">. Kaitstaval loodusobjektil majandustegevuse </w:t>
      </w:r>
      <w:r w:rsidR="00856A12" w:rsidRPr="008939CB">
        <w:rPr>
          <w:color w:val="auto"/>
          <w:szCs w:val="24"/>
        </w:rPr>
        <w:t xml:space="preserve">ja </w:t>
      </w:r>
      <w:r w:rsidR="00FD44FB" w:rsidRPr="008939CB">
        <w:rPr>
          <w:color w:val="auto"/>
          <w:szCs w:val="24"/>
        </w:rPr>
        <w:t>loodusvarade kasutamise keelu rikkumine</w:t>
      </w:r>
    </w:p>
    <w:p w14:paraId="40D9EB79" w14:textId="6EF7F89D" w:rsidR="00016B6A" w:rsidRPr="008939CB" w:rsidRDefault="00016B6A" w:rsidP="00533AC9">
      <w:pPr>
        <w:spacing w:after="0" w:line="240" w:lineRule="auto"/>
        <w:ind w:left="0" w:firstLine="0"/>
        <w:rPr>
          <w:color w:val="auto"/>
          <w:szCs w:val="24"/>
        </w:rPr>
      </w:pPr>
    </w:p>
    <w:p w14:paraId="73336059" w14:textId="46625C8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majandustegevuse või loodusvarade kasutamise keelu rikkumise eest – </w:t>
      </w:r>
    </w:p>
    <w:p w14:paraId="032B4E36" w14:textId="15042A4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642B82" w14:textId="19632233" w:rsidR="00016B6A" w:rsidRPr="008939CB" w:rsidRDefault="00016B6A" w:rsidP="00533AC9">
      <w:pPr>
        <w:spacing w:after="0" w:line="240" w:lineRule="auto"/>
        <w:ind w:left="0" w:firstLine="0"/>
        <w:rPr>
          <w:color w:val="auto"/>
          <w:szCs w:val="24"/>
        </w:rPr>
      </w:pPr>
    </w:p>
    <w:p w14:paraId="00B15BA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E5F56B" w14:textId="5026538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0104D687" w14:textId="776D141F" w:rsidR="00016B6A" w:rsidRPr="008939CB" w:rsidRDefault="00016B6A" w:rsidP="00533AC9">
      <w:pPr>
        <w:spacing w:after="0" w:line="240" w:lineRule="auto"/>
        <w:ind w:left="0" w:firstLine="0"/>
        <w:rPr>
          <w:color w:val="auto"/>
          <w:szCs w:val="24"/>
        </w:rPr>
      </w:pPr>
    </w:p>
    <w:p w14:paraId="31A6A58D" w14:textId="2EA9E3D9"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2</w:t>
      </w:r>
      <w:r w:rsidRPr="008939CB">
        <w:rPr>
          <w:color w:val="auto"/>
          <w:szCs w:val="24"/>
        </w:rPr>
        <w:t>. Kaitstaval loodusobjektil ehitamise nõuete rikkumine</w:t>
      </w:r>
    </w:p>
    <w:p w14:paraId="6129E804" w14:textId="4696B59A" w:rsidR="00016B6A" w:rsidRPr="008939CB" w:rsidRDefault="00016B6A" w:rsidP="00533AC9">
      <w:pPr>
        <w:spacing w:after="0" w:line="240" w:lineRule="auto"/>
        <w:ind w:left="0" w:firstLine="0"/>
        <w:rPr>
          <w:color w:val="auto"/>
          <w:szCs w:val="24"/>
        </w:rPr>
      </w:pPr>
    </w:p>
    <w:p w14:paraId="7AEAB95B"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ebaseadusliku ehitamise eest – </w:t>
      </w:r>
    </w:p>
    <w:p w14:paraId="1FB6C5F9" w14:textId="19D5E2DE"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41D59B74" w14:textId="079D43B8" w:rsidR="00016B6A" w:rsidRPr="008939CB" w:rsidRDefault="00016B6A" w:rsidP="00533AC9">
      <w:pPr>
        <w:spacing w:after="0" w:line="240" w:lineRule="auto"/>
        <w:ind w:left="0" w:firstLine="0"/>
        <w:rPr>
          <w:color w:val="auto"/>
          <w:szCs w:val="24"/>
        </w:rPr>
      </w:pPr>
    </w:p>
    <w:p w14:paraId="11D02E3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AB97B3F" w14:textId="7C3A09A7"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78B9EC03" w14:textId="6B8D5F28" w:rsidR="00016B6A" w:rsidRPr="008939CB" w:rsidRDefault="00016B6A" w:rsidP="00533AC9">
      <w:pPr>
        <w:spacing w:after="0" w:line="240" w:lineRule="auto"/>
        <w:ind w:left="0" w:firstLine="0"/>
        <w:rPr>
          <w:color w:val="auto"/>
          <w:szCs w:val="24"/>
        </w:rPr>
      </w:pPr>
    </w:p>
    <w:p w14:paraId="0FA01DE9" w14:textId="0808E231"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3</w:t>
      </w:r>
      <w:r w:rsidRPr="008939CB">
        <w:rPr>
          <w:color w:val="auto"/>
          <w:szCs w:val="24"/>
        </w:rPr>
        <w:t>. Kaitstaval loodusobjektil viibimise keelu rikkumine</w:t>
      </w:r>
    </w:p>
    <w:p w14:paraId="0CA84000" w14:textId="57DA3948" w:rsidR="00016B6A" w:rsidRPr="008939CB" w:rsidRDefault="00016B6A" w:rsidP="00533AC9">
      <w:pPr>
        <w:spacing w:after="0" w:line="240" w:lineRule="auto"/>
        <w:ind w:left="0" w:firstLine="0"/>
        <w:rPr>
          <w:color w:val="auto"/>
          <w:szCs w:val="24"/>
        </w:rPr>
      </w:pPr>
    </w:p>
    <w:p w14:paraId="19AB9DC6"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viibimise </w:t>
      </w:r>
      <w:r w:rsidR="00DB2D58" w:rsidRPr="00CD7684">
        <w:rPr>
          <w:color w:val="auto"/>
          <w:szCs w:val="24"/>
        </w:rPr>
        <w:t xml:space="preserve">keelu </w:t>
      </w:r>
      <w:r w:rsidR="00FD44FB" w:rsidRPr="00CD7684">
        <w:rPr>
          <w:color w:val="auto"/>
          <w:szCs w:val="24"/>
        </w:rPr>
        <w:t>rikkumise</w:t>
      </w:r>
      <w:r w:rsidR="00FD44FB" w:rsidRPr="008939CB">
        <w:rPr>
          <w:color w:val="auto"/>
          <w:szCs w:val="24"/>
        </w:rPr>
        <w:t xml:space="preserve"> eest – </w:t>
      </w:r>
    </w:p>
    <w:p w14:paraId="2DABF700" w14:textId="67D07C56"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92F7AEA" w14:textId="140AAD6E" w:rsidR="00016B6A" w:rsidRPr="008939CB" w:rsidRDefault="00016B6A" w:rsidP="00533AC9">
      <w:pPr>
        <w:spacing w:after="0" w:line="240" w:lineRule="auto"/>
        <w:ind w:left="0" w:firstLine="0"/>
        <w:rPr>
          <w:color w:val="auto"/>
          <w:szCs w:val="24"/>
        </w:rPr>
      </w:pPr>
    </w:p>
    <w:p w14:paraId="65994D0E" w14:textId="77777777" w:rsidR="00F305DD" w:rsidRPr="008939CB" w:rsidRDefault="003F086F" w:rsidP="00533AC9">
      <w:pPr>
        <w:spacing w:after="0" w:line="240" w:lineRule="auto"/>
        <w:ind w:left="10" w:right="51" w:firstLine="0"/>
        <w:rPr>
          <w:color w:val="auto"/>
          <w:szCs w:val="24"/>
        </w:rPr>
      </w:pPr>
      <w:r w:rsidRPr="008939CB">
        <w:rPr>
          <w:color w:val="auto"/>
          <w:szCs w:val="24"/>
        </w:rPr>
        <w:lastRenderedPageBreak/>
        <w:t xml:space="preserve">(2) </w:t>
      </w:r>
      <w:r w:rsidR="00FD44FB" w:rsidRPr="008939CB">
        <w:rPr>
          <w:color w:val="auto"/>
          <w:szCs w:val="24"/>
        </w:rPr>
        <w:t xml:space="preserve">Sama teo eest, kui selle on toime pannud juriidiline isik, – </w:t>
      </w:r>
    </w:p>
    <w:p w14:paraId="6D8B3A86" w14:textId="5661850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w:t>
      </w:r>
      <w:r w:rsidR="00147390">
        <w:rPr>
          <w:color w:val="auto"/>
          <w:szCs w:val="24"/>
        </w:rPr>
        <w:t xml:space="preserve"> 30</w:t>
      </w:r>
      <w:r w:rsidRPr="008939CB">
        <w:rPr>
          <w:color w:val="auto"/>
          <w:szCs w:val="24"/>
        </w:rPr>
        <w:t xml:space="preserve"> 000 eurot.</w:t>
      </w:r>
    </w:p>
    <w:p w14:paraId="11510684" w14:textId="7C8CEE2E" w:rsidR="00016B6A" w:rsidRPr="008939CB" w:rsidRDefault="00016B6A" w:rsidP="00533AC9">
      <w:pPr>
        <w:spacing w:after="0" w:line="240" w:lineRule="auto"/>
        <w:ind w:left="0" w:firstLine="0"/>
        <w:rPr>
          <w:color w:val="auto"/>
          <w:szCs w:val="24"/>
        </w:rPr>
      </w:pPr>
    </w:p>
    <w:p w14:paraId="6C73B5B7" w14:textId="459A63E8"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4</w:t>
      </w:r>
      <w:r w:rsidRPr="008939CB">
        <w:rPr>
          <w:color w:val="auto"/>
          <w:szCs w:val="24"/>
        </w:rPr>
        <w:t xml:space="preserve">. Kaitstaval loodusobjektil sõidukiga </w:t>
      </w:r>
      <w:r w:rsidR="008035DD" w:rsidRPr="008939CB">
        <w:rPr>
          <w:color w:val="auto"/>
          <w:szCs w:val="24"/>
        </w:rPr>
        <w:t xml:space="preserve">sõitmise </w:t>
      </w:r>
      <w:r w:rsidRPr="008939CB">
        <w:rPr>
          <w:color w:val="auto"/>
          <w:szCs w:val="24"/>
        </w:rPr>
        <w:t>nõuete rikkumine</w:t>
      </w:r>
    </w:p>
    <w:p w14:paraId="2E0F1D6D" w14:textId="4EF7853C" w:rsidR="00016B6A" w:rsidRPr="008939CB" w:rsidRDefault="00016B6A" w:rsidP="00533AC9">
      <w:pPr>
        <w:spacing w:after="0" w:line="240" w:lineRule="auto"/>
        <w:ind w:left="0" w:firstLine="0"/>
        <w:rPr>
          <w:color w:val="auto"/>
          <w:szCs w:val="24"/>
        </w:rPr>
      </w:pPr>
    </w:p>
    <w:p w14:paraId="1304D81E" w14:textId="60494451"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sõidukiga, </w:t>
      </w:r>
      <w:ins w:id="617" w:author="Mari Koik - JUSTDIGI" w:date="2025-01-20T13:48:00Z" w16du:dateUtc="2025-01-20T11:48:00Z">
        <w:r w:rsidR="00005A76">
          <w:rPr>
            <w:color w:val="auto"/>
            <w:szCs w:val="24"/>
          </w:rPr>
          <w:t xml:space="preserve">sealhulgas </w:t>
        </w:r>
      </w:ins>
      <w:r w:rsidR="00FD44FB" w:rsidRPr="008939CB">
        <w:rPr>
          <w:color w:val="auto"/>
          <w:szCs w:val="24"/>
        </w:rPr>
        <w:t xml:space="preserve">maastikusõidukiga või ujuvvahendiga </w:t>
      </w:r>
      <w:r w:rsidR="008035DD" w:rsidRPr="008939CB">
        <w:rPr>
          <w:color w:val="auto"/>
          <w:szCs w:val="24"/>
        </w:rPr>
        <w:t xml:space="preserve">sõitmise </w:t>
      </w:r>
      <w:r w:rsidR="00FD44FB" w:rsidRPr="008939CB">
        <w:rPr>
          <w:color w:val="auto"/>
          <w:szCs w:val="24"/>
        </w:rPr>
        <w:t xml:space="preserve">nõuete rikkumise eest – </w:t>
      </w:r>
    </w:p>
    <w:p w14:paraId="14E8A076" w14:textId="3BE3C1AD"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3B609BBF" w14:textId="2A21D465" w:rsidR="00016B6A" w:rsidRPr="008939CB" w:rsidRDefault="00016B6A" w:rsidP="00533AC9">
      <w:pPr>
        <w:spacing w:after="0" w:line="240" w:lineRule="auto"/>
        <w:ind w:left="0" w:firstLine="0"/>
        <w:rPr>
          <w:color w:val="auto"/>
          <w:szCs w:val="24"/>
        </w:rPr>
      </w:pPr>
    </w:p>
    <w:p w14:paraId="40FDF577"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443AFCE" w14:textId="284C67F3"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33BC14E7" w14:textId="53A22BC7" w:rsidR="00016B6A" w:rsidRPr="008939CB" w:rsidRDefault="00016B6A" w:rsidP="00533AC9">
      <w:pPr>
        <w:spacing w:after="0" w:line="240" w:lineRule="auto"/>
        <w:ind w:left="0" w:firstLine="0"/>
        <w:rPr>
          <w:color w:val="auto"/>
          <w:szCs w:val="24"/>
        </w:rPr>
      </w:pPr>
    </w:p>
    <w:p w14:paraId="517ABC0E" w14:textId="61DF26C0"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5</w:t>
      </w:r>
      <w:r w:rsidRPr="008939CB">
        <w:rPr>
          <w:color w:val="auto"/>
          <w:szCs w:val="24"/>
        </w:rPr>
        <w:t xml:space="preserve">. </w:t>
      </w:r>
      <w:bookmarkStart w:id="618" w:name="_Hlk78487504"/>
      <w:r w:rsidRPr="008939CB">
        <w:rPr>
          <w:color w:val="auto"/>
          <w:szCs w:val="24"/>
        </w:rPr>
        <w:t xml:space="preserve">Kaitstaval loodusobjektil telkimise </w:t>
      </w:r>
      <w:r w:rsidR="00BA1DFE">
        <w:rPr>
          <w:color w:val="auto"/>
          <w:szCs w:val="24"/>
        </w:rPr>
        <w:t>ja</w:t>
      </w:r>
      <w:r w:rsidR="00856A12" w:rsidRPr="008939CB">
        <w:rPr>
          <w:color w:val="auto"/>
          <w:szCs w:val="24"/>
        </w:rPr>
        <w:t xml:space="preserve"> </w:t>
      </w:r>
      <w:r w:rsidRPr="008939CB">
        <w:rPr>
          <w:color w:val="auto"/>
          <w:szCs w:val="24"/>
        </w:rPr>
        <w:t xml:space="preserve">lõkke tegemise </w:t>
      </w:r>
      <w:r w:rsidR="002E1BF4" w:rsidRPr="008939CB">
        <w:rPr>
          <w:color w:val="auto"/>
          <w:szCs w:val="24"/>
        </w:rPr>
        <w:t xml:space="preserve">keelu </w:t>
      </w:r>
      <w:r w:rsidRPr="008939CB">
        <w:rPr>
          <w:color w:val="auto"/>
          <w:szCs w:val="24"/>
        </w:rPr>
        <w:t>rikkumine</w:t>
      </w:r>
    </w:p>
    <w:bookmarkEnd w:id="618"/>
    <w:p w14:paraId="6C8D52A1" w14:textId="4B188766" w:rsidR="00016B6A" w:rsidRPr="008939CB" w:rsidRDefault="00016B6A" w:rsidP="00533AC9">
      <w:pPr>
        <w:spacing w:after="0" w:line="240" w:lineRule="auto"/>
        <w:ind w:left="0" w:firstLine="0"/>
        <w:rPr>
          <w:color w:val="auto"/>
          <w:szCs w:val="24"/>
        </w:rPr>
      </w:pPr>
    </w:p>
    <w:p w14:paraId="02560741"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Kaitstaval loodusobjektil telkimise või lõkke tegemise eest selleks keelatud kohas –</w:t>
      </w:r>
      <w:r w:rsidR="00280524" w:rsidRPr="008939CB">
        <w:rPr>
          <w:color w:val="auto"/>
          <w:szCs w:val="24"/>
        </w:rPr>
        <w:t xml:space="preserve"> </w:t>
      </w:r>
    </w:p>
    <w:p w14:paraId="04A7D9C3" w14:textId="3961059B"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659B747" w14:textId="6CB6B7FB" w:rsidR="00016B6A" w:rsidRPr="008939CB" w:rsidRDefault="00016B6A" w:rsidP="00533AC9">
      <w:pPr>
        <w:spacing w:after="0" w:line="240" w:lineRule="auto"/>
        <w:ind w:left="0" w:firstLine="0"/>
        <w:rPr>
          <w:color w:val="auto"/>
          <w:szCs w:val="24"/>
        </w:rPr>
      </w:pPr>
    </w:p>
    <w:p w14:paraId="516D2B9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AD8E36E" w14:textId="0762FFFF" w:rsidR="00016B6A" w:rsidRPr="008939CB" w:rsidDel="00B70697" w:rsidRDefault="00FD44FB" w:rsidP="00533AC9">
      <w:pPr>
        <w:spacing w:after="0" w:line="240" w:lineRule="auto"/>
        <w:ind w:left="10" w:right="51" w:firstLine="0"/>
        <w:rPr>
          <w:del w:id="619" w:author="Mari Koik - JUSTDIGI" w:date="2025-01-16T18:02:00Z" w16du:dateUtc="2025-01-16T16:02:00Z"/>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5D99B51F" w14:textId="4369654A" w:rsidR="00016B6A" w:rsidDel="00B70697" w:rsidRDefault="00016B6A">
      <w:pPr>
        <w:spacing w:after="0" w:line="240" w:lineRule="auto"/>
        <w:ind w:left="10" w:right="51" w:firstLine="0"/>
        <w:rPr>
          <w:del w:id="620" w:author="Mari Koik - JUSTDIGI" w:date="2025-01-16T18:02:00Z" w16du:dateUtc="2025-01-16T16:02:00Z"/>
          <w:color w:val="auto"/>
          <w:szCs w:val="24"/>
        </w:rPr>
        <w:pPrChange w:id="621" w:author="Mari Koik - JUSTDIGI" w:date="2025-01-16T18:02:00Z" w16du:dateUtc="2025-01-16T16:02:00Z">
          <w:pPr>
            <w:spacing w:after="0" w:line="240" w:lineRule="auto"/>
            <w:ind w:left="0" w:firstLine="0"/>
          </w:pPr>
        </w:pPrChange>
      </w:pPr>
    </w:p>
    <w:p w14:paraId="542CB235" w14:textId="5F49B922" w:rsidR="00885613" w:rsidDel="00B70697" w:rsidRDefault="00885613" w:rsidP="00533AC9">
      <w:pPr>
        <w:spacing w:after="0" w:line="240" w:lineRule="auto"/>
        <w:ind w:left="0" w:firstLine="0"/>
        <w:rPr>
          <w:del w:id="622" w:author="Mari Koik - JUSTDIGI" w:date="2025-01-16T18:02:00Z" w16du:dateUtc="2025-01-16T16:02:00Z"/>
          <w:color w:val="auto"/>
          <w:szCs w:val="24"/>
        </w:rPr>
      </w:pPr>
    </w:p>
    <w:p w14:paraId="700D7FAD" w14:textId="77777777" w:rsidR="00885613" w:rsidRDefault="00885613" w:rsidP="00533AC9">
      <w:pPr>
        <w:spacing w:after="0" w:line="240" w:lineRule="auto"/>
        <w:ind w:left="0" w:firstLine="0"/>
        <w:rPr>
          <w:color w:val="auto"/>
          <w:szCs w:val="24"/>
        </w:rPr>
      </w:pPr>
    </w:p>
    <w:p w14:paraId="6FE529AD" w14:textId="77777777" w:rsidR="00885613" w:rsidRPr="008939CB" w:rsidRDefault="00885613" w:rsidP="00533AC9">
      <w:pPr>
        <w:spacing w:after="0" w:line="240" w:lineRule="auto"/>
        <w:ind w:left="0" w:firstLine="0"/>
        <w:rPr>
          <w:color w:val="auto"/>
          <w:szCs w:val="24"/>
        </w:rPr>
      </w:pPr>
    </w:p>
    <w:p w14:paraId="6CC64F02" w14:textId="6D2C0698"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6</w:t>
      </w:r>
      <w:r w:rsidRPr="008939CB">
        <w:rPr>
          <w:color w:val="auto"/>
          <w:szCs w:val="24"/>
        </w:rPr>
        <w:t>. Kaitstaval loodusobjektil rahvaürituse korraldamise nõuete rikkumine</w:t>
      </w:r>
    </w:p>
    <w:p w14:paraId="0ED1FD62" w14:textId="4D05DF18" w:rsidR="00016B6A" w:rsidRPr="008939CB" w:rsidRDefault="00016B6A" w:rsidP="00533AC9">
      <w:pPr>
        <w:spacing w:after="0" w:line="240" w:lineRule="auto"/>
        <w:ind w:left="0" w:firstLine="0"/>
        <w:rPr>
          <w:color w:val="auto"/>
          <w:szCs w:val="24"/>
        </w:rPr>
      </w:pPr>
    </w:p>
    <w:p w14:paraId="721C8EF8" w14:textId="6E44B6E0" w:rsidR="00E956E1"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Kaitstaval loodusobjektil rahvaürituse korraldamise</w:t>
      </w:r>
      <w:r w:rsidR="006A0D6D">
        <w:rPr>
          <w:color w:val="auto"/>
          <w:szCs w:val="24"/>
        </w:rPr>
        <w:t xml:space="preserve"> kohta</w:t>
      </w:r>
      <w:r w:rsidR="00FD44FB" w:rsidRPr="008939CB">
        <w:rPr>
          <w:color w:val="auto"/>
          <w:szCs w:val="24"/>
        </w:rPr>
        <w:t xml:space="preserve"> kehtestatud piirangute rikkumise </w:t>
      </w:r>
    </w:p>
    <w:p w14:paraId="7FDF350D" w14:textId="77777777" w:rsidR="00F305DD" w:rsidRPr="008939CB" w:rsidRDefault="00FD44FB" w:rsidP="00533AC9">
      <w:pPr>
        <w:spacing w:after="0" w:line="240" w:lineRule="auto"/>
        <w:ind w:left="10" w:right="51" w:firstLine="0"/>
        <w:rPr>
          <w:color w:val="auto"/>
          <w:szCs w:val="24"/>
        </w:rPr>
      </w:pPr>
      <w:r w:rsidRPr="008939CB">
        <w:rPr>
          <w:color w:val="auto"/>
          <w:szCs w:val="24"/>
        </w:rPr>
        <w:t xml:space="preserve">eest – </w:t>
      </w:r>
    </w:p>
    <w:p w14:paraId="28F2639B" w14:textId="31033CE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75E40454" w14:textId="0F529721" w:rsidR="00016B6A" w:rsidRPr="008939CB" w:rsidRDefault="00016B6A" w:rsidP="00533AC9">
      <w:pPr>
        <w:spacing w:after="0" w:line="240" w:lineRule="auto"/>
        <w:ind w:left="0" w:firstLine="0"/>
        <w:rPr>
          <w:color w:val="auto"/>
          <w:szCs w:val="24"/>
        </w:rPr>
      </w:pPr>
    </w:p>
    <w:p w14:paraId="6444CD53"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4786EE3F" w14:textId="07BB67C5"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1E6EB7BD" w14:textId="3781BC1D" w:rsidR="00016B6A" w:rsidRPr="008939CB" w:rsidRDefault="00016B6A" w:rsidP="00533AC9">
      <w:pPr>
        <w:spacing w:after="0" w:line="240" w:lineRule="auto"/>
        <w:ind w:left="0" w:firstLine="0"/>
        <w:rPr>
          <w:color w:val="auto"/>
          <w:szCs w:val="24"/>
        </w:rPr>
      </w:pPr>
    </w:p>
    <w:p w14:paraId="188B80C4" w14:textId="071A6F64"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7</w:t>
      </w:r>
      <w:r w:rsidRPr="008939CB">
        <w:rPr>
          <w:color w:val="auto"/>
          <w:szCs w:val="24"/>
        </w:rPr>
        <w:t>. Kaitstaval loodusobjektil puittaimestiku istutamise ja raie nõuete rikkumine</w:t>
      </w:r>
    </w:p>
    <w:p w14:paraId="3AD78E09" w14:textId="1C30146A" w:rsidR="00016B6A" w:rsidRPr="008939CB" w:rsidRDefault="00016B6A" w:rsidP="00533AC9">
      <w:pPr>
        <w:spacing w:after="0" w:line="240" w:lineRule="auto"/>
        <w:ind w:left="0" w:firstLine="0"/>
        <w:rPr>
          <w:color w:val="auto"/>
          <w:szCs w:val="24"/>
        </w:rPr>
      </w:pPr>
    </w:p>
    <w:p w14:paraId="2E316974" w14:textId="091F3FD6"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w:t>
      </w:r>
      <w:r w:rsidR="003F34E0" w:rsidRPr="008939CB">
        <w:rPr>
          <w:color w:val="auto"/>
          <w:szCs w:val="24"/>
        </w:rPr>
        <w:t xml:space="preserve">puittaimestiku istutamise </w:t>
      </w:r>
      <w:r w:rsidR="00FD44FB" w:rsidRPr="008939CB">
        <w:rPr>
          <w:color w:val="auto"/>
          <w:szCs w:val="24"/>
        </w:rPr>
        <w:t xml:space="preserve">või </w:t>
      </w:r>
      <w:r w:rsidR="003F34E0" w:rsidRPr="008939CB">
        <w:rPr>
          <w:color w:val="auto"/>
          <w:szCs w:val="24"/>
        </w:rPr>
        <w:t>raie</w:t>
      </w:r>
      <w:r w:rsidR="00FD44FB" w:rsidRPr="008939CB">
        <w:rPr>
          <w:color w:val="auto"/>
          <w:szCs w:val="24"/>
        </w:rPr>
        <w:t xml:space="preserve"> nõuete rikkumise eest – </w:t>
      </w:r>
    </w:p>
    <w:p w14:paraId="7A70B6E6" w14:textId="38A752A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51258845" w14:textId="41EE0AEC" w:rsidR="00016B6A" w:rsidRPr="008939CB" w:rsidRDefault="00016B6A" w:rsidP="00533AC9">
      <w:pPr>
        <w:spacing w:after="0" w:line="240" w:lineRule="auto"/>
        <w:ind w:left="0" w:firstLine="0"/>
        <w:rPr>
          <w:color w:val="auto"/>
          <w:szCs w:val="24"/>
        </w:rPr>
      </w:pPr>
    </w:p>
    <w:p w14:paraId="2077AD2F"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7E99C81" w14:textId="7189C76C"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150</w:t>
      </w:r>
      <w:r w:rsidRPr="008939CB">
        <w:rPr>
          <w:color w:val="auto"/>
          <w:szCs w:val="24"/>
        </w:rPr>
        <w:t xml:space="preserve"> 000 eurot.</w:t>
      </w:r>
    </w:p>
    <w:p w14:paraId="4825C7BF" w14:textId="1B0D2E98" w:rsidR="00016B6A" w:rsidRPr="008939CB" w:rsidRDefault="00016B6A" w:rsidP="00533AC9">
      <w:pPr>
        <w:spacing w:after="0" w:line="240" w:lineRule="auto"/>
        <w:ind w:left="0" w:firstLine="0"/>
        <w:rPr>
          <w:color w:val="auto"/>
          <w:szCs w:val="24"/>
        </w:rPr>
      </w:pPr>
    </w:p>
    <w:p w14:paraId="6C6CBDC8" w14:textId="63C140BA" w:rsidR="00016B6A" w:rsidRPr="00E23545" w:rsidRDefault="00FD44FB" w:rsidP="00533AC9">
      <w:pPr>
        <w:pStyle w:val="Pealkiri2"/>
        <w:spacing w:after="0" w:line="240" w:lineRule="auto"/>
        <w:ind w:left="-5" w:right="48"/>
        <w:rPr>
          <w:color w:val="auto"/>
          <w:szCs w:val="24"/>
        </w:rPr>
      </w:pPr>
      <w:r w:rsidRPr="008939CB">
        <w:rPr>
          <w:color w:val="auto"/>
          <w:szCs w:val="24"/>
        </w:rPr>
        <w:t>§ 7</w:t>
      </w:r>
      <w:r w:rsidR="00CF40D6" w:rsidRPr="008939CB">
        <w:rPr>
          <w:color w:val="auto"/>
          <w:szCs w:val="24"/>
        </w:rPr>
        <w:t>1</w:t>
      </w:r>
      <w:r w:rsidR="00CF40D6" w:rsidRPr="008939CB">
        <w:rPr>
          <w:color w:val="auto"/>
          <w:szCs w:val="24"/>
          <w:vertAlign w:val="superscript"/>
        </w:rPr>
        <w:t>8</w:t>
      </w:r>
      <w:r w:rsidRPr="008939CB">
        <w:rPr>
          <w:color w:val="auto"/>
          <w:szCs w:val="24"/>
        </w:rPr>
        <w:t>.</w:t>
      </w:r>
      <w:r w:rsidRPr="008939CB">
        <w:rPr>
          <w:b w:val="0"/>
          <w:color w:val="auto"/>
          <w:szCs w:val="24"/>
        </w:rPr>
        <w:t xml:space="preserve"> </w:t>
      </w:r>
      <w:r w:rsidRPr="008939CB">
        <w:rPr>
          <w:color w:val="auto"/>
          <w:szCs w:val="24"/>
        </w:rPr>
        <w:t xml:space="preserve">Kohaliku omavalitsuse </w:t>
      </w:r>
      <w:r w:rsidRPr="00D25239">
        <w:rPr>
          <w:color w:val="auto"/>
          <w:szCs w:val="24"/>
        </w:rPr>
        <w:t>tasandil</w:t>
      </w:r>
      <w:r w:rsidRPr="008939CB">
        <w:rPr>
          <w:color w:val="auto"/>
          <w:szCs w:val="24"/>
        </w:rPr>
        <w:t xml:space="preserve"> kaitstava loodusobjekti </w:t>
      </w:r>
      <w:r w:rsidRPr="00E23545">
        <w:rPr>
          <w:color w:val="auto"/>
          <w:szCs w:val="24"/>
        </w:rPr>
        <w:t>kasutamis</w:t>
      </w:r>
      <w:r w:rsidR="00280524" w:rsidRPr="00E23545">
        <w:rPr>
          <w:color w:val="auto"/>
          <w:szCs w:val="24"/>
        </w:rPr>
        <w:t>e</w:t>
      </w:r>
      <w:r w:rsidRPr="00E23545">
        <w:rPr>
          <w:color w:val="auto"/>
          <w:szCs w:val="24"/>
        </w:rPr>
        <w:t xml:space="preserve"> </w:t>
      </w:r>
      <w:r w:rsidR="00856A12" w:rsidRPr="00E23545">
        <w:rPr>
          <w:color w:val="auto"/>
          <w:szCs w:val="24"/>
        </w:rPr>
        <w:t xml:space="preserve">ja </w:t>
      </w:r>
      <w:r w:rsidRPr="00E23545">
        <w:rPr>
          <w:color w:val="auto"/>
          <w:szCs w:val="24"/>
        </w:rPr>
        <w:t>kaitse</w:t>
      </w:r>
      <w:r w:rsidR="00280524" w:rsidRPr="00E23545">
        <w:rPr>
          <w:color w:val="auto"/>
          <w:szCs w:val="24"/>
        </w:rPr>
        <w:t xml:space="preserve"> </w:t>
      </w:r>
      <w:r w:rsidRPr="00E23545">
        <w:rPr>
          <w:color w:val="auto"/>
          <w:szCs w:val="24"/>
        </w:rPr>
        <w:t>nõuete rikkumine</w:t>
      </w:r>
    </w:p>
    <w:p w14:paraId="22B981DE" w14:textId="07DD12AA" w:rsidR="00016B6A" w:rsidRPr="00D1266C" w:rsidRDefault="00016B6A" w:rsidP="00533AC9">
      <w:pPr>
        <w:spacing w:after="0" w:line="240" w:lineRule="auto"/>
        <w:ind w:left="0" w:firstLine="0"/>
        <w:rPr>
          <w:color w:val="auto"/>
          <w:szCs w:val="24"/>
        </w:rPr>
      </w:pPr>
    </w:p>
    <w:p w14:paraId="4F0EA168" w14:textId="5D2893B4" w:rsidR="00F305DD" w:rsidRPr="008939CB" w:rsidRDefault="003F086F" w:rsidP="00533AC9">
      <w:pPr>
        <w:spacing w:after="0" w:line="240" w:lineRule="auto"/>
        <w:ind w:left="0" w:right="51" w:firstLine="0"/>
        <w:rPr>
          <w:color w:val="auto"/>
          <w:szCs w:val="24"/>
        </w:rPr>
      </w:pPr>
      <w:r w:rsidRPr="00D1266C">
        <w:rPr>
          <w:color w:val="auto"/>
          <w:szCs w:val="24"/>
        </w:rPr>
        <w:t xml:space="preserve">(1) </w:t>
      </w:r>
      <w:r w:rsidR="00FD44FB" w:rsidRPr="00D1266C">
        <w:rPr>
          <w:color w:val="auto"/>
          <w:szCs w:val="24"/>
        </w:rPr>
        <w:t>Kohaliku omavalitsuse tasandil kaitstava loodusobjekti kasutamis</w:t>
      </w:r>
      <w:r w:rsidR="00F1306B">
        <w:rPr>
          <w:color w:val="auto"/>
          <w:szCs w:val="24"/>
        </w:rPr>
        <w:t>e</w:t>
      </w:r>
      <w:r w:rsidR="00FD44FB" w:rsidRPr="00D1266C">
        <w:rPr>
          <w:color w:val="auto"/>
          <w:szCs w:val="24"/>
        </w:rPr>
        <w:t xml:space="preserve"> või kaitse</w:t>
      </w:r>
      <w:r w:rsidR="00F1306B">
        <w:rPr>
          <w:color w:val="auto"/>
          <w:szCs w:val="24"/>
        </w:rPr>
        <w:t xml:space="preserve"> </w:t>
      </w:r>
      <w:r w:rsidR="00FD44FB" w:rsidRPr="00D1266C">
        <w:rPr>
          <w:color w:val="auto"/>
          <w:szCs w:val="24"/>
        </w:rPr>
        <w:t>nõuete</w:t>
      </w:r>
      <w:r w:rsidR="00FD44FB" w:rsidRPr="008939CB">
        <w:rPr>
          <w:color w:val="auto"/>
          <w:szCs w:val="24"/>
        </w:rPr>
        <w:t xml:space="preserve"> rikkumise eest – </w:t>
      </w:r>
    </w:p>
    <w:p w14:paraId="41B7DDD1" w14:textId="7F52EDF7"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293AED" w:rsidRPr="008939CB">
        <w:rPr>
          <w:color w:val="auto"/>
          <w:szCs w:val="24"/>
        </w:rPr>
        <w:t xml:space="preserve">300 </w:t>
      </w:r>
      <w:r w:rsidRPr="008939CB">
        <w:rPr>
          <w:color w:val="auto"/>
          <w:szCs w:val="24"/>
        </w:rPr>
        <w:t>trahviühikut.</w:t>
      </w:r>
    </w:p>
    <w:p w14:paraId="45C56F4C" w14:textId="737F4A77" w:rsidR="00016B6A" w:rsidRPr="008939CB" w:rsidRDefault="00016B6A" w:rsidP="00533AC9">
      <w:pPr>
        <w:spacing w:after="0" w:line="240" w:lineRule="auto"/>
        <w:ind w:left="0" w:firstLine="0"/>
        <w:rPr>
          <w:color w:val="auto"/>
          <w:szCs w:val="24"/>
        </w:rPr>
      </w:pPr>
    </w:p>
    <w:p w14:paraId="77933DA4"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AB3C19D" w14:textId="1A5C664D" w:rsidR="00056471"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20</w:t>
      </w:r>
      <w:r w:rsidR="00293AED" w:rsidRPr="008939CB">
        <w:rPr>
          <w:color w:val="auto"/>
          <w:szCs w:val="24"/>
        </w:rPr>
        <w:t xml:space="preserve"> </w:t>
      </w:r>
      <w:r w:rsidRPr="008939CB">
        <w:rPr>
          <w:color w:val="auto"/>
          <w:szCs w:val="24"/>
        </w:rPr>
        <w:t>000 eurot.</w:t>
      </w:r>
    </w:p>
    <w:p w14:paraId="6ACEA9F4" w14:textId="77777777" w:rsidR="00056471" w:rsidRDefault="00056471" w:rsidP="00533AC9">
      <w:pPr>
        <w:spacing w:after="0" w:line="240" w:lineRule="auto"/>
        <w:ind w:left="0" w:right="51" w:firstLine="0"/>
        <w:rPr>
          <w:color w:val="auto"/>
          <w:szCs w:val="24"/>
        </w:rPr>
      </w:pPr>
    </w:p>
    <w:p w14:paraId="5B71D134" w14:textId="5FC22AEC" w:rsidR="00056471" w:rsidRPr="008939CB" w:rsidRDefault="00056471" w:rsidP="00056471">
      <w:pPr>
        <w:pStyle w:val="Pealkiri2"/>
        <w:spacing w:after="0" w:line="240" w:lineRule="auto"/>
        <w:ind w:left="-5" w:right="48"/>
        <w:rPr>
          <w:color w:val="auto"/>
          <w:szCs w:val="24"/>
        </w:rPr>
      </w:pPr>
      <w:r w:rsidRPr="00056471">
        <w:rPr>
          <w:color w:val="auto"/>
          <w:szCs w:val="24"/>
        </w:rPr>
        <w:t xml:space="preserve"> </w:t>
      </w:r>
      <w:r w:rsidRPr="008939CB">
        <w:rPr>
          <w:color w:val="auto"/>
          <w:szCs w:val="24"/>
        </w:rPr>
        <w:t>§ 71</w:t>
      </w:r>
      <w:r w:rsidR="00506495" w:rsidRPr="00D96412">
        <w:rPr>
          <w:color w:val="auto"/>
          <w:szCs w:val="24"/>
          <w:vertAlign w:val="superscript"/>
        </w:rPr>
        <w:t>9</w:t>
      </w:r>
      <w:r w:rsidRPr="008939CB">
        <w:rPr>
          <w:color w:val="auto"/>
          <w:szCs w:val="24"/>
        </w:rPr>
        <w:t xml:space="preserve">. Kaitstaval loodusobjektil </w:t>
      </w:r>
      <w:r>
        <w:rPr>
          <w:color w:val="auto"/>
          <w:szCs w:val="24"/>
        </w:rPr>
        <w:t>poollooduslike koosluste kaitse nõuete rikkumine</w:t>
      </w:r>
    </w:p>
    <w:p w14:paraId="3873AA28" w14:textId="77777777" w:rsidR="00056471" w:rsidRPr="008939CB" w:rsidRDefault="00056471" w:rsidP="00056471">
      <w:pPr>
        <w:spacing w:after="0" w:line="240" w:lineRule="auto"/>
        <w:ind w:left="0" w:firstLine="0"/>
        <w:rPr>
          <w:color w:val="auto"/>
          <w:szCs w:val="24"/>
        </w:rPr>
      </w:pPr>
    </w:p>
    <w:p w14:paraId="48539A72" w14:textId="2D7F2993" w:rsidR="00056471" w:rsidRPr="008939CB" w:rsidRDefault="00056471" w:rsidP="00056471">
      <w:pPr>
        <w:spacing w:after="0" w:line="240" w:lineRule="auto"/>
        <w:ind w:left="10" w:right="51" w:firstLine="0"/>
        <w:rPr>
          <w:color w:val="auto"/>
          <w:szCs w:val="24"/>
        </w:rPr>
      </w:pPr>
      <w:r w:rsidRPr="008939CB">
        <w:rPr>
          <w:color w:val="auto"/>
          <w:szCs w:val="24"/>
        </w:rPr>
        <w:lastRenderedPageBreak/>
        <w:t xml:space="preserve">(1) Kaitstaval loodusobjektil </w:t>
      </w:r>
      <w:r>
        <w:rPr>
          <w:color w:val="auto"/>
          <w:szCs w:val="24"/>
        </w:rPr>
        <w:t>poollooduslike koosluste kaitse nõuete</w:t>
      </w:r>
      <w:r w:rsidRPr="008939CB">
        <w:rPr>
          <w:color w:val="auto"/>
          <w:szCs w:val="24"/>
        </w:rPr>
        <w:t xml:space="preserve"> rikkumise eest – </w:t>
      </w:r>
    </w:p>
    <w:p w14:paraId="4A58E00E" w14:textId="0DC2CB0C" w:rsidR="00056471" w:rsidRPr="008939CB" w:rsidRDefault="00056471" w:rsidP="00056471">
      <w:pPr>
        <w:spacing w:after="0" w:line="240" w:lineRule="auto"/>
        <w:ind w:left="10" w:right="51" w:firstLine="0"/>
        <w:rPr>
          <w:color w:val="auto"/>
          <w:szCs w:val="24"/>
        </w:rPr>
      </w:pPr>
      <w:r w:rsidRPr="008939CB">
        <w:rPr>
          <w:color w:val="auto"/>
          <w:szCs w:val="24"/>
        </w:rPr>
        <w:t xml:space="preserve">karistatakse rahatrahviga kuni </w:t>
      </w:r>
      <w:r>
        <w:rPr>
          <w:color w:val="auto"/>
          <w:szCs w:val="24"/>
        </w:rPr>
        <w:t>150</w:t>
      </w:r>
      <w:r w:rsidRPr="008939CB">
        <w:rPr>
          <w:color w:val="auto"/>
          <w:szCs w:val="24"/>
        </w:rPr>
        <w:t xml:space="preserve"> trahviühikut.</w:t>
      </w:r>
    </w:p>
    <w:p w14:paraId="4E984E5B" w14:textId="77777777" w:rsidR="00056471" w:rsidRPr="008939CB" w:rsidRDefault="00056471" w:rsidP="00056471">
      <w:pPr>
        <w:spacing w:after="0" w:line="240" w:lineRule="auto"/>
        <w:ind w:left="0" w:firstLine="0"/>
        <w:rPr>
          <w:color w:val="auto"/>
          <w:szCs w:val="24"/>
        </w:rPr>
      </w:pPr>
    </w:p>
    <w:p w14:paraId="4402C7A9" w14:textId="77777777" w:rsidR="00056471" w:rsidRPr="008939CB" w:rsidRDefault="00056471" w:rsidP="00056471">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39B266A0" w14:textId="089FB025" w:rsidR="00056471" w:rsidRPr="008939CB" w:rsidRDefault="00056471" w:rsidP="00056471">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100</w:t>
      </w:r>
      <w:r w:rsidRPr="008939CB">
        <w:rPr>
          <w:color w:val="auto"/>
          <w:szCs w:val="24"/>
        </w:rPr>
        <w:t xml:space="preserve"> 000 eurot.</w:t>
      </w:r>
      <w:r>
        <w:rPr>
          <w:color w:val="auto"/>
          <w:szCs w:val="24"/>
        </w:rPr>
        <w:t>“;</w:t>
      </w:r>
    </w:p>
    <w:p w14:paraId="424B7E51" w14:textId="0C17E5DD" w:rsidR="00016B6A" w:rsidRPr="008939CB" w:rsidRDefault="00016B6A" w:rsidP="00533AC9">
      <w:pPr>
        <w:spacing w:after="0" w:line="240" w:lineRule="auto"/>
        <w:ind w:left="0" w:right="51" w:firstLine="0"/>
        <w:rPr>
          <w:color w:val="auto"/>
          <w:szCs w:val="24"/>
        </w:rPr>
      </w:pPr>
    </w:p>
    <w:p w14:paraId="3CEBF96C" w14:textId="6F179E8C" w:rsidR="00EC6462" w:rsidRPr="008939CB" w:rsidRDefault="00315BDD" w:rsidP="00533AC9">
      <w:pPr>
        <w:spacing w:after="0" w:line="240" w:lineRule="auto"/>
        <w:ind w:left="0" w:right="51" w:firstLine="0"/>
        <w:rPr>
          <w:color w:val="auto"/>
          <w:szCs w:val="24"/>
        </w:rPr>
      </w:pPr>
      <w:r>
        <w:rPr>
          <w:b/>
          <w:color w:val="auto"/>
          <w:szCs w:val="24"/>
        </w:rPr>
        <w:t>88</w:t>
      </w:r>
      <w:r w:rsidR="00EC6462" w:rsidRPr="008939CB">
        <w:rPr>
          <w:b/>
          <w:color w:val="auto"/>
          <w:szCs w:val="24"/>
        </w:rPr>
        <w:t>)</w:t>
      </w:r>
      <w:r w:rsidR="00EC6462" w:rsidRPr="008939CB">
        <w:rPr>
          <w:color w:val="auto"/>
          <w:szCs w:val="24"/>
        </w:rPr>
        <w:t xml:space="preserve"> paragrahvi 73 lõiked 1 ja 2 muudetakse </w:t>
      </w:r>
      <w:r w:rsidR="00B74F5C" w:rsidRPr="008939CB">
        <w:rPr>
          <w:color w:val="auto"/>
          <w:szCs w:val="24"/>
        </w:rPr>
        <w:t xml:space="preserve">ning </w:t>
      </w:r>
      <w:r w:rsidR="00EC6462" w:rsidRPr="008939CB">
        <w:rPr>
          <w:color w:val="auto"/>
          <w:szCs w:val="24"/>
        </w:rPr>
        <w:t>sõnastatakse järgmiselt:</w:t>
      </w:r>
    </w:p>
    <w:p w14:paraId="222DBA19" w14:textId="77777777" w:rsidR="00F305DD" w:rsidRPr="008939CB" w:rsidRDefault="00EC6462" w:rsidP="00533AC9">
      <w:pPr>
        <w:spacing w:after="0" w:line="240" w:lineRule="auto"/>
        <w:ind w:left="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 xml:space="preserve">Tiheasustusalal kasvava puu või selle osa ebaseadusliku raie eest – </w:t>
      </w:r>
    </w:p>
    <w:p w14:paraId="72F7EA6F" w14:textId="4F4923F4"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1F9AF2" w14:textId="77777777" w:rsidR="00A60EC0" w:rsidRPr="008939CB" w:rsidRDefault="00A60EC0" w:rsidP="00533AC9">
      <w:pPr>
        <w:spacing w:after="0" w:line="240" w:lineRule="auto"/>
        <w:ind w:left="0" w:firstLine="0"/>
        <w:rPr>
          <w:color w:val="auto"/>
          <w:szCs w:val="24"/>
        </w:rPr>
      </w:pPr>
    </w:p>
    <w:p w14:paraId="43F51D6F"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D42A1D3" w14:textId="3C362D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D877AE">
        <w:rPr>
          <w:color w:val="auto"/>
          <w:szCs w:val="24"/>
        </w:rPr>
        <w:t>10</w:t>
      </w:r>
      <w:r w:rsidRPr="008939CB">
        <w:rPr>
          <w:color w:val="auto"/>
          <w:szCs w:val="24"/>
        </w:rPr>
        <w:t xml:space="preserve"> 000 eurot.</w:t>
      </w:r>
      <w:r w:rsidR="00EC6462" w:rsidRPr="008939CB">
        <w:rPr>
          <w:color w:val="auto"/>
          <w:szCs w:val="24"/>
        </w:rPr>
        <w:t>“;</w:t>
      </w:r>
    </w:p>
    <w:p w14:paraId="4046F69E" w14:textId="76BD6732" w:rsidR="00016B6A" w:rsidRPr="008939CB" w:rsidRDefault="00016B6A" w:rsidP="00533AC9">
      <w:pPr>
        <w:spacing w:after="0" w:line="240" w:lineRule="auto"/>
        <w:ind w:left="0" w:firstLine="0"/>
        <w:rPr>
          <w:color w:val="auto"/>
          <w:szCs w:val="24"/>
        </w:rPr>
      </w:pPr>
    </w:p>
    <w:p w14:paraId="29CAFB1C" w14:textId="302CB272" w:rsidR="00EC6462" w:rsidRPr="008939CB" w:rsidRDefault="00315BDD" w:rsidP="00533AC9">
      <w:pPr>
        <w:pStyle w:val="Pealkiri2"/>
        <w:spacing w:after="0" w:line="240" w:lineRule="auto"/>
        <w:ind w:left="-5" w:right="48"/>
        <w:rPr>
          <w:b w:val="0"/>
          <w:color w:val="auto"/>
          <w:szCs w:val="24"/>
        </w:rPr>
      </w:pPr>
      <w:r>
        <w:rPr>
          <w:color w:val="auto"/>
          <w:szCs w:val="24"/>
        </w:rPr>
        <w:t>89</w:t>
      </w:r>
      <w:r w:rsidR="00EC6462" w:rsidRPr="008939CB">
        <w:rPr>
          <w:color w:val="auto"/>
          <w:szCs w:val="24"/>
        </w:rPr>
        <w:t>)</w:t>
      </w:r>
      <w:r w:rsidR="00EC6462" w:rsidRPr="008939CB">
        <w:rPr>
          <w:b w:val="0"/>
          <w:color w:val="auto"/>
          <w:szCs w:val="24"/>
        </w:rPr>
        <w:t xml:space="preserve"> paragrahv 74 tunnistatakse kehtetuks;</w:t>
      </w:r>
    </w:p>
    <w:p w14:paraId="30A03EFD" w14:textId="77777777" w:rsidR="00EC6462" w:rsidRPr="008939CB" w:rsidRDefault="00EC6462" w:rsidP="00533AC9">
      <w:pPr>
        <w:spacing w:after="0" w:line="240" w:lineRule="auto"/>
        <w:ind w:left="0" w:firstLine="0"/>
        <w:rPr>
          <w:color w:val="auto"/>
          <w:szCs w:val="24"/>
        </w:rPr>
      </w:pPr>
    </w:p>
    <w:p w14:paraId="61641F04" w14:textId="37C6117C" w:rsidR="00533AC9" w:rsidRDefault="00315BDD" w:rsidP="004E4EB2">
      <w:pPr>
        <w:spacing w:after="0" w:line="240" w:lineRule="auto"/>
        <w:ind w:left="10" w:right="51" w:firstLine="0"/>
        <w:rPr>
          <w:color w:val="auto"/>
          <w:szCs w:val="24"/>
        </w:rPr>
      </w:pPr>
      <w:r>
        <w:rPr>
          <w:b/>
          <w:color w:val="auto"/>
          <w:szCs w:val="24"/>
        </w:rPr>
        <w:t>90</w:t>
      </w:r>
      <w:r w:rsidR="00EC6462" w:rsidRPr="008939CB">
        <w:rPr>
          <w:b/>
          <w:color w:val="auto"/>
          <w:szCs w:val="24"/>
        </w:rPr>
        <w:t>)</w:t>
      </w:r>
      <w:r w:rsidR="00EC6462" w:rsidRPr="008939CB">
        <w:rPr>
          <w:color w:val="auto"/>
          <w:szCs w:val="24"/>
        </w:rPr>
        <w:t xml:space="preserve"> </w:t>
      </w:r>
      <w:r w:rsidR="0063010D" w:rsidRPr="008939CB">
        <w:rPr>
          <w:color w:val="auto"/>
          <w:szCs w:val="24"/>
        </w:rPr>
        <w:t>paragrahvi 74</w:t>
      </w:r>
      <w:r w:rsidR="00E8640E">
        <w:rPr>
          <w:color w:val="auto"/>
          <w:szCs w:val="24"/>
          <w:vertAlign w:val="superscript"/>
        </w:rPr>
        <w:t>1</w:t>
      </w:r>
      <w:r w:rsidR="0063010D" w:rsidRPr="008939CB">
        <w:rPr>
          <w:color w:val="auto"/>
          <w:szCs w:val="24"/>
        </w:rPr>
        <w:t xml:space="preserve"> </w:t>
      </w:r>
      <w:r w:rsidR="001606F1" w:rsidRPr="008939CB">
        <w:rPr>
          <w:color w:val="auto"/>
          <w:szCs w:val="24"/>
        </w:rPr>
        <w:t>lõike</w:t>
      </w:r>
      <w:r w:rsidR="00C57665">
        <w:rPr>
          <w:color w:val="auto"/>
          <w:szCs w:val="24"/>
        </w:rPr>
        <w:t>d 1 ja 2 muudetakse ning sõnastatakse järgmiselt:</w:t>
      </w:r>
    </w:p>
    <w:p w14:paraId="0A7045BC" w14:textId="403E261E" w:rsidR="00C57665" w:rsidRDefault="00C57665" w:rsidP="00C57665">
      <w:pPr>
        <w:spacing w:after="0" w:line="240" w:lineRule="auto"/>
        <w:ind w:left="10" w:right="51" w:firstLine="0"/>
      </w:pPr>
      <w:r>
        <w:t>„(1) Võõrliikide kasutamis</w:t>
      </w:r>
      <w:ins w:id="623" w:author="Mari Koik - JUSTDIGI" w:date="2025-01-17T15:54:00Z" w16du:dateUtc="2025-01-17T13:54:00Z">
        <w:r w:rsidR="00760EB3">
          <w:t xml:space="preserve">e </w:t>
        </w:r>
      </w:ins>
      <w:r>
        <w:t>nõuete rikkumise eest –</w:t>
      </w:r>
    </w:p>
    <w:p w14:paraId="102FEA7B" w14:textId="20BB422A" w:rsidR="00C57665" w:rsidRDefault="00C57665" w:rsidP="00C57665">
      <w:pPr>
        <w:spacing w:after="0" w:line="240" w:lineRule="auto"/>
        <w:ind w:left="10" w:right="51" w:firstLine="0"/>
      </w:pPr>
      <w:r>
        <w:t>karistatakse rahatrahviga kuni 300 trahviühikut.</w:t>
      </w:r>
    </w:p>
    <w:p w14:paraId="1B8AFECF" w14:textId="77777777" w:rsidR="00F43435" w:rsidRDefault="00F43435" w:rsidP="00C57665">
      <w:pPr>
        <w:spacing w:after="0" w:line="240" w:lineRule="auto"/>
        <w:ind w:left="10" w:right="51" w:firstLine="0"/>
      </w:pPr>
    </w:p>
    <w:p w14:paraId="19433878" w14:textId="78D85DDD" w:rsidR="00C57665" w:rsidRDefault="00C57665" w:rsidP="00C57665">
      <w:pPr>
        <w:spacing w:after="0" w:line="240" w:lineRule="auto"/>
        <w:ind w:left="10" w:right="51" w:firstLine="0"/>
      </w:pPr>
      <w:r>
        <w:t>(2) Sama teo eest, kui selle on toime pannud juriidiline isik, –</w:t>
      </w:r>
    </w:p>
    <w:p w14:paraId="221EF837" w14:textId="7845C439" w:rsidR="00C57665" w:rsidRPr="00533AC9" w:rsidRDefault="00C57665" w:rsidP="00C57665">
      <w:pPr>
        <w:spacing w:after="0" w:line="240" w:lineRule="auto"/>
        <w:ind w:left="10" w:right="51" w:firstLine="0"/>
      </w:pPr>
      <w:r>
        <w:t xml:space="preserve">karistatakse rahatrahviga kuni </w:t>
      </w:r>
      <w:r w:rsidR="00E31040">
        <w:t>5</w:t>
      </w:r>
      <w:r>
        <w:t>0 000 eurot.</w:t>
      </w:r>
      <w:r w:rsidR="00B9553C">
        <w:t>“;</w:t>
      </w:r>
    </w:p>
    <w:p w14:paraId="7377C244" w14:textId="77777777" w:rsidR="00533AC9" w:rsidRDefault="00533AC9" w:rsidP="00533AC9">
      <w:pPr>
        <w:pStyle w:val="Pealkiri2"/>
        <w:spacing w:after="0" w:line="240" w:lineRule="auto"/>
        <w:ind w:left="-5" w:right="48"/>
        <w:rPr>
          <w:color w:val="auto"/>
          <w:szCs w:val="24"/>
        </w:rPr>
      </w:pPr>
    </w:p>
    <w:p w14:paraId="1F21764A" w14:textId="5CC324ED" w:rsidR="0063010D" w:rsidRPr="008939CB" w:rsidRDefault="00315BDD" w:rsidP="00533AC9">
      <w:pPr>
        <w:pStyle w:val="Pealkiri2"/>
        <w:spacing w:after="0" w:line="240" w:lineRule="auto"/>
        <w:ind w:left="-5" w:right="48"/>
        <w:rPr>
          <w:b w:val="0"/>
          <w:color w:val="auto"/>
          <w:szCs w:val="24"/>
        </w:rPr>
      </w:pPr>
      <w:r>
        <w:rPr>
          <w:color w:val="auto"/>
          <w:szCs w:val="24"/>
        </w:rPr>
        <w:t>91</w:t>
      </w:r>
      <w:r w:rsidR="0063010D" w:rsidRPr="008939CB">
        <w:rPr>
          <w:color w:val="auto"/>
          <w:szCs w:val="24"/>
        </w:rPr>
        <w:t>)</w:t>
      </w:r>
      <w:r w:rsidR="0063010D" w:rsidRPr="008939CB">
        <w:rPr>
          <w:b w:val="0"/>
          <w:color w:val="auto"/>
          <w:szCs w:val="24"/>
        </w:rPr>
        <w:t xml:space="preserve"> paragrahv 74</w:t>
      </w:r>
      <w:r w:rsidR="0063010D" w:rsidRPr="008939CB">
        <w:rPr>
          <w:b w:val="0"/>
          <w:color w:val="auto"/>
          <w:szCs w:val="24"/>
          <w:vertAlign w:val="superscript"/>
        </w:rPr>
        <w:t>2</w:t>
      </w:r>
      <w:r w:rsidR="0063010D" w:rsidRPr="008939CB">
        <w:rPr>
          <w:b w:val="0"/>
          <w:color w:val="auto"/>
          <w:szCs w:val="24"/>
        </w:rPr>
        <w:t xml:space="preserve"> muudetakse ja sõnastatakse järgmiselt:</w:t>
      </w:r>
    </w:p>
    <w:p w14:paraId="712A3B56" w14:textId="5B2CE0E6" w:rsidR="00C14F06" w:rsidRPr="008939CB" w:rsidRDefault="0063010D" w:rsidP="49CEC19B">
      <w:pPr>
        <w:pStyle w:val="Pealkiri2"/>
        <w:spacing w:after="0" w:line="240" w:lineRule="auto"/>
        <w:ind w:left="-5" w:right="48"/>
        <w:rPr>
          <w:color w:val="auto"/>
        </w:rPr>
      </w:pPr>
      <w:r w:rsidRPr="49CEC19B">
        <w:rPr>
          <w:color w:val="auto"/>
        </w:rPr>
        <w:t>„</w:t>
      </w:r>
      <w:r w:rsidR="00FD44FB" w:rsidRPr="49CEC19B">
        <w:rPr>
          <w:color w:val="auto"/>
        </w:rPr>
        <w:t>§ 74</w:t>
      </w:r>
      <w:r w:rsidR="00FD44FB" w:rsidRPr="49CEC19B">
        <w:rPr>
          <w:color w:val="auto"/>
          <w:vertAlign w:val="superscript"/>
        </w:rPr>
        <w:t>2</w:t>
      </w:r>
      <w:r w:rsidR="00FD44FB" w:rsidRPr="49CEC19B">
        <w:rPr>
          <w:color w:val="auto"/>
        </w:rPr>
        <w:t>.</w:t>
      </w:r>
      <w:commentRangeStart w:id="624"/>
      <w:r w:rsidR="00FD44FB" w:rsidRPr="49CEC19B">
        <w:rPr>
          <w:color w:val="auto"/>
        </w:rPr>
        <w:t xml:space="preserve"> </w:t>
      </w:r>
      <w:r w:rsidR="00C14F06" w:rsidRPr="49CEC19B">
        <w:rPr>
          <w:color w:val="auto"/>
        </w:rPr>
        <w:t>Kaaviari</w:t>
      </w:r>
      <w:del w:id="625" w:author="Mari Koik - JUSTDIGI" w:date="2025-01-22T15:29:00Z">
        <w:r w:rsidRPr="49CEC19B" w:rsidDel="00C14F06">
          <w:rPr>
            <w:color w:val="auto"/>
          </w:rPr>
          <w:delText xml:space="preserve"> </w:delText>
        </w:r>
      </w:del>
      <w:r w:rsidR="00C14F06" w:rsidRPr="49CEC19B">
        <w:rPr>
          <w:color w:val="auto"/>
        </w:rPr>
        <w:t>pakendi</w:t>
      </w:r>
      <w:commentRangeEnd w:id="624"/>
      <w:r>
        <w:commentReference w:id="624"/>
      </w:r>
      <w:r w:rsidR="00C14F06" w:rsidRPr="49CEC19B">
        <w:rPr>
          <w:color w:val="auto"/>
        </w:rPr>
        <w:t xml:space="preserve"> märgistamise nõuete rikkumine</w:t>
      </w:r>
    </w:p>
    <w:p w14:paraId="7C334089" w14:textId="63BCBB95" w:rsidR="00C14F06" w:rsidRPr="008939CB" w:rsidRDefault="00C14F06" w:rsidP="00533AC9">
      <w:pPr>
        <w:spacing w:after="0" w:line="240" w:lineRule="auto"/>
        <w:ind w:left="0" w:firstLine="0"/>
        <w:rPr>
          <w:color w:val="auto"/>
          <w:szCs w:val="24"/>
        </w:rPr>
      </w:pPr>
    </w:p>
    <w:p w14:paraId="49EE4F5A" w14:textId="1CEC4C55" w:rsidR="00F305DD" w:rsidRPr="008939CB" w:rsidRDefault="00C14F06" w:rsidP="00533AC9">
      <w:pPr>
        <w:spacing w:after="0" w:line="240" w:lineRule="auto"/>
        <w:ind w:left="10" w:right="51" w:firstLine="0"/>
        <w:rPr>
          <w:color w:val="auto"/>
          <w:szCs w:val="24"/>
        </w:rPr>
      </w:pPr>
      <w:r w:rsidRPr="008939CB">
        <w:rPr>
          <w:color w:val="auto"/>
          <w:szCs w:val="24"/>
        </w:rPr>
        <w:t>(1) Kaaviari</w:t>
      </w:r>
      <w:del w:id="626" w:author="Mari Koik - JUSTDIGI" w:date="2025-01-22T15:29:00Z" w16du:dateUtc="2025-01-22T13:29:00Z">
        <w:r w:rsidRPr="008939CB" w:rsidDel="00BD44BA">
          <w:rPr>
            <w:color w:val="auto"/>
            <w:szCs w:val="24"/>
          </w:rPr>
          <w:delText xml:space="preserve"> </w:delText>
        </w:r>
      </w:del>
      <w:r w:rsidRPr="008939CB">
        <w:rPr>
          <w:color w:val="auto"/>
          <w:szCs w:val="24"/>
        </w:rPr>
        <w:t xml:space="preserve">pakendi märgistamise nõuete rikkumise eest – </w:t>
      </w:r>
    </w:p>
    <w:p w14:paraId="074F9698" w14:textId="5667100D" w:rsidR="00C14F06" w:rsidRPr="008939CB" w:rsidRDefault="00C14F06" w:rsidP="00533AC9">
      <w:pPr>
        <w:spacing w:after="0" w:line="240" w:lineRule="auto"/>
        <w:ind w:left="10" w:right="51" w:firstLine="0"/>
        <w:rPr>
          <w:color w:val="auto"/>
          <w:szCs w:val="24"/>
        </w:rPr>
      </w:pPr>
      <w:r w:rsidRPr="008939CB">
        <w:rPr>
          <w:color w:val="auto"/>
          <w:szCs w:val="24"/>
        </w:rPr>
        <w:t>karistatakse rahatrahviga kuni 200 trahviühikut.</w:t>
      </w:r>
    </w:p>
    <w:p w14:paraId="1350E73D" w14:textId="5CB6A74E" w:rsidR="00C14F06" w:rsidRPr="008939CB" w:rsidRDefault="00C14F06" w:rsidP="00533AC9">
      <w:pPr>
        <w:spacing w:after="0" w:line="240" w:lineRule="auto"/>
        <w:ind w:left="0" w:firstLine="0"/>
        <w:rPr>
          <w:color w:val="auto"/>
          <w:szCs w:val="24"/>
        </w:rPr>
      </w:pPr>
    </w:p>
    <w:p w14:paraId="27AEEBA3" w14:textId="77777777" w:rsidR="00F305DD" w:rsidRPr="008939CB" w:rsidRDefault="00C14F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70BADA1B" w14:textId="4C2A558D" w:rsidR="00C14F06" w:rsidRPr="008939CB" w:rsidRDefault="00C14F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10</w:t>
      </w:r>
      <w:r w:rsidRPr="008939CB">
        <w:rPr>
          <w:color w:val="auto"/>
          <w:szCs w:val="24"/>
        </w:rPr>
        <w:t xml:space="preserve"> 000 eurot.</w:t>
      </w:r>
      <w:r w:rsidR="0063010D" w:rsidRPr="008939CB">
        <w:rPr>
          <w:color w:val="auto"/>
          <w:szCs w:val="24"/>
        </w:rPr>
        <w:t>“;</w:t>
      </w:r>
    </w:p>
    <w:p w14:paraId="609595B4" w14:textId="77777777" w:rsidR="00C14F06" w:rsidRPr="008939CB" w:rsidRDefault="00C14F06" w:rsidP="00533AC9">
      <w:pPr>
        <w:pStyle w:val="Pealkiri2"/>
        <w:spacing w:after="0" w:line="240" w:lineRule="auto"/>
        <w:ind w:left="-5" w:right="48"/>
        <w:rPr>
          <w:color w:val="auto"/>
          <w:szCs w:val="24"/>
        </w:rPr>
      </w:pPr>
    </w:p>
    <w:p w14:paraId="4C65927E" w14:textId="2EFEAC75" w:rsidR="007D1824" w:rsidRPr="008939CB" w:rsidRDefault="00315BDD" w:rsidP="00533AC9">
      <w:pPr>
        <w:pStyle w:val="Pealkiri2"/>
        <w:spacing w:after="0" w:line="240" w:lineRule="auto"/>
        <w:ind w:left="-5" w:right="48"/>
        <w:rPr>
          <w:b w:val="0"/>
          <w:color w:val="auto"/>
          <w:szCs w:val="24"/>
        </w:rPr>
      </w:pPr>
      <w:r>
        <w:rPr>
          <w:color w:val="auto"/>
          <w:szCs w:val="24"/>
        </w:rPr>
        <w:t>92</w:t>
      </w:r>
      <w:r w:rsidR="007D1824" w:rsidRPr="008939CB">
        <w:rPr>
          <w:color w:val="auto"/>
          <w:szCs w:val="24"/>
        </w:rPr>
        <w:t xml:space="preserve">) </w:t>
      </w:r>
      <w:r w:rsidR="007D1824" w:rsidRPr="008939CB">
        <w:rPr>
          <w:b w:val="0"/>
          <w:color w:val="auto"/>
          <w:szCs w:val="24"/>
        </w:rPr>
        <w:t>paragrahvid 74</w:t>
      </w:r>
      <w:r w:rsidR="007D1824" w:rsidRPr="008939CB">
        <w:rPr>
          <w:b w:val="0"/>
          <w:color w:val="auto"/>
          <w:szCs w:val="24"/>
          <w:vertAlign w:val="superscript"/>
        </w:rPr>
        <w:t>3</w:t>
      </w:r>
      <w:r w:rsidR="007D1824" w:rsidRPr="008939CB">
        <w:rPr>
          <w:b w:val="0"/>
          <w:color w:val="auto"/>
          <w:szCs w:val="24"/>
        </w:rPr>
        <w:t xml:space="preserve"> ja 74</w:t>
      </w:r>
      <w:r w:rsidR="007D1824" w:rsidRPr="008939CB">
        <w:rPr>
          <w:b w:val="0"/>
          <w:color w:val="auto"/>
          <w:szCs w:val="24"/>
          <w:vertAlign w:val="superscript"/>
        </w:rPr>
        <w:t>4</w:t>
      </w:r>
      <w:r w:rsidR="007D1824" w:rsidRPr="008939CB">
        <w:rPr>
          <w:b w:val="0"/>
          <w:color w:val="auto"/>
          <w:szCs w:val="24"/>
        </w:rPr>
        <w:t xml:space="preserve"> tunnistatakse kehtetuks;</w:t>
      </w:r>
    </w:p>
    <w:p w14:paraId="3AA7C11E" w14:textId="77777777" w:rsidR="00D235DF" w:rsidRPr="008939CB" w:rsidRDefault="00D235DF" w:rsidP="00533AC9">
      <w:pPr>
        <w:spacing w:after="0" w:line="240" w:lineRule="auto"/>
        <w:ind w:left="0" w:firstLine="0"/>
        <w:rPr>
          <w:color w:val="auto"/>
          <w:szCs w:val="24"/>
        </w:rPr>
      </w:pPr>
    </w:p>
    <w:p w14:paraId="50A87344" w14:textId="471529EF" w:rsidR="00D235DF" w:rsidRPr="008939CB" w:rsidRDefault="00315BDD" w:rsidP="00533AC9">
      <w:pPr>
        <w:spacing w:after="0" w:line="240" w:lineRule="auto"/>
        <w:ind w:left="0" w:firstLine="0"/>
        <w:rPr>
          <w:color w:val="auto"/>
          <w:szCs w:val="24"/>
        </w:rPr>
      </w:pPr>
      <w:r>
        <w:rPr>
          <w:b/>
          <w:color w:val="auto"/>
          <w:szCs w:val="24"/>
        </w:rPr>
        <w:t>93</w:t>
      </w:r>
      <w:r w:rsidR="00D235DF" w:rsidRPr="008939CB">
        <w:rPr>
          <w:b/>
          <w:color w:val="auto"/>
          <w:szCs w:val="24"/>
        </w:rPr>
        <w:t xml:space="preserve">) </w:t>
      </w:r>
      <w:r w:rsidR="00D235DF" w:rsidRPr="008939CB">
        <w:rPr>
          <w:color w:val="auto"/>
          <w:szCs w:val="24"/>
        </w:rPr>
        <w:t>paragrahvi 74</w:t>
      </w:r>
      <w:r w:rsidR="00D235DF" w:rsidRPr="008939CB">
        <w:rPr>
          <w:color w:val="auto"/>
          <w:szCs w:val="24"/>
          <w:vertAlign w:val="superscript"/>
        </w:rPr>
        <w:t>5</w:t>
      </w:r>
      <w:r w:rsidR="00D235DF" w:rsidRPr="008939CB">
        <w:rPr>
          <w:color w:val="auto"/>
          <w:szCs w:val="24"/>
        </w:rPr>
        <w:t xml:space="preserve"> </w:t>
      </w:r>
      <w:del w:id="627" w:author="Mari Koik - JUSTDIGI" w:date="2025-01-20T12:03:00Z" w16du:dateUtc="2025-01-20T10:03:00Z">
        <w:r w:rsidR="00D235DF" w:rsidRPr="008939CB" w:rsidDel="005563BE">
          <w:rPr>
            <w:color w:val="auto"/>
            <w:szCs w:val="24"/>
          </w:rPr>
          <w:delText>lõiked 1 ja 2</w:delText>
        </w:r>
      </w:del>
      <w:ins w:id="628" w:author="Mari Koik - JUSTDIGI" w:date="2025-01-20T12:03:00Z" w16du:dateUtc="2025-01-20T10:03:00Z">
        <w:r w:rsidR="005563BE">
          <w:rPr>
            <w:color w:val="auto"/>
            <w:szCs w:val="24"/>
          </w:rPr>
          <w:t>tekst</w:t>
        </w:r>
      </w:ins>
      <w:r w:rsidR="00D235DF" w:rsidRPr="008939CB">
        <w:rPr>
          <w:color w:val="auto"/>
          <w:szCs w:val="24"/>
        </w:rPr>
        <w:t xml:space="preserve"> muudetakse </w:t>
      </w:r>
      <w:del w:id="629" w:author="Mari Koik - JUSTDIGI" w:date="2025-01-20T12:03:00Z" w16du:dateUtc="2025-01-20T10:03:00Z">
        <w:r w:rsidR="00B74F5C" w:rsidRPr="008939CB" w:rsidDel="005563BE">
          <w:rPr>
            <w:color w:val="auto"/>
            <w:szCs w:val="24"/>
          </w:rPr>
          <w:delText xml:space="preserve">ning </w:delText>
        </w:r>
      </w:del>
      <w:ins w:id="630" w:author="Mari Koik - JUSTDIGI" w:date="2025-01-20T12:03:00Z" w16du:dateUtc="2025-01-20T10:03:00Z">
        <w:r w:rsidR="005563BE">
          <w:rPr>
            <w:color w:val="auto"/>
            <w:szCs w:val="24"/>
          </w:rPr>
          <w:t>ja</w:t>
        </w:r>
        <w:r w:rsidR="005563BE" w:rsidRPr="008939CB">
          <w:rPr>
            <w:color w:val="auto"/>
            <w:szCs w:val="24"/>
          </w:rPr>
          <w:t xml:space="preserve"> </w:t>
        </w:r>
      </w:ins>
      <w:r w:rsidR="00D235DF" w:rsidRPr="008939CB">
        <w:rPr>
          <w:color w:val="auto"/>
          <w:szCs w:val="24"/>
        </w:rPr>
        <w:t>sõnastatakse järgmiselt:</w:t>
      </w:r>
    </w:p>
    <w:p w14:paraId="1D4D430D" w14:textId="7B5A33F6" w:rsidR="00F305DD" w:rsidRPr="008939CB" w:rsidRDefault="00D235DF" w:rsidP="49CEC19B">
      <w:pPr>
        <w:spacing w:after="0" w:line="240" w:lineRule="auto"/>
        <w:ind w:left="0" w:firstLine="0"/>
        <w:rPr>
          <w:color w:val="auto"/>
        </w:rPr>
      </w:pPr>
      <w:r w:rsidRPr="49CEC19B">
        <w:rPr>
          <w:color w:val="auto"/>
        </w:rPr>
        <w:t>„(1)</w:t>
      </w:r>
      <w:ins w:id="631" w:author="Mari Koik - JUSTDIGI" w:date="2025-01-22T13:24:00Z">
        <w:r w:rsidR="008D0FB1" w:rsidRPr="49CEC19B">
          <w:rPr>
            <w:color w:val="auto"/>
          </w:rPr>
          <w:t xml:space="preserve"> </w:t>
        </w:r>
      </w:ins>
      <w:del w:id="632" w:author="Mari Koik - JUSTDIGI" w:date="2025-01-22T13:24:00Z">
        <w:r w:rsidRPr="49CEC19B" w:rsidDel="00D235DF">
          <w:rPr>
            <w:color w:val="auto"/>
          </w:rPr>
          <w:delText xml:space="preserve"> Hülgetoodete turule</w:delText>
        </w:r>
        <w:r w:rsidRPr="49CEC19B" w:rsidDel="00314B17">
          <w:rPr>
            <w:color w:val="auto"/>
          </w:rPr>
          <w:delText xml:space="preserve"> </w:delText>
        </w:r>
        <w:r w:rsidRPr="49CEC19B" w:rsidDel="00D235DF">
          <w:rPr>
            <w:color w:val="auto"/>
          </w:rPr>
          <w:delText xml:space="preserve">laskmise või impordi nõuete, mis on </w:delText>
        </w:r>
      </w:del>
      <w:del w:id="633" w:author="Mari Koik - JUSTDIGI" w:date="2025-01-20T15:48:00Z">
        <w:r w:rsidRPr="49CEC19B" w:rsidDel="00D235DF">
          <w:rPr>
            <w:color w:val="auto"/>
          </w:rPr>
          <w:delText xml:space="preserve">reguleeritud </w:delText>
        </w:r>
      </w:del>
      <w:r w:rsidRPr="49CEC19B">
        <w:rPr>
          <w:color w:val="auto"/>
        </w:rPr>
        <w:t xml:space="preserve">Euroopa Parlamendi ja nõukogu määruse (EÜ) nr 1007/2009 artiklis 3 ning komisjoni rakendusmääruses </w:t>
      </w:r>
      <w:del w:id="634" w:author="Kärt Voor - JUSTDIGI" w:date="2025-01-30T11:33:00Z">
        <w:r>
          <w:br/>
        </w:r>
      </w:del>
      <w:r w:rsidRPr="49CEC19B">
        <w:rPr>
          <w:color w:val="auto"/>
        </w:rPr>
        <w:t>(EL) 2015/1850</w:t>
      </w:r>
      <w:ins w:id="635" w:author="Mari Koik - JUSTDIGI" w:date="2025-01-22T13:24:00Z">
        <w:r w:rsidR="008D0FB1" w:rsidRPr="49CEC19B">
          <w:rPr>
            <w:color w:val="auto"/>
          </w:rPr>
          <w:t xml:space="preserve"> sätestatud hülgetoodete turule laskmise või impordi nõuete</w:t>
        </w:r>
      </w:ins>
      <w:del w:id="636" w:author="Mari Koik - JUSTDIGI" w:date="2025-01-22T13:24:00Z">
        <w:r w:rsidRPr="49CEC19B" w:rsidDel="00D235DF">
          <w:rPr>
            <w:color w:val="auto"/>
          </w:rPr>
          <w:delText>,</w:delText>
        </w:r>
      </w:del>
      <w:r w:rsidRPr="49CEC19B">
        <w:rPr>
          <w:color w:val="auto"/>
        </w:rPr>
        <w:t xml:space="preserve"> rikkumise eest – </w:t>
      </w:r>
    </w:p>
    <w:p w14:paraId="648C081E" w14:textId="381201B2" w:rsidR="00D235DF" w:rsidRPr="008939CB" w:rsidRDefault="00D235DF" w:rsidP="00533AC9">
      <w:pPr>
        <w:spacing w:after="0" w:line="240" w:lineRule="auto"/>
        <w:ind w:left="0" w:firstLine="0"/>
        <w:rPr>
          <w:color w:val="auto"/>
          <w:szCs w:val="24"/>
        </w:rPr>
      </w:pPr>
      <w:r w:rsidRPr="008939CB">
        <w:rPr>
          <w:color w:val="auto"/>
          <w:szCs w:val="24"/>
        </w:rPr>
        <w:t>karistatakse rahatrahviga kuni 300 trahviühi</w:t>
      </w:r>
      <w:r w:rsidR="008F35AC" w:rsidRPr="008939CB">
        <w:rPr>
          <w:color w:val="auto"/>
          <w:szCs w:val="24"/>
        </w:rPr>
        <w:t>kut</w:t>
      </w:r>
      <w:r w:rsidRPr="008939CB">
        <w:rPr>
          <w:color w:val="auto"/>
          <w:szCs w:val="24"/>
        </w:rPr>
        <w:t>.</w:t>
      </w:r>
    </w:p>
    <w:p w14:paraId="6B20641A" w14:textId="55532F56" w:rsidR="00D235DF" w:rsidRPr="008939CB" w:rsidRDefault="00D235DF" w:rsidP="00533AC9">
      <w:pPr>
        <w:spacing w:after="0" w:line="240" w:lineRule="auto"/>
        <w:ind w:left="0" w:firstLine="0"/>
        <w:rPr>
          <w:color w:val="auto"/>
          <w:szCs w:val="24"/>
        </w:rPr>
      </w:pPr>
    </w:p>
    <w:p w14:paraId="25D7D771" w14:textId="77777777" w:rsidR="00F305DD" w:rsidRPr="008939CB" w:rsidRDefault="00D235DF" w:rsidP="00533AC9">
      <w:pPr>
        <w:spacing w:after="0" w:line="240" w:lineRule="auto"/>
        <w:ind w:left="0" w:firstLine="0"/>
        <w:rPr>
          <w:color w:val="auto"/>
          <w:szCs w:val="24"/>
        </w:rPr>
      </w:pPr>
      <w:r w:rsidRPr="008939CB">
        <w:rPr>
          <w:color w:val="auto"/>
          <w:szCs w:val="24"/>
        </w:rPr>
        <w:t xml:space="preserve">(2) Sama teo eest, kui selle on toime pannud juriidiline isik, – </w:t>
      </w:r>
    </w:p>
    <w:p w14:paraId="44A5BAE4" w14:textId="09BBDB2D" w:rsidR="00D235DF" w:rsidRPr="008939CB" w:rsidRDefault="00D235DF" w:rsidP="00533AC9">
      <w:pPr>
        <w:spacing w:after="0" w:line="240" w:lineRule="auto"/>
        <w:ind w:left="0" w:firstLine="0"/>
        <w:rPr>
          <w:color w:val="auto"/>
          <w:szCs w:val="24"/>
        </w:rPr>
      </w:pPr>
      <w:r w:rsidRPr="008939CB">
        <w:rPr>
          <w:color w:val="auto"/>
          <w:szCs w:val="24"/>
        </w:rPr>
        <w:t xml:space="preserve">karistatakse rahatrahviga kuni </w:t>
      </w:r>
      <w:r w:rsidR="00147390">
        <w:rPr>
          <w:color w:val="auto"/>
          <w:szCs w:val="24"/>
        </w:rPr>
        <w:t>15</w:t>
      </w:r>
      <w:r w:rsidRPr="008939CB">
        <w:rPr>
          <w:color w:val="auto"/>
          <w:szCs w:val="24"/>
        </w:rPr>
        <w:t xml:space="preserve"> 000 eurot.“;</w:t>
      </w:r>
    </w:p>
    <w:p w14:paraId="4D2AE283" w14:textId="77777777" w:rsidR="00D235DF" w:rsidRPr="008939CB" w:rsidRDefault="00D235DF" w:rsidP="00533AC9">
      <w:pPr>
        <w:spacing w:after="0" w:line="240" w:lineRule="auto"/>
        <w:ind w:left="0" w:firstLine="0"/>
        <w:rPr>
          <w:color w:val="auto"/>
          <w:szCs w:val="24"/>
        </w:rPr>
      </w:pPr>
    </w:p>
    <w:p w14:paraId="0140986E" w14:textId="08FDAE04" w:rsidR="00D235DF" w:rsidRPr="008939CB" w:rsidRDefault="00315BDD" w:rsidP="00533AC9">
      <w:pPr>
        <w:spacing w:after="0" w:line="240" w:lineRule="auto"/>
        <w:ind w:left="0" w:firstLine="0"/>
        <w:rPr>
          <w:color w:val="auto"/>
          <w:szCs w:val="24"/>
        </w:rPr>
      </w:pPr>
      <w:r>
        <w:rPr>
          <w:b/>
          <w:color w:val="auto"/>
          <w:szCs w:val="24"/>
        </w:rPr>
        <w:t>94</w:t>
      </w:r>
      <w:r w:rsidR="00D235DF" w:rsidRPr="008939CB">
        <w:rPr>
          <w:b/>
          <w:color w:val="auto"/>
          <w:szCs w:val="24"/>
        </w:rPr>
        <w:t>)</w:t>
      </w:r>
      <w:r w:rsidR="00D235DF" w:rsidRPr="008939CB">
        <w:rPr>
          <w:color w:val="auto"/>
          <w:szCs w:val="24"/>
        </w:rPr>
        <w:t xml:space="preserve"> paragrahvi 74</w:t>
      </w:r>
      <w:r w:rsidR="00D235DF" w:rsidRPr="008939CB">
        <w:rPr>
          <w:color w:val="auto"/>
          <w:szCs w:val="24"/>
          <w:vertAlign w:val="superscript"/>
        </w:rPr>
        <w:t xml:space="preserve">6 </w:t>
      </w:r>
      <w:r w:rsidR="00D235DF" w:rsidRPr="008939CB">
        <w:rPr>
          <w:color w:val="auto"/>
          <w:szCs w:val="24"/>
        </w:rPr>
        <w:t>lõikes 2 asendatakse arv „32 000“ arvuga „</w:t>
      </w:r>
      <w:r w:rsidR="00147390">
        <w:rPr>
          <w:color w:val="auto"/>
          <w:szCs w:val="24"/>
        </w:rPr>
        <w:t>100</w:t>
      </w:r>
      <w:r w:rsidR="00D235DF" w:rsidRPr="008939CB">
        <w:rPr>
          <w:color w:val="auto"/>
          <w:szCs w:val="24"/>
        </w:rPr>
        <w:t> 000“</w:t>
      </w:r>
      <w:r w:rsidR="00B816F8" w:rsidRPr="008939CB">
        <w:rPr>
          <w:color w:val="auto"/>
          <w:szCs w:val="24"/>
        </w:rPr>
        <w:t>;</w:t>
      </w:r>
    </w:p>
    <w:p w14:paraId="45C4FDEA" w14:textId="77777777" w:rsidR="007D1824" w:rsidRPr="008939CB" w:rsidRDefault="007D1824" w:rsidP="00533AC9">
      <w:pPr>
        <w:spacing w:after="0" w:line="240" w:lineRule="auto"/>
        <w:ind w:left="0" w:firstLine="0"/>
        <w:rPr>
          <w:color w:val="auto"/>
          <w:szCs w:val="24"/>
        </w:rPr>
      </w:pPr>
    </w:p>
    <w:p w14:paraId="11BF3DC4" w14:textId="39FD62A6" w:rsidR="007D1824" w:rsidRPr="008939CB" w:rsidRDefault="00315BDD" w:rsidP="00533AC9">
      <w:pPr>
        <w:pStyle w:val="Pealkiri2"/>
        <w:spacing w:after="0" w:line="240" w:lineRule="auto"/>
        <w:ind w:left="-5" w:right="48"/>
        <w:rPr>
          <w:b w:val="0"/>
          <w:color w:val="auto"/>
          <w:szCs w:val="24"/>
        </w:rPr>
      </w:pPr>
      <w:r>
        <w:rPr>
          <w:color w:val="auto"/>
          <w:szCs w:val="24"/>
        </w:rPr>
        <w:t>95</w:t>
      </w:r>
      <w:r w:rsidR="007D1824" w:rsidRPr="008939CB">
        <w:rPr>
          <w:color w:val="auto"/>
          <w:szCs w:val="24"/>
        </w:rPr>
        <w:t>)</w:t>
      </w:r>
      <w:r w:rsidR="007D1824" w:rsidRPr="008939CB">
        <w:rPr>
          <w:b w:val="0"/>
          <w:color w:val="auto"/>
          <w:szCs w:val="24"/>
        </w:rPr>
        <w:t xml:space="preserve"> seadust täiendatakse §-dega </w:t>
      </w:r>
      <w:r w:rsidR="00964364" w:rsidRPr="008939CB">
        <w:rPr>
          <w:b w:val="0"/>
          <w:color w:val="auto"/>
          <w:szCs w:val="24"/>
        </w:rPr>
        <w:t>74</w:t>
      </w:r>
      <w:r w:rsidR="00964364" w:rsidRPr="008939CB">
        <w:rPr>
          <w:b w:val="0"/>
          <w:color w:val="auto"/>
          <w:szCs w:val="24"/>
          <w:vertAlign w:val="superscript"/>
        </w:rPr>
        <w:t>7</w:t>
      </w:r>
      <w:r w:rsidR="00964364" w:rsidRPr="008939CB">
        <w:rPr>
          <w:b w:val="0"/>
          <w:color w:val="auto"/>
          <w:szCs w:val="24"/>
        </w:rPr>
        <w:t>‒74</w:t>
      </w:r>
      <w:r w:rsidR="008F35AC" w:rsidRPr="008939CB">
        <w:rPr>
          <w:b w:val="0"/>
          <w:color w:val="auto"/>
          <w:szCs w:val="24"/>
          <w:vertAlign w:val="superscript"/>
        </w:rPr>
        <w:t>2</w:t>
      </w:r>
      <w:r w:rsidR="00D855A5">
        <w:rPr>
          <w:b w:val="0"/>
          <w:color w:val="auto"/>
          <w:szCs w:val="24"/>
          <w:vertAlign w:val="superscript"/>
        </w:rPr>
        <w:t>7</w:t>
      </w:r>
      <w:r w:rsidR="00964364" w:rsidRPr="008939CB">
        <w:rPr>
          <w:b w:val="0"/>
          <w:color w:val="auto"/>
          <w:szCs w:val="24"/>
        </w:rPr>
        <w:t xml:space="preserve"> järgmises sõnastuses:</w:t>
      </w:r>
    </w:p>
    <w:p w14:paraId="203E420D" w14:textId="734BE6C8" w:rsidR="00EC6462" w:rsidRPr="0026295E" w:rsidRDefault="008F35AC" w:rsidP="00533AC9">
      <w:pPr>
        <w:spacing w:after="0" w:line="240" w:lineRule="auto"/>
        <w:ind w:left="0" w:firstLine="0"/>
        <w:rPr>
          <w:b/>
          <w:color w:val="auto"/>
          <w:szCs w:val="24"/>
        </w:rPr>
      </w:pPr>
      <w:r w:rsidRPr="008939CB">
        <w:rPr>
          <w:b/>
          <w:color w:val="auto"/>
          <w:szCs w:val="24"/>
        </w:rPr>
        <w:t>„</w:t>
      </w:r>
      <w:r w:rsidR="00EC6462" w:rsidRPr="008939CB">
        <w:rPr>
          <w:b/>
          <w:color w:val="auto"/>
          <w:szCs w:val="24"/>
        </w:rPr>
        <w:t>§ 74</w:t>
      </w:r>
      <w:r w:rsidRPr="008939CB">
        <w:rPr>
          <w:b/>
          <w:color w:val="auto"/>
          <w:szCs w:val="24"/>
          <w:vertAlign w:val="superscript"/>
        </w:rPr>
        <w:t>7</w:t>
      </w:r>
      <w:r w:rsidR="00EC6462" w:rsidRPr="008939CB">
        <w:rPr>
          <w:b/>
          <w:color w:val="auto"/>
          <w:szCs w:val="24"/>
        </w:rPr>
        <w:t xml:space="preserve">. Ranna ja kalda piiranguvööndis </w:t>
      </w:r>
      <w:r w:rsidR="00EC6462" w:rsidRPr="00D1266C">
        <w:rPr>
          <w:b/>
          <w:color w:val="auto"/>
          <w:szCs w:val="24"/>
        </w:rPr>
        <w:t xml:space="preserve">metsa </w:t>
      </w:r>
      <w:r w:rsidR="00EC6462" w:rsidRPr="0026295E">
        <w:rPr>
          <w:b/>
          <w:color w:val="auto"/>
          <w:szCs w:val="24"/>
        </w:rPr>
        <w:t>kasutamise ja kaitse nõuete rikkumine</w:t>
      </w:r>
    </w:p>
    <w:p w14:paraId="0F78BE9F" w14:textId="41E1801D" w:rsidR="00EC6462" w:rsidRPr="00CD37E0" w:rsidRDefault="00EC6462" w:rsidP="00533AC9">
      <w:pPr>
        <w:spacing w:after="0" w:line="240" w:lineRule="auto"/>
        <w:ind w:left="0" w:firstLine="0"/>
        <w:rPr>
          <w:b/>
          <w:color w:val="auto"/>
          <w:szCs w:val="24"/>
        </w:rPr>
      </w:pPr>
    </w:p>
    <w:p w14:paraId="5742D1C3" w14:textId="02ABE52A" w:rsidR="00F305DD" w:rsidRPr="00CD37E0" w:rsidRDefault="00EC6462" w:rsidP="00533AC9">
      <w:pPr>
        <w:spacing w:after="0" w:line="240" w:lineRule="auto"/>
        <w:ind w:left="0" w:firstLine="0"/>
        <w:rPr>
          <w:color w:val="auto"/>
          <w:szCs w:val="24"/>
        </w:rPr>
      </w:pPr>
      <w:r w:rsidRPr="00CD37E0">
        <w:rPr>
          <w:color w:val="auto"/>
          <w:szCs w:val="24"/>
        </w:rPr>
        <w:t xml:space="preserve">(1) Ranna või kalda piiranguvööndis metsa kasutamise </w:t>
      </w:r>
      <w:r w:rsidR="0026295E" w:rsidRPr="00CD37E0">
        <w:rPr>
          <w:color w:val="auto"/>
          <w:szCs w:val="24"/>
        </w:rPr>
        <w:t>või</w:t>
      </w:r>
      <w:r w:rsidRPr="00CD37E0">
        <w:rPr>
          <w:color w:val="auto"/>
          <w:szCs w:val="24"/>
        </w:rPr>
        <w:t xml:space="preserve"> kaitse nõuete rikkumise eest – </w:t>
      </w:r>
    </w:p>
    <w:p w14:paraId="7288EB86" w14:textId="3976047A" w:rsidR="00EC6462" w:rsidRPr="008939CB" w:rsidRDefault="00EC6462" w:rsidP="00533AC9">
      <w:pPr>
        <w:spacing w:after="0" w:line="240" w:lineRule="auto"/>
        <w:ind w:left="0" w:firstLine="0"/>
        <w:rPr>
          <w:color w:val="auto"/>
          <w:szCs w:val="24"/>
        </w:rPr>
      </w:pPr>
      <w:r w:rsidRPr="00CD37E0">
        <w:rPr>
          <w:color w:val="auto"/>
          <w:szCs w:val="24"/>
        </w:rPr>
        <w:t>karistatakse rahatrahviga kuni 300 trahviühikut.</w:t>
      </w:r>
    </w:p>
    <w:p w14:paraId="09C066EC" w14:textId="35DD8152" w:rsidR="00EC6462" w:rsidRPr="008939CB" w:rsidRDefault="00EC6462" w:rsidP="00533AC9">
      <w:pPr>
        <w:spacing w:after="0" w:line="240" w:lineRule="auto"/>
        <w:ind w:left="0" w:firstLine="0"/>
        <w:rPr>
          <w:color w:val="auto"/>
          <w:szCs w:val="24"/>
        </w:rPr>
      </w:pPr>
    </w:p>
    <w:p w14:paraId="53E641BF" w14:textId="0DB735F4" w:rsidR="00F305DD" w:rsidRPr="008939CB" w:rsidRDefault="00F305DD" w:rsidP="00533AC9">
      <w:pPr>
        <w:spacing w:after="0" w:line="240" w:lineRule="auto"/>
        <w:ind w:left="0" w:firstLine="0"/>
        <w:rPr>
          <w:color w:val="auto"/>
          <w:szCs w:val="24"/>
        </w:rPr>
      </w:pPr>
      <w:r w:rsidRPr="008939CB">
        <w:rPr>
          <w:color w:val="auto"/>
          <w:szCs w:val="24"/>
        </w:rPr>
        <w:t>(2</w:t>
      </w:r>
      <w:r w:rsidR="00EC6462" w:rsidRPr="008939CB">
        <w:rPr>
          <w:color w:val="auto"/>
          <w:szCs w:val="24"/>
        </w:rPr>
        <w:t xml:space="preserve">) Sama teo eest, kui selle on toime pannud juriidiline isik, – </w:t>
      </w:r>
    </w:p>
    <w:p w14:paraId="648F899E" w14:textId="6209E6A1" w:rsidR="00EC6462" w:rsidRPr="008939CB" w:rsidRDefault="00EC6462" w:rsidP="00533AC9">
      <w:pPr>
        <w:spacing w:after="0" w:line="240" w:lineRule="auto"/>
        <w:ind w:left="0" w:firstLine="0"/>
        <w:rPr>
          <w:color w:val="auto"/>
          <w:szCs w:val="24"/>
        </w:rPr>
      </w:pPr>
      <w:r w:rsidRPr="008939CB">
        <w:rPr>
          <w:color w:val="auto"/>
          <w:szCs w:val="24"/>
        </w:rPr>
        <w:t xml:space="preserve">karistatakse rahatrahviga kuni </w:t>
      </w:r>
      <w:r w:rsidR="00E31040">
        <w:rPr>
          <w:color w:val="auto"/>
          <w:szCs w:val="24"/>
        </w:rPr>
        <w:t>150</w:t>
      </w:r>
      <w:r w:rsidRPr="008939CB">
        <w:rPr>
          <w:color w:val="auto"/>
          <w:szCs w:val="24"/>
        </w:rPr>
        <w:t xml:space="preserve"> 000 eurot.</w:t>
      </w:r>
    </w:p>
    <w:p w14:paraId="166170BA" w14:textId="77777777" w:rsidR="0069497A" w:rsidRPr="008939CB" w:rsidRDefault="0069497A" w:rsidP="00533AC9">
      <w:pPr>
        <w:pStyle w:val="Pealkiri2"/>
        <w:spacing w:after="0" w:line="240" w:lineRule="auto"/>
        <w:ind w:left="-5" w:right="48"/>
        <w:rPr>
          <w:color w:val="auto"/>
          <w:szCs w:val="24"/>
        </w:rPr>
      </w:pPr>
    </w:p>
    <w:p w14:paraId="5EB9C5A4" w14:textId="7D82CD20"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9</w:t>
      </w:r>
      <w:r w:rsidRPr="008939CB">
        <w:rPr>
          <w:color w:val="auto"/>
          <w:szCs w:val="24"/>
        </w:rPr>
        <w:t>.</w:t>
      </w:r>
      <w:r w:rsidR="00864A3A" w:rsidRPr="008939CB">
        <w:rPr>
          <w:color w:val="auto"/>
          <w:szCs w:val="24"/>
        </w:rPr>
        <w:t xml:space="preserve"> </w:t>
      </w:r>
      <w:r w:rsidRPr="008939CB">
        <w:rPr>
          <w:color w:val="auto"/>
          <w:szCs w:val="24"/>
        </w:rPr>
        <w:t>Ranna ja kalda piiranguvööndis maavara kaevandamise keelu rikkumine</w:t>
      </w:r>
    </w:p>
    <w:p w14:paraId="17E01D97" w14:textId="1E043432" w:rsidR="0069497A" w:rsidRPr="008939CB" w:rsidRDefault="0069497A" w:rsidP="00533AC9">
      <w:pPr>
        <w:spacing w:after="0" w:line="240" w:lineRule="auto"/>
        <w:ind w:left="0" w:firstLine="0"/>
        <w:rPr>
          <w:color w:val="auto"/>
          <w:szCs w:val="24"/>
        </w:rPr>
      </w:pPr>
    </w:p>
    <w:p w14:paraId="389EF5FD"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maavara kaevandamise </w:t>
      </w:r>
      <w:r w:rsidRPr="00363D9B">
        <w:rPr>
          <w:color w:val="auto"/>
          <w:szCs w:val="24"/>
        </w:rPr>
        <w:t>keelu rikkumise</w:t>
      </w:r>
      <w:r w:rsidRPr="008939CB">
        <w:rPr>
          <w:color w:val="auto"/>
          <w:szCs w:val="24"/>
        </w:rPr>
        <w:t xml:space="preserve"> eest – </w:t>
      </w:r>
    </w:p>
    <w:p w14:paraId="0BDBEABF" w14:textId="454FB35E"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0EC96068" w14:textId="6B1E2778" w:rsidR="0069497A" w:rsidRPr="008939CB" w:rsidRDefault="0069497A" w:rsidP="00533AC9">
      <w:pPr>
        <w:spacing w:after="0" w:line="240" w:lineRule="auto"/>
        <w:ind w:left="0" w:firstLine="0"/>
        <w:rPr>
          <w:color w:val="auto"/>
          <w:szCs w:val="24"/>
        </w:rPr>
      </w:pPr>
    </w:p>
    <w:p w14:paraId="041B00BE"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544552E3" w14:textId="05B0B701" w:rsidR="0069497A" w:rsidRPr="008939CB" w:rsidRDefault="0069497A" w:rsidP="00533AC9">
      <w:pPr>
        <w:spacing w:after="0" w:line="240" w:lineRule="auto"/>
        <w:ind w:left="10" w:right="51" w:firstLine="0"/>
        <w:rPr>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3477CB25" w14:textId="31993F16" w:rsidR="0069497A" w:rsidRDefault="0069497A" w:rsidP="00533AC9">
      <w:pPr>
        <w:spacing w:after="0" w:line="240" w:lineRule="auto"/>
        <w:ind w:left="0" w:firstLine="0"/>
        <w:rPr>
          <w:color w:val="auto"/>
          <w:szCs w:val="24"/>
        </w:rPr>
      </w:pPr>
    </w:p>
    <w:p w14:paraId="4E2BE917" w14:textId="286E4C2D"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10</w:t>
      </w:r>
      <w:r w:rsidRPr="008939CB">
        <w:rPr>
          <w:color w:val="auto"/>
          <w:szCs w:val="24"/>
        </w:rPr>
        <w:t>.</w:t>
      </w:r>
      <w:r w:rsidRPr="008939CB">
        <w:rPr>
          <w:b w:val="0"/>
          <w:color w:val="auto"/>
          <w:szCs w:val="24"/>
        </w:rPr>
        <w:t xml:space="preserve"> </w:t>
      </w:r>
      <w:r w:rsidRPr="008939CB">
        <w:rPr>
          <w:color w:val="auto"/>
          <w:szCs w:val="24"/>
        </w:rPr>
        <w:t xml:space="preserve">Ranna ja kalda piiranguvööndis </w:t>
      </w:r>
      <w:r w:rsidR="00E8640E">
        <w:rPr>
          <w:color w:val="auto"/>
          <w:szCs w:val="24"/>
        </w:rPr>
        <w:t>mootor- ja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nõuete rikkumine</w:t>
      </w:r>
    </w:p>
    <w:p w14:paraId="0599E62F" w14:textId="77777777" w:rsidR="0069497A" w:rsidRPr="008939CB" w:rsidRDefault="0069497A" w:rsidP="00533AC9">
      <w:pPr>
        <w:spacing w:after="0" w:line="240" w:lineRule="auto"/>
        <w:ind w:left="0" w:firstLine="0"/>
        <w:rPr>
          <w:color w:val="auto"/>
          <w:szCs w:val="24"/>
        </w:rPr>
      </w:pPr>
    </w:p>
    <w:p w14:paraId="3B4C1924" w14:textId="2A6D2F51"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w:t>
      </w:r>
      <w:r w:rsidR="00E8640E">
        <w:rPr>
          <w:color w:val="auto"/>
          <w:szCs w:val="24"/>
        </w:rPr>
        <w:t>mootor- või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 xml:space="preserve">nõuete rikkumise eest – </w:t>
      </w:r>
    </w:p>
    <w:p w14:paraId="1FDC46F2" w14:textId="716D55DD" w:rsidR="00280524"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7EA40933" w14:textId="01D35824" w:rsidR="0069497A" w:rsidRPr="008939CB" w:rsidRDefault="0069497A" w:rsidP="00533AC9">
      <w:pPr>
        <w:spacing w:after="0" w:line="240" w:lineRule="auto"/>
        <w:ind w:left="0" w:right="51" w:firstLine="0"/>
        <w:rPr>
          <w:color w:val="auto"/>
          <w:szCs w:val="24"/>
        </w:rPr>
      </w:pPr>
    </w:p>
    <w:p w14:paraId="49920A3B"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C925CB2" w14:textId="25B59B86" w:rsidR="0069497A" w:rsidRPr="008939CB" w:rsidDel="00B70697" w:rsidRDefault="0069497A" w:rsidP="00533AC9">
      <w:pPr>
        <w:spacing w:after="0" w:line="240" w:lineRule="auto"/>
        <w:ind w:left="10" w:right="51" w:firstLine="0"/>
        <w:rPr>
          <w:del w:id="637" w:author="Mari Koik - JUSTDIGI" w:date="2025-01-16T18:03:00Z" w16du:dateUtc="2025-01-16T16:03:00Z"/>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17792E80" w14:textId="77777777" w:rsidR="00B816F8" w:rsidRDefault="00B816F8" w:rsidP="00533AC9">
      <w:pPr>
        <w:spacing w:after="0" w:line="240" w:lineRule="auto"/>
        <w:ind w:left="10" w:right="51" w:firstLine="0"/>
        <w:rPr>
          <w:b/>
          <w:color w:val="auto"/>
          <w:szCs w:val="24"/>
        </w:rPr>
      </w:pPr>
    </w:p>
    <w:p w14:paraId="5F59BCA4" w14:textId="77777777" w:rsidR="00885613" w:rsidRPr="008939CB" w:rsidRDefault="00885613" w:rsidP="00533AC9">
      <w:pPr>
        <w:spacing w:after="0" w:line="240" w:lineRule="auto"/>
        <w:ind w:left="10" w:right="51" w:firstLine="0"/>
        <w:rPr>
          <w:b/>
          <w:color w:val="auto"/>
          <w:szCs w:val="24"/>
        </w:rPr>
      </w:pPr>
    </w:p>
    <w:p w14:paraId="44109704" w14:textId="3EFEEB54"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1</w:t>
      </w:r>
      <w:r w:rsidRPr="008939CB">
        <w:rPr>
          <w:color w:val="auto"/>
          <w:szCs w:val="24"/>
        </w:rPr>
        <w:t>.</w:t>
      </w:r>
      <w:r w:rsidRPr="008939CB">
        <w:rPr>
          <w:b w:val="0"/>
          <w:color w:val="auto"/>
          <w:szCs w:val="24"/>
        </w:rPr>
        <w:t xml:space="preserve"> </w:t>
      </w:r>
      <w:r w:rsidRPr="008939CB">
        <w:rPr>
          <w:color w:val="auto"/>
          <w:szCs w:val="24"/>
        </w:rPr>
        <w:t>Ranna ja kalda ehituskeeluvööndis ehitamise nõuete rikkumine</w:t>
      </w:r>
    </w:p>
    <w:p w14:paraId="4B7E5868" w14:textId="5496DB1E" w:rsidR="0069497A" w:rsidRPr="008939CB" w:rsidRDefault="0069497A" w:rsidP="00533AC9">
      <w:pPr>
        <w:spacing w:after="0" w:line="240" w:lineRule="auto"/>
        <w:ind w:left="0" w:firstLine="0"/>
        <w:rPr>
          <w:color w:val="auto"/>
          <w:szCs w:val="24"/>
        </w:rPr>
      </w:pPr>
    </w:p>
    <w:p w14:paraId="32E071E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ehituskeeluvööndis ebaseadusliku ehitamise eest – </w:t>
      </w:r>
    </w:p>
    <w:p w14:paraId="63E43C00" w14:textId="677EAE58"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45DEA670" w14:textId="34677B28" w:rsidR="0069497A" w:rsidRPr="008939CB" w:rsidRDefault="0069497A" w:rsidP="00533AC9">
      <w:pPr>
        <w:spacing w:after="0" w:line="240" w:lineRule="auto"/>
        <w:ind w:left="0" w:firstLine="0"/>
        <w:rPr>
          <w:color w:val="auto"/>
          <w:szCs w:val="24"/>
        </w:rPr>
      </w:pPr>
    </w:p>
    <w:p w14:paraId="20144A93"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72B0CCCE" w14:textId="362E3F3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E31040">
        <w:rPr>
          <w:color w:val="auto"/>
          <w:szCs w:val="24"/>
        </w:rPr>
        <w:t>200</w:t>
      </w:r>
      <w:r w:rsidRPr="008939CB">
        <w:rPr>
          <w:color w:val="auto"/>
          <w:szCs w:val="24"/>
        </w:rPr>
        <w:t xml:space="preserve"> 000 eurot.</w:t>
      </w:r>
    </w:p>
    <w:p w14:paraId="3B675525" w14:textId="2A074C13" w:rsidR="0069497A" w:rsidRPr="008939CB" w:rsidRDefault="0069497A" w:rsidP="00533AC9">
      <w:pPr>
        <w:spacing w:after="0" w:line="240" w:lineRule="auto"/>
        <w:ind w:left="0" w:firstLine="0"/>
        <w:rPr>
          <w:b/>
          <w:color w:val="auto"/>
          <w:szCs w:val="24"/>
        </w:rPr>
      </w:pPr>
    </w:p>
    <w:p w14:paraId="138AA0FD" w14:textId="1EF9A34B"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2</w:t>
      </w:r>
      <w:r w:rsidRPr="008939CB">
        <w:rPr>
          <w:color w:val="auto"/>
          <w:szCs w:val="24"/>
        </w:rPr>
        <w:t>. Kaitsealuse loomaliigi isendi tahtliku surmamise keelu rikkumine</w:t>
      </w:r>
    </w:p>
    <w:p w14:paraId="484EC8ED" w14:textId="0E6549ED" w:rsidR="0069497A" w:rsidRPr="008939CB" w:rsidRDefault="0069497A" w:rsidP="00533AC9">
      <w:pPr>
        <w:spacing w:after="0" w:line="240" w:lineRule="auto"/>
        <w:ind w:left="0" w:firstLine="0"/>
        <w:rPr>
          <w:color w:val="auto"/>
          <w:szCs w:val="24"/>
        </w:rPr>
      </w:pPr>
    </w:p>
    <w:p w14:paraId="0139FB6B" w14:textId="199687BA"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w:t>
      </w:r>
      <w:commentRangeStart w:id="638"/>
      <w:r w:rsidRPr="008939CB">
        <w:rPr>
          <w:color w:val="auto"/>
          <w:szCs w:val="24"/>
        </w:rPr>
        <w:t xml:space="preserve">tahtliku surmamise </w:t>
      </w:r>
      <w:del w:id="639" w:author="Mari Koik - JUSTDIGI" w:date="2025-01-20T16:40:00Z" w16du:dateUtc="2025-01-20T14:40:00Z">
        <w:r w:rsidRPr="008939CB" w:rsidDel="005C0B85">
          <w:rPr>
            <w:color w:val="auto"/>
            <w:szCs w:val="24"/>
          </w:rPr>
          <w:delText xml:space="preserve">keelu rikkumise </w:delText>
        </w:r>
      </w:del>
      <w:r w:rsidRPr="008939CB">
        <w:rPr>
          <w:color w:val="auto"/>
          <w:szCs w:val="24"/>
        </w:rPr>
        <w:t xml:space="preserve">eest </w:t>
      </w:r>
      <w:commentRangeEnd w:id="638"/>
      <w:r w:rsidR="00FE7357">
        <w:rPr>
          <w:rStyle w:val="Kommentaariviide"/>
        </w:rPr>
        <w:commentReference w:id="638"/>
      </w:r>
      <w:r w:rsidRPr="008939CB">
        <w:rPr>
          <w:color w:val="auto"/>
          <w:szCs w:val="24"/>
        </w:rPr>
        <w:t xml:space="preserve">– </w:t>
      </w:r>
    </w:p>
    <w:p w14:paraId="4FB209C4" w14:textId="286EFA8F"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7C2D85C2" w14:textId="31081BE3" w:rsidR="0069497A" w:rsidRPr="008939CB" w:rsidRDefault="0069497A" w:rsidP="00533AC9">
      <w:pPr>
        <w:spacing w:after="0" w:line="240" w:lineRule="auto"/>
        <w:ind w:left="0" w:firstLine="0"/>
        <w:rPr>
          <w:color w:val="auto"/>
          <w:szCs w:val="24"/>
        </w:rPr>
      </w:pPr>
    </w:p>
    <w:p w14:paraId="507DB7AA"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0B243D54" w14:textId="6FF7B1F4"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p>
    <w:p w14:paraId="66A83614" w14:textId="77777777" w:rsidR="0069497A" w:rsidRPr="008939CB" w:rsidRDefault="0069497A" w:rsidP="00533AC9">
      <w:pPr>
        <w:spacing w:after="0" w:line="240" w:lineRule="auto"/>
        <w:ind w:left="10" w:right="51" w:firstLine="0"/>
        <w:rPr>
          <w:color w:val="auto"/>
          <w:szCs w:val="24"/>
        </w:rPr>
      </w:pPr>
    </w:p>
    <w:p w14:paraId="317E911B" w14:textId="69FA2FF6"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3</w:t>
      </w:r>
      <w:r w:rsidRPr="008939CB">
        <w:rPr>
          <w:color w:val="auto"/>
          <w:szCs w:val="24"/>
        </w:rPr>
        <w:t>. Kaitsealuse loomaliigi isendi püüdmise ja tahtliku häirimise keelu rikkumine</w:t>
      </w:r>
    </w:p>
    <w:p w14:paraId="5F91883B" w14:textId="0BAAF133" w:rsidR="0069497A" w:rsidRPr="008939CB" w:rsidRDefault="0069497A" w:rsidP="00533AC9">
      <w:pPr>
        <w:spacing w:after="0" w:line="240" w:lineRule="auto"/>
        <w:ind w:left="0" w:firstLine="0"/>
        <w:rPr>
          <w:color w:val="auto"/>
          <w:szCs w:val="24"/>
        </w:rPr>
      </w:pPr>
    </w:p>
    <w:p w14:paraId="35BE4368" w14:textId="6CE36A60"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püüdmise või tahtliku häirimise keelu rikkumise eest – </w:t>
      </w:r>
    </w:p>
    <w:p w14:paraId="6D242DF3" w14:textId="77777777"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2003C069" w14:textId="22A2492B" w:rsidR="0069497A" w:rsidRPr="008939CB" w:rsidRDefault="0069497A" w:rsidP="00533AC9">
      <w:pPr>
        <w:spacing w:after="0" w:line="240" w:lineRule="auto"/>
        <w:ind w:left="0" w:firstLine="0"/>
        <w:rPr>
          <w:color w:val="auto"/>
          <w:szCs w:val="24"/>
        </w:rPr>
      </w:pPr>
    </w:p>
    <w:p w14:paraId="558D4691"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569EA1AC" w14:textId="0EDA61D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013F03F1" w14:textId="77777777" w:rsidR="0069497A" w:rsidRPr="008939CB" w:rsidRDefault="0069497A" w:rsidP="00533AC9">
      <w:pPr>
        <w:spacing w:after="0" w:line="240" w:lineRule="auto"/>
        <w:ind w:left="0" w:firstLine="0"/>
        <w:rPr>
          <w:b/>
          <w:color w:val="auto"/>
          <w:szCs w:val="24"/>
        </w:rPr>
      </w:pPr>
    </w:p>
    <w:p w14:paraId="2580BE1B" w14:textId="74188060" w:rsidR="00016B6A" w:rsidRPr="008939CB" w:rsidRDefault="00A06760"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4</w:t>
      </w:r>
      <w:r w:rsidRPr="008939CB">
        <w:rPr>
          <w:color w:val="auto"/>
          <w:szCs w:val="24"/>
        </w:rPr>
        <w:t xml:space="preserve">. </w:t>
      </w:r>
      <w:r w:rsidR="00FD44FB" w:rsidRPr="008939CB">
        <w:rPr>
          <w:color w:val="auto"/>
          <w:szCs w:val="24"/>
        </w:rPr>
        <w:t xml:space="preserve">I kaitsekategooria taimede </w:t>
      </w:r>
      <w:r w:rsidR="003E597A" w:rsidRPr="008939CB">
        <w:rPr>
          <w:color w:val="auto"/>
          <w:szCs w:val="24"/>
        </w:rPr>
        <w:t xml:space="preserve">ja </w:t>
      </w:r>
      <w:r w:rsidR="00FD44FB" w:rsidRPr="008939CB">
        <w:rPr>
          <w:color w:val="auto"/>
          <w:szCs w:val="24"/>
        </w:rPr>
        <w:t>seente kaitse</w:t>
      </w:r>
      <w:ins w:id="640" w:author="Mari Koik - JUSTDIGI" w:date="2025-01-17T15:57:00Z" w16du:dateUtc="2025-01-17T13:57:00Z">
        <w:r w:rsidR="00C10D28">
          <w:rPr>
            <w:color w:val="auto"/>
            <w:szCs w:val="24"/>
          </w:rPr>
          <w:t xml:space="preserve"> </w:t>
        </w:r>
      </w:ins>
      <w:r w:rsidR="00FD44FB" w:rsidRPr="008939CB">
        <w:rPr>
          <w:color w:val="auto"/>
          <w:szCs w:val="24"/>
        </w:rPr>
        <w:t>nõuete rikkumine</w:t>
      </w:r>
    </w:p>
    <w:p w14:paraId="5709D0E6" w14:textId="2194D426" w:rsidR="00016B6A" w:rsidRPr="008939CB" w:rsidRDefault="00016B6A" w:rsidP="00533AC9">
      <w:pPr>
        <w:spacing w:after="0" w:line="240" w:lineRule="auto"/>
        <w:ind w:left="0" w:firstLine="0"/>
        <w:rPr>
          <w:color w:val="auto"/>
          <w:szCs w:val="24"/>
        </w:rPr>
      </w:pPr>
    </w:p>
    <w:p w14:paraId="1543BE7C" w14:textId="065800F4"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 kaitsekategooria taimede või seente kahjustamise, sealhulgas korjamise </w:t>
      </w:r>
      <w:r w:rsidR="0002561F">
        <w:rPr>
          <w:color w:val="auto"/>
          <w:szCs w:val="24"/>
        </w:rPr>
        <w:t>või</w:t>
      </w:r>
      <w:r w:rsidR="00FD44FB" w:rsidRPr="008939CB">
        <w:rPr>
          <w:color w:val="auto"/>
          <w:szCs w:val="24"/>
        </w:rPr>
        <w:t xml:space="preserve"> hävitamise </w:t>
      </w:r>
      <w:r w:rsidR="00FD44FB" w:rsidRPr="00FE7357">
        <w:rPr>
          <w:color w:val="auto"/>
          <w:szCs w:val="24"/>
        </w:rPr>
        <w:t>keelu rikkumise</w:t>
      </w:r>
      <w:r w:rsidR="00FD44FB" w:rsidRPr="008939CB">
        <w:rPr>
          <w:color w:val="auto"/>
          <w:szCs w:val="24"/>
        </w:rPr>
        <w:t xml:space="preserve"> eest – </w:t>
      </w:r>
    </w:p>
    <w:p w14:paraId="2E9FDF26" w14:textId="62EF623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4640753E" w14:textId="17257531" w:rsidR="00016B6A" w:rsidRPr="008939CB" w:rsidRDefault="00016B6A" w:rsidP="00533AC9">
      <w:pPr>
        <w:spacing w:after="0" w:line="240" w:lineRule="auto"/>
        <w:ind w:left="0" w:firstLine="0"/>
        <w:rPr>
          <w:color w:val="auto"/>
          <w:szCs w:val="24"/>
        </w:rPr>
      </w:pPr>
    </w:p>
    <w:p w14:paraId="4619F532"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1DEAD75" w14:textId="6CE065A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w:t>
      </w:r>
      <w:r w:rsidR="00AD540B" w:rsidRPr="008939CB">
        <w:rPr>
          <w:color w:val="auto"/>
          <w:szCs w:val="24"/>
        </w:rPr>
        <w:t>5</w:t>
      </w:r>
      <w:r w:rsidRPr="008939CB">
        <w:rPr>
          <w:color w:val="auto"/>
          <w:szCs w:val="24"/>
        </w:rPr>
        <w:t>0 000 eurot.</w:t>
      </w:r>
    </w:p>
    <w:p w14:paraId="46B1247D" w14:textId="0BA2BC42" w:rsidR="00016B6A" w:rsidRPr="008939CB" w:rsidRDefault="00016B6A" w:rsidP="00533AC9">
      <w:pPr>
        <w:spacing w:after="0" w:line="240" w:lineRule="auto"/>
        <w:ind w:left="0" w:firstLine="0"/>
        <w:rPr>
          <w:color w:val="auto"/>
          <w:szCs w:val="24"/>
        </w:rPr>
      </w:pPr>
    </w:p>
    <w:p w14:paraId="14D1B817" w14:textId="61E947E4"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8F35AC" w:rsidRPr="008939CB">
        <w:rPr>
          <w:color w:val="auto"/>
          <w:szCs w:val="24"/>
          <w:vertAlign w:val="superscript"/>
        </w:rPr>
        <w:t>5</w:t>
      </w:r>
      <w:r w:rsidRPr="008939CB">
        <w:rPr>
          <w:color w:val="auto"/>
          <w:szCs w:val="24"/>
        </w:rPr>
        <w:t xml:space="preserve">. II kaitsekategooria taimede </w:t>
      </w:r>
      <w:r w:rsidR="003E597A" w:rsidRPr="008939CB">
        <w:rPr>
          <w:color w:val="auto"/>
          <w:szCs w:val="24"/>
        </w:rPr>
        <w:t xml:space="preserve">ja </w:t>
      </w:r>
      <w:r w:rsidRPr="008939CB">
        <w:rPr>
          <w:color w:val="auto"/>
          <w:szCs w:val="24"/>
        </w:rPr>
        <w:t>seente kaitse</w:t>
      </w:r>
      <w:ins w:id="641" w:author="Mari Koik - JUSTDIGI" w:date="2025-01-17T15:58:00Z" w16du:dateUtc="2025-01-17T13:58:00Z">
        <w:r w:rsidR="00C10D28">
          <w:rPr>
            <w:color w:val="auto"/>
            <w:szCs w:val="24"/>
          </w:rPr>
          <w:t xml:space="preserve"> </w:t>
        </w:r>
      </w:ins>
      <w:r w:rsidRPr="008939CB">
        <w:rPr>
          <w:color w:val="auto"/>
          <w:szCs w:val="24"/>
        </w:rPr>
        <w:t>nõuete rikkumine</w:t>
      </w:r>
    </w:p>
    <w:p w14:paraId="4C8FF451" w14:textId="5A70D23D" w:rsidR="00016B6A" w:rsidRPr="008939CB" w:rsidRDefault="00016B6A" w:rsidP="00533AC9">
      <w:pPr>
        <w:spacing w:after="0" w:line="240" w:lineRule="auto"/>
        <w:ind w:left="0" w:firstLine="0"/>
        <w:rPr>
          <w:color w:val="auto"/>
          <w:szCs w:val="24"/>
        </w:rPr>
      </w:pPr>
    </w:p>
    <w:p w14:paraId="77A9172D" w14:textId="3C8C229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II kaitsekategooria taimede või seente kahjustamise, sealhulgas korjamise </w:t>
      </w:r>
      <w:r w:rsidR="0002561F">
        <w:rPr>
          <w:color w:val="auto"/>
          <w:szCs w:val="24"/>
        </w:rPr>
        <w:t>või</w:t>
      </w:r>
      <w:r w:rsidR="00FD44FB" w:rsidRPr="008939CB">
        <w:rPr>
          <w:color w:val="auto"/>
          <w:szCs w:val="24"/>
        </w:rPr>
        <w:t xml:space="preserve"> hävitamise </w:t>
      </w:r>
      <w:r w:rsidR="00FD44FB" w:rsidRPr="00FE7357">
        <w:rPr>
          <w:color w:val="auto"/>
          <w:szCs w:val="24"/>
        </w:rPr>
        <w:t>keelu rikkumise</w:t>
      </w:r>
      <w:r w:rsidR="00FD44FB" w:rsidRPr="008939CB">
        <w:rPr>
          <w:color w:val="auto"/>
          <w:szCs w:val="24"/>
        </w:rPr>
        <w:t xml:space="preserve"> eest – </w:t>
      </w:r>
    </w:p>
    <w:p w14:paraId="499C967A" w14:textId="2CEB1342"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100 trahviühikut.</w:t>
      </w:r>
    </w:p>
    <w:p w14:paraId="17459200" w14:textId="34AFD364" w:rsidR="00016B6A" w:rsidRPr="008939CB" w:rsidRDefault="00016B6A" w:rsidP="00533AC9">
      <w:pPr>
        <w:spacing w:after="0" w:line="240" w:lineRule="auto"/>
        <w:ind w:left="0" w:firstLine="0"/>
        <w:rPr>
          <w:color w:val="auto"/>
          <w:szCs w:val="24"/>
        </w:rPr>
      </w:pPr>
    </w:p>
    <w:p w14:paraId="6C80D16C"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6D51B4" w14:textId="24EF1013" w:rsidR="00A46B12"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AD540B" w:rsidRPr="008939CB">
        <w:rPr>
          <w:color w:val="auto"/>
          <w:szCs w:val="24"/>
        </w:rPr>
        <w:t>10</w:t>
      </w:r>
      <w:r w:rsidRPr="008939CB">
        <w:rPr>
          <w:color w:val="auto"/>
          <w:szCs w:val="24"/>
        </w:rPr>
        <w:t>0 000 eurot.</w:t>
      </w:r>
    </w:p>
    <w:p w14:paraId="0C0AE2E7" w14:textId="77777777" w:rsidR="00A46B12" w:rsidRPr="008939CB" w:rsidRDefault="00A46B12" w:rsidP="00533AC9">
      <w:pPr>
        <w:spacing w:after="0" w:line="240" w:lineRule="auto"/>
        <w:ind w:left="10" w:right="51" w:firstLine="0"/>
        <w:rPr>
          <w:color w:val="auto"/>
          <w:szCs w:val="24"/>
        </w:rPr>
      </w:pPr>
    </w:p>
    <w:p w14:paraId="62FECF02" w14:textId="5AA46E37" w:rsidR="00016B6A" w:rsidRPr="008939CB" w:rsidRDefault="00FD44FB" w:rsidP="00533AC9">
      <w:pPr>
        <w:spacing w:after="0" w:line="240" w:lineRule="auto"/>
        <w:ind w:left="10" w:right="51" w:firstLine="0"/>
        <w:rPr>
          <w:color w:val="auto"/>
          <w:szCs w:val="24"/>
        </w:rPr>
      </w:pPr>
      <w:r w:rsidRPr="008939CB">
        <w:rPr>
          <w:b/>
          <w:color w:val="auto"/>
          <w:szCs w:val="24"/>
        </w:rPr>
        <w:t>§ 74</w:t>
      </w:r>
      <w:r w:rsidR="00A06760" w:rsidRPr="008939CB">
        <w:rPr>
          <w:b/>
          <w:color w:val="auto"/>
          <w:szCs w:val="24"/>
          <w:vertAlign w:val="superscript"/>
        </w:rPr>
        <w:t>1</w:t>
      </w:r>
      <w:r w:rsidR="008F35AC" w:rsidRPr="008939CB">
        <w:rPr>
          <w:b/>
          <w:color w:val="auto"/>
          <w:szCs w:val="24"/>
          <w:vertAlign w:val="superscript"/>
        </w:rPr>
        <w:t>6</w:t>
      </w:r>
      <w:r w:rsidRPr="008939CB">
        <w:rPr>
          <w:b/>
          <w:color w:val="auto"/>
          <w:szCs w:val="24"/>
        </w:rPr>
        <w:t xml:space="preserve">. III kaitsekategooria taimede, seente </w:t>
      </w:r>
      <w:r w:rsidR="003E597A" w:rsidRPr="008939CB">
        <w:rPr>
          <w:b/>
          <w:color w:val="auto"/>
          <w:szCs w:val="24"/>
        </w:rPr>
        <w:t xml:space="preserve">ja </w:t>
      </w:r>
      <w:r w:rsidRPr="008939CB">
        <w:rPr>
          <w:b/>
          <w:color w:val="auto"/>
          <w:szCs w:val="24"/>
        </w:rPr>
        <w:t>selgrootute loomade kaitse</w:t>
      </w:r>
      <w:ins w:id="642" w:author="Mari Koik - JUSTDIGI" w:date="2025-01-17T15:58:00Z" w16du:dateUtc="2025-01-17T13:58:00Z">
        <w:r w:rsidR="00C10D28">
          <w:rPr>
            <w:b/>
            <w:color w:val="auto"/>
            <w:szCs w:val="24"/>
          </w:rPr>
          <w:t xml:space="preserve"> </w:t>
        </w:r>
      </w:ins>
      <w:r w:rsidRPr="008939CB">
        <w:rPr>
          <w:b/>
          <w:color w:val="auto"/>
          <w:szCs w:val="24"/>
        </w:rPr>
        <w:t>nõuete rikkumine</w:t>
      </w:r>
    </w:p>
    <w:p w14:paraId="645864BA" w14:textId="30E15F9F" w:rsidR="00016B6A" w:rsidRPr="008939CB" w:rsidRDefault="00016B6A" w:rsidP="00533AC9">
      <w:pPr>
        <w:spacing w:after="0" w:line="240" w:lineRule="auto"/>
        <w:ind w:left="0" w:firstLine="0"/>
        <w:rPr>
          <w:color w:val="auto"/>
          <w:szCs w:val="24"/>
        </w:rPr>
      </w:pPr>
    </w:p>
    <w:p w14:paraId="02487BDA" w14:textId="6E5109D0"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643" w:name="_Hlk78487885"/>
      <w:r w:rsidR="00FD44FB" w:rsidRPr="008939CB">
        <w:rPr>
          <w:color w:val="auto"/>
          <w:szCs w:val="24"/>
        </w:rPr>
        <w:t xml:space="preserve">III kaitsekategooria taimede, seente </w:t>
      </w:r>
      <w:r w:rsidR="00AA73E6" w:rsidRPr="008939CB">
        <w:rPr>
          <w:color w:val="auto"/>
          <w:szCs w:val="24"/>
        </w:rPr>
        <w:t>või</w:t>
      </w:r>
      <w:r w:rsidR="00FD44FB" w:rsidRPr="008939CB">
        <w:rPr>
          <w:color w:val="auto"/>
          <w:szCs w:val="24"/>
        </w:rPr>
        <w:t xml:space="preserve"> selgrootute loomade hävitamise </w:t>
      </w:r>
      <w:r w:rsidR="00AA73E6" w:rsidRPr="008939CB">
        <w:rPr>
          <w:color w:val="auto"/>
          <w:szCs w:val="24"/>
        </w:rPr>
        <w:t>või</w:t>
      </w:r>
      <w:r w:rsidR="00FD44FB" w:rsidRPr="008939CB">
        <w:rPr>
          <w:color w:val="auto"/>
          <w:szCs w:val="24"/>
        </w:rPr>
        <w:t xml:space="preserve"> loodusest korjamise </w:t>
      </w:r>
      <w:r w:rsidR="00FD44FB" w:rsidRPr="000741FA">
        <w:rPr>
          <w:color w:val="auto"/>
          <w:szCs w:val="24"/>
        </w:rPr>
        <w:t>ulatuse</w:t>
      </w:r>
      <w:r w:rsidR="00FD44FB" w:rsidRPr="008939CB">
        <w:rPr>
          <w:color w:val="auto"/>
          <w:szCs w:val="24"/>
        </w:rPr>
        <w:t xml:space="preserve"> nõuete rikkumise eest </w:t>
      </w:r>
      <w:bookmarkEnd w:id="643"/>
      <w:r w:rsidR="00FD44FB" w:rsidRPr="008939CB">
        <w:rPr>
          <w:color w:val="auto"/>
          <w:szCs w:val="24"/>
        </w:rPr>
        <w:t xml:space="preserve">– </w:t>
      </w:r>
    </w:p>
    <w:p w14:paraId="2E1D2E14" w14:textId="31C41098"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307D8E6E" w14:textId="0B21F951" w:rsidR="00016B6A" w:rsidRPr="008939CB" w:rsidRDefault="00016B6A" w:rsidP="00533AC9">
      <w:pPr>
        <w:spacing w:after="0" w:line="240" w:lineRule="auto"/>
        <w:ind w:left="0" w:firstLine="0"/>
        <w:rPr>
          <w:color w:val="auto"/>
          <w:szCs w:val="24"/>
        </w:rPr>
      </w:pPr>
    </w:p>
    <w:p w14:paraId="651C5EB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BCDF1A5" w14:textId="0C6AC6B0"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w:t>
      </w:r>
      <w:r w:rsidR="00AD540B" w:rsidRPr="008939CB">
        <w:rPr>
          <w:color w:val="auto"/>
          <w:szCs w:val="24"/>
        </w:rPr>
        <w:t>0</w:t>
      </w:r>
      <w:r w:rsidRPr="008939CB">
        <w:rPr>
          <w:color w:val="auto"/>
          <w:szCs w:val="24"/>
        </w:rPr>
        <w:t xml:space="preserve"> 000 eurot.</w:t>
      </w:r>
    </w:p>
    <w:p w14:paraId="06BC1F10" w14:textId="3A6406A5" w:rsidR="00016B6A" w:rsidRPr="008939CB" w:rsidRDefault="00016B6A" w:rsidP="00533AC9">
      <w:pPr>
        <w:spacing w:after="0" w:line="240" w:lineRule="auto"/>
        <w:ind w:left="0" w:firstLine="0"/>
        <w:rPr>
          <w:color w:val="auto"/>
          <w:szCs w:val="24"/>
        </w:rPr>
      </w:pPr>
    </w:p>
    <w:p w14:paraId="7A004D4D" w14:textId="18FDE7BF"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8F35AC" w:rsidRPr="008939CB">
        <w:rPr>
          <w:color w:val="auto"/>
          <w:szCs w:val="24"/>
          <w:vertAlign w:val="superscript"/>
        </w:rPr>
        <w:t>7</w:t>
      </w:r>
      <w:r w:rsidRPr="008939CB">
        <w:rPr>
          <w:color w:val="auto"/>
          <w:szCs w:val="24"/>
        </w:rPr>
        <w:t>. Looduslikult esinevate lin</w:t>
      </w:r>
      <w:r w:rsidR="00453B6C">
        <w:rPr>
          <w:color w:val="auto"/>
          <w:szCs w:val="24"/>
        </w:rPr>
        <w:t>dude</w:t>
      </w:r>
      <w:r w:rsidRPr="008939CB">
        <w:rPr>
          <w:color w:val="auto"/>
          <w:szCs w:val="24"/>
        </w:rPr>
        <w:t xml:space="preserve"> </w:t>
      </w:r>
      <w:r w:rsidR="00AE37A4">
        <w:rPr>
          <w:color w:val="auto"/>
          <w:szCs w:val="24"/>
        </w:rPr>
        <w:t>tahtliku häirimise keelu rikkumine</w:t>
      </w:r>
    </w:p>
    <w:p w14:paraId="78A26E6B" w14:textId="366BE966" w:rsidR="00016B6A" w:rsidRPr="008939CB" w:rsidRDefault="00016B6A" w:rsidP="00533AC9">
      <w:pPr>
        <w:spacing w:after="0" w:line="240" w:lineRule="auto"/>
        <w:ind w:left="0" w:firstLine="0"/>
        <w:rPr>
          <w:color w:val="auto"/>
          <w:szCs w:val="24"/>
        </w:rPr>
      </w:pPr>
    </w:p>
    <w:p w14:paraId="7754FB7E" w14:textId="6A0713D2"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644" w:name="_Hlk78488040"/>
      <w:r w:rsidR="00FD44FB" w:rsidRPr="008939CB">
        <w:rPr>
          <w:color w:val="auto"/>
          <w:szCs w:val="24"/>
        </w:rPr>
        <w:t>Looduslikult esinevate lindude tahtliku häirimise</w:t>
      </w:r>
      <w:r w:rsidR="00122E2F">
        <w:rPr>
          <w:color w:val="auto"/>
          <w:szCs w:val="24"/>
        </w:rPr>
        <w:t xml:space="preserve"> </w:t>
      </w:r>
      <w:r w:rsidR="00B375B8">
        <w:rPr>
          <w:color w:val="auto"/>
          <w:szCs w:val="24"/>
        </w:rPr>
        <w:t xml:space="preserve">eest </w:t>
      </w:r>
      <w:r w:rsidR="00FD44FB" w:rsidRPr="008939CB">
        <w:rPr>
          <w:color w:val="auto"/>
          <w:szCs w:val="24"/>
        </w:rPr>
        <w:t xml:space="preserve">– </w:t>
      </w:r>
    </w:p>
    <w:bookmarkEnd w:id="644"/>
    <w:p w14:paraId="0A72EAFF" w14:textId="7C189EF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75ADF04E" w14:textId="5C834143" w:rsidR="00016B6A" w:rsidRPr="008939CB" w:rsidRDefault="00016B6A" w:rsidP="00533AC9">
      <w:pPr>
        <w:spacing w:after="0" w:line="240" w:lineRule="auto"/>
        <w:ind w:left="0" w:firstLine="0"/>
        <w:rPr>
          <w:color w:val="auto"/>
          <w:szCs w:val="24"/>
        </w:rPr>
      </w:pPr>
    </w:p>
    <w:p w14:paraId="3A49696C"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E028DD7" w14:textId="5D506933" w:rsidR="00AE37A4"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30</w:t>
      </w:r>
      <w:r w:rsidRPr="008939CB">
        <w:rPr>
          <w:color w:val="auto"/>
          <w:szCs w:val="24"/>
        </w:rPr>
        <w:t xml:space="preserve"> 000 eurot.</w:t>
      </w:r>
    </w:p>
    <w:p w14:paraId="78E2E8F6" w14:textId="77777777" w:rsidR="00AE37A4" w:rsidRDefault="00AE37A4" w:rsidP="00533AC9">
      <w:pPr>
        <w:spacing w:after="0" w:line="240" w:lineRule="auto"/>
        <w:ind w:left="10" w:right="51" w:firstLine="0"/>
        <w:rPr>
          <w:color w:val="auto"/>
          <w:szCs w:val="24"/>
        </w:rPr>
      </w:pPr>
    </w:p>
    <w:p w14:paraId="5319502C" w14:textId="7492FD5F" w:rsidR="00AE37A4" w:rsidRPr="000B1067" w:rsidRDefault="00AE37A4" w:rsidP="00533AC9">
      <w:pPr>
        <w:spacing w:after="0" w:line="240" w:lineRule="auto"/>
        <w:ind w:left="10" w:right="51" w:firstLine="0"/>
        <w:rPr>
          <w:b/>
          <w:color w:val="auto"/>
          <w:szCs w:val="24"/>
        </w:rPr>
      </w:pPr>
      <w:r w:rsidRPr="000B1067">
        <w:rPr>
          <w:b/>
          <w:color w:val="auto"/>
          <w:szCs w:val="24"/>
        </w:rPr>
        <w:t>§ 74¹⁸. L</w:t>
      </w:r>
      <w:r w:rsidRPr="00AE37A4">
        <w:rPr>
          <w:b/>
          <w:color w:val="auto"/>
          <w:szCs w:val="24"/>
        </w:rPr>
        <w:t xml:space="preserve">ooduslikult esinevate </w:t>
      </w:r>
      <w:r w:rsidR="00453B6C" w:rsidRPr="00453B6C">
        <w:rPr>
          <w:b/>
          <w:bCs/>
          <w:color w:val="auto"/>
          <w:szCs w:val="24"/>
        </w:rPr>
        <w:t>lindude</w:t>
      </w:r>
      <w:r w:rsidRPr="00AE37A4">
        <w:rPr>
          <w:b/>
          <w:color w:val="auto"/>
          <w:szCs w:val="24"/>
        </w:rPr>
        <w:t>,</w:t>
      </w:r>
      <w:r w:rsidRPr="000B1067">
        <w:rPr>
          <w:b/>
          <w:color w:val="auto"/>
          <w:szCs w:val="24"/>
        </w:rPr>
        <w:t xml:space="preserve"> nende pesade ja munade tahtliku kahjustamise keelu rikkumine</w:t>
      </w:r>
    </w:p>
    <w:p w14:paraId="0D259815" w14:textId="77777777" w:rsidR="00AE37A4" w:rsidRDefault="00AE37A4" w:rsidP="00533AC9">
      <w:pPr>
        <w:spacing w:after="0" w:line="240" w:lineRule="auto"/>
        <w:ind w:left="10" w:right="51" w:firstLine="0"/>
        <w:rPr>
          <w:color w:val="auto"/>
          <w:szCs w:val="24"/>
        </w:rPr>
      </w:pPr>
    </w:p>
    <w:p w14:paraId="23790DC1" w14:textId="34D92B5A"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kahjustamise või pesade kõrvaldamise eest – </w:t>
      </w:r>
    </w:p>
    <w:p w14:paraId="761169AB" w14:textId="54D937F9" w:rsidR="00F7143A" w:rsidRPr="008939CB" w:rsidRDefault="00F7143A" w:rsidP="00533AC9">
      <w:pPr>
        <w:spacing w:after="0" w:line="240" w:lineRule="auto"/>
        <w:ind w:left="0" w:right="51" w:firstLine="0"/>
        <w:rPr>
          <w:color w:val="auto"/>
          <w:szCs w:val="24"/>
        </w:rPr>
      </w:pPr>
      <w:r w:rsidRPr="008939CB">
        <w:rPr>
          <w:color w:val="auto"/>
          <w:szCs w:val="24"/>
        </w:rPr>
        <w:t>karistatakse rahatrahviga kuni 150 trahviühikut.</w:t>
      </w:r>
    </w:p>
    <w:p w14:paraId="150FCD0B" w14:textId="77777777" w:rsidR="00F7143A" w:rsidRPr="008939CB" w:rsidRDefault="00F7143A" w:rsidP="00533AC9">
      <w:pPr>
        <w:spacing w:after="0" w:line="240" w:lineRule="auto"/>
        <w:ind w:left="0" w:firstLine="0"/>
        <w:rPr>
          <w:color w:val="auto"/>
          <w:szCs w:val="24"/>
        </w:rPr>
      </w:pPr>
    </w:p>
    <w:p w14:paraId="1A39E5A8" w14:textId="0A60F311"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089FADD6" w14:textId="321BF6E5" w:rsidR="00B639A7"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F02B34">
        <w:rPr>
          <w:color w:val="auto"/>
          <w:szCs w:val="24"/>
        </w:rPr>
        <w:t>3</w:t>
      </w:r>
      <w:r w:rsidR="00147390">
        <w:rPr>
          <w:color w:val="auto"/>
          <w:szCs w:val="24"/>
        </w:rPr>
        <w:t>0</w:t>
      </w:r>
      <w:r w:rsidRPr="008939CB">
        <w:rPr>
          <w:color w:val="auto"/>
          <w:szCs w:val="24"/>
        </w:rPr>
        <w:t xml:space="preserve"> 000 eurot.</w:t>
      </w:r>
    </w:p>
    <w:p w14:paraId="5D521D9F" w14:textId="77777777" w:rsidR="00B639A7" w:rsidRDefault="00B639A7" w:rsidP="00533AC9">
      <w:pPr>
        <w:spacing w:after="0" w:line="240" w:lineRule="auto"/>
        <w:ind w:left="10" w:right="51" w:firstLine="0"/>
        <w:rPr>
          <w:color w:val="auto"/>
          <w:szCs w:val="24"/>
        </w:rPr>
      </w:pPr>
    </w:p>
    <w:p w14:paraId="3B3F105F" w14:textId="295C681F" w:rsidR="00AE37A4" w:rsidRPr="000B1067" w:rsidRDefault="00AE37A4" w:rsidP="00533AC9">
      <w:pPr>
        <w:spacing w:after="0" w:line="240" w:lineRule="auto"/>
        <w:ind w:left="10" w:right="51" w:firstLine="0"/>
        <w:rPr>
          <w:b/>
          <w:color w:val="auto"/>
          <w:szCs w:val="24"/>
        </w:rPr>
      </w:pPr>
      <w:r w:rsidRPr="000B1067">
        <w:rPr>
          <w:b/>
          <w:color w:val="auto"/>
          <w:szCs w:val="24"/>
        </w:rPr>
        <w:t>§ 74¹⁹. Looduslikult esinevate lin</w:t>
      </w:r>
      <w:r w:rsidR="00CB1521">
        <w:rPr>
          <w:b/>
          <w:color w:val="auto"/>
          <w:szCs w:val="24"/>
        </w:rPr>
        <w:t>du</w:t>
      </w:r>
      <w:r w:rsidRPr="000B1067">
        <w:rPr>
          <w:b/>
          <w:color w:val="auto"/>
          <w:szCs w:val="24"/>
        </w:rPr>
        <w:t>de, nende pesade ja munade tahtliku hävitamise keelu rikkumine</w:t>
      </w:r>
    </w:p>
    <w:p w14:paraId="7D63CFA5" w14:textId="77777777" w:rsidR="00AE37A4" w:rsidRDefault="00AE37A4" w:rsidP="00533AC9">
      <w:pPr>
        <w:spacing w:after="0" w:line="240" w:lineRule="auto"/>
        <w:ind w:left="10" w:right="51" w:firstLine="0"/>
        <w:rPr>
          <w:color w:val="auto"/>
          <w:szCs w:val="24"/>
        </w:rPr>
      </w:pPr>
    </w:p>
    <w:p w14:paraId="7F8BF363" w14:textId="44597EB6"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w:t>
      </w:r>
      <w:r>
        <w:rPr>
          <w:color w:val="auto"/>
          <w:szCs w:val="24"/>
        </w:rPr>
        <w:t>hävitamise</w:t>
      </w:r>
      <w:r w:rsidRPr="008939CB">
        <w:rPr>
          <w:color w:val="auto"/>
          <w:szCs w:val="24"/>
        </w:rPr>
        <w:t xml:space="preserve"> eest – </w:t>
      </w:r>
    </w:p>
    <w:p w14:paraId="37050A6D" w14:textId="75CB4E39" w:rsidR="00F7143A" w:rsidRPr="008939CB" w:rsidRDefault="00F7143A" w:rsidP="00533AC9">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300</w:t>
      </w:r>
      <w:r w:rsidRPr="008939CB">
        <w:rPr>
          <w:color w:val="auto"/>
          <w:szCs w:val="24"/>
        </w:rPr>
        <w:t xml:space="preserve"> trahviühikut.</w:t>
      </w:r>
    </w:p>
    <w:p w14:paraId="576DD0B0" w14:textId="77777777" w:rsidR="00F7143A" w:rsidRPr="008939CB" w:rsidRDefault="00F7143A" w:rsidP="00533AC9">
      <w:pPr>
        <w:spacing w:after="0" w:line="240" w:lineRule="auto"/>
        <w:ind w:left="0" w:firstLine="0"/>
        <w:rPr>
          <w:color w:val="auto"/>
          <w:szCs w:val="24"/>
        </w:rPr>
      </w:pPr>
    </w:p>
    <w:p w14:paraId="2AEBC8A7" w14:textId="385ED40D"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327D8AE8" w14:textId="678B5F40" w:rsidR="00F7143A"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30</w:t>
      </w:r>
      <w:r w:rsidRPr="008939CB">
        <w:rPr>
          <w:color w:val="auto"/>
          <w:szCs w:val="24"/>
        </w:rPr>
        <w:t xml:space="preserve"> 000 eurot.</w:t>
      </w:r>
    </w:p>
    <w:p w14:paraId="6C612666" w14:textId="77777777" w:rsidR="00EF7906" w:rsidRPr="008939CB" w:rsidRDefault="00EF7906" w:rsidP="00533AC9">
      <w:pPr>
        <w:spacing w:after="0" w:line="240" w:lineRule="auto"/>
        <w:ind w:left="10" w:right="51" w:firstLine="0"/>
        <w:rPr>
          <w:color w:val="auto"/>
          <w:szCs w:val="24"/>
        </w:rPr>
      </w:pPr>
    </w:p>
    <w:p w14:paraId="7E37BCE7" w14:textId="28F9B896"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9A7F46" w:rsidRPr="000B1067">
        <w:rPr>
          <w:b/>
          <w:color w:val="auto"/>
          <w:szCs w:val="24"/>
          <w:vertAlign w:val="superscript"/>
        </w:rPr>
        <w:t>20</w:t>
      </w:r>
      <w:r w:rsidRPr="008939CB">
        <w:rPr>
          <w:b/>
          <w:color w:val="auto"/>
          <w:szCs w:val="24"/>
        </w:rPr>
        <w:t>. Nahkhiirte ja lindude märgistamise nõuete rikkumine</w:t>
      </w:r>
    </w:p>
    <w:p w14:paraId="3B56E82C" w14:textId="783B724D" w:rsidR="00EF7906" w:rsidRPr="008939CB" w:rsidRDefault="00EF7906" w:rsidP="00533AC9">
      <w:pPr>
        <w:spacing w:after="0" w:line="240" w:lineRule="auto"/>
        <w:ind w:left="10" w:right="51" w:firstLine="0"/>
        <w:rPr>
          <w:color w:val="auto"/>
          <w:szCs w:val="24"/>
        </w:rPr>
      </w:pPr>
    </w:p>
    <w:p w14:paraId="0FB5F09D"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Nahkhiirte ja lindude märgistamise nõuete rikkumise eest – </w:t>
      </w:r>
    </w:p>
    <w:p w14:paraId="2CE860EE" w14:textId="51DC7659"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876C7E" w:rsidRPr="008939CB">
        <w:rPr>
          <w:color w:val="auto"/>
          <w:szCs w:val="24"/>
        </w:rPr>
        <w:t>75</w:t>
      </w:r>
      <w:r w:rsidRPr="008939CB">
        <w:rPr>
          <w:color w:val="auto"/>
          <w:szCs w:val="24"/>
        </w:rPr>
        <w:t xml:space="preserve"> trahviühikut.</w:t>
      </w:r>
    </w:p>
    <w:p w14:paraId="69DB4AD2" w14:textId="707E0670" w:rsidR="00EF7906" w:rsidRPr="008939CB" w:rsidRDefault="00EF7906" w:rsidP="00533AC9">
      <w:pPr>
        <w:spacing w:after="0" w:line="240" w:lineRule="auto"/>
        <w:ind w:left="10" w:right="51" w:firstLine="0"/>
        <w:rPr>
          <w:color w:val="auto"/>
          <w:szCs w:val="24"/>
        </w:rPr>
      </w:pPr>
    </w:p>
    <w:p w14:paraId="5F965D2E" w14:textId="77777777" w:rsidR="00F305DD" w:rsidRPr="008939CB" w:rsidRDefault="00EF7906" w:rsidP="00533AC9">
      <w:pPr>
        <w:spacing w:after="0" w:line="240" w:lineRule="auto"/>
        <w:ind w:left="10" w:right="51" w:firstLine="0"/>
        <w:rPr>
          <w:color w:val="auto"/>
          <w:szCs w:val="24"/>
        </w:rPr>
      </w:pPr>
      <w:r w:rsidRPr="008939CB">
        <w:rPr>
          <w:color w:val="auto"/>
          <w:szCs w:val="24"/>
        </w:rPr>
        <w:lastRenderedPageBreak/>
        <w:t xml:space="preserve">(2) Sama teo eest, kui selle on toime pannud juriidiline isik, – </w:t>
      </w:r>
    </w:p>
    <w:p w14:paraId="4D118381" w14:textId="3D075DBF" w:rsidR="00EF7906" w:rsidRPr="008939CB" w:rsidRDefault="00EF7906" w:rsidP="00533AC9">
      <w:pPr>
        <w:spacing w:after="0" w:line="240" w:lineRule="auto"/>
        <w:ind w:left="10" w:right="51" w:firstLine="0"/>
        <w:rPr>
          <w:color w:val="auto"/>
          <w:szCs w:val="24"/>
        </w:rPr>
      </w:pPr>
      <w:r w:rsidRPr="008939CB">
        <w:rPr>
          <w:color w:val="auto"/>
          <w:szCs w:val="24"/>
        </w:rPr>
        <w:t>k</w:t>
      </w:r>
      <w:r w:rsidR="00AD540B" w:rsidRPr="008939CB">
        <w:rPr>
          <w:color w:val="auto"/>
          <w:szCs w:val="24"/>
        </w:rPr>
        <w:t xml:space="preserve">aristatakse rahatrahviga kuni </w:t>
      </w:r>
      <w:r w:rsidR="00147390">
        <w:rPr>
          <w:color w:val="auto"/>
          <w:szCs w:val="24"/>
        </w:rPr>
        <w:t>10</w:t>
      </w:r>
      <w:r w:rsidR="00AD540B" w:rsidRPr="008939CB">
        <w:rPr>
          <w:color w:val="auto"/>
          <w:szCs w:val="24"/>
        </w:rPr>
        <w:t xml:space="preserve"> </w:t>
      </w:r>
      <w:r w:rsidRPr="008939CB">
        <w:rPr>
          <w:color w:val="auto"/>
          <w:szCs w:val="24"/>
        </w:rPr>
        <w:t>000 eurot.</w:t>
      </w:r>
    </w:p>
    <w:p w14:paraId="7CBE82AB" w14:textId="36650DEC" w:rsidR="00016B6A" w:rsidRPr="008939CB" w:rsidRDefault="00016B6A" w:rsidP="00533AC9">
      <w:pPr>
        <w:spacing w:after="0" w:line="240" w:lineRule="auto"/>
        <w:ind w:left="0" w:firstLine="0"/>
        <w:rPr>
          <w:color w:val="auto"/>
          <w:szCs w:val="24"/>
        </w:rPr>
      </w:pPr>
    </w:p>
    <w:p w14:paraId="33A7CB44" w14:textId="680A34FA"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9A7F46">
        <w:rPr>
          <w:color w:val="auto"/>
          <w:szCs w:val="24"/>
          <w:vertAlign w:val="superscript"/>
        </w:rPr>
        <w:t>21</w:t>
      </w:r>
      <w:r w:rsidRPr="008939CB">
        <w:rPr>
          <w:color w:val="auto"/>
          <w:szCs w:val="24"/>
        </w:rPr>
        <w:t>. Looduslikult esinevate mittekaitsealuste loomade kaitse</w:t>
      </w:r>
      <w:ins w:id="645" w:author="Mari Koik - JUSTDIGI" w:date="2025-01-17T16:00:00Z" w16du:dateUtc="2025-01-17T14:00:00Z">
        <w:r w:rsidR="00AF4630">
          <w:rPr>
            <w:color w:val="auto"/>
            <w:szCs w:val="24"/>
          </w:rPr>
          <w:t xml:space="preserve"> </w:t>
        </w:r>
      </w:ins>
      <w:r w:rsidRPr="008939CB">
        <w:rPr>
          <w:color w:val="auto"/>
          <w:szCs w:val="24"/>
        </w:rPr>
        <w:t>nõuete rikkumine</w:t>
      </w:r>
    </w:p>
    <w:p w14:paraId="472DADF8" w14:textId="230F53A0" w:rsidR="00016B6A" w:rsidRPr="008939CB" w:rsidRDefault="00016B6A" w:rsidP="00533AC9">
      <w:pPr>
        <w:spacing w:after="0" w:line="240" w:lineRule="auto"/>
        <w:ind w:left="0" w:firstLine="0"/>
        <w:rPr>
          <w:color w:val="auto"/>
          <w:szCs w:val="24"/>
        </w:rPr>
      </w:pPr>
    </w:p>
    <w:p w14:paraId="521D3F30" w14:textId="2136E3DC" w:rsidR="00F305DD" w:rsidRPr="008939CB" w:rsidRDefault="00850D5E"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Looduslikult esinevate mittekaitsealuste loomaliikide kaitse</w:t>
      </w:r>
      <w:ins w:id="646" w:author="Mari Koik - JUSTDIGI" w:date="2025-01-17T16:00:00Z" w16du:dateUtc="2025-01-17T14:00:00Z">
        <w:r w:rsidR="00AF4630">
          <w:rPr>
            <w:color w:val="auto"/>
            <w:szCs w:val="24"/>
          </w:rPr>
          <w:t xml:space="preserve"> </w:t>
        </w:r>
      </w:ins>
      <w:r w:rsidR="00FD44FB" w:rsidRPr="008939CB">
        <w:rPr>
          <w:color w:val="auto"/>
          <w:szCs w:val="24"/>
        </w:rPr>
        <w:t xml:space="preserve">nõuete rikkumise eest – </w:t>
      </w:r>
    </w:p>
    <w:p w14:paraId="3E77DAC3" w14:textId="470DF0AD"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17103240" w14:textId="2F59B3C3" w:rsidR="00016B6A" w:rsidRPr="008939CB" w:rsidRDefault="00016B6A" w:rsidP="00533AC9">
      <w:pPr>
        <w:spacing w:after="0" w:line="240" w:lineRule="auto"/>
        <w:ind w:left="0" w:firstLine="0"/>
        <w:rPr>
          <w:color w:val="auto"/>
          <w:szCs w:val="24"/>
        </w:rPr>
      </w:pPr>
    </w:p>
    <w:p w14:paraId="4CF0079D" w14:textId="77777777" w:rsidR="00F305DD" w:rsidRPr="008939CB" w:rsidRDefault="00850D5E"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1FB35D06" w14:textId="6419DB08" w:rsidR="00FF0658"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4D8963E3" w14:textId="77777777" w:rsidR="00EF7906" w:rsidRPr="008939CB" w:rsidRDefault="00EF7906" w:rsidP="00533AC9">
      <w:pPr>
        <w:spacing w:after="0" w:line="240" w:lineRule="auto"/>
        <w:ind w:left="10" w:right="51" w:firstLine="0"/>
        <w:rPr>
          <w:color w:val="auto"/>
          <w:szCs w:val="24"/>
        </w:rPr>
      </w:pPr>
    </w:p>
    <w:p w14:paraId="725C6BB9" w14:textId="362CFE17"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8F35AC" w:rsidRPr="008939CB">
        <w:rPr>
          <w:b/>
          <w:color w:val="auto"/>
          <w:szCs w:val="24"/>
          <w:vertAlign w:val="superscript"/>
        </w:rPr>
        <w:t>2</w:t>
      </w:r>
      <w:r w:rsidR="009A7F46">
        <w:rPr>
          <w:b/>
          <w:color w:val="auto"/>
          <w:szCs w:val="24"/>
          <w:vertAlign w:val="superscript"/>
        </w:rPr>
        <w:t>2</w:t>
      </w:r>
      <w:r w:rsidRPr="008939CB">
        <w:rPr>
          <w:b/>
          <w:color w:val="auto"/>
          <w:szCs w:val="24"/>
        </w:rPr>
        <w:t xml:space="preserve">. Nõukogu direktiivi 92/43/EMÜ IV lisa punktis a loetletud </w:t>
      </w:r>
      <w:del w:id="647" w:author="Mari Koik - JUSTDIGI" w:date="2025-01-17T16:00:00Z" w16du:dateUtc="2025-01-17T14:00:00Z">
        <w:r w:rsidRPr="008939CB" w:rsidDel="00F51099">
          <w:rPr>
            <w:b/>
            <w:color w:val="auto"/>
            <w:szCs w:val="24"/>
          </w:rPr>
          <w:delText xml:space="preserve">loomaliigi </w:delText>
        </w:r>
      </w:del>
      <w:ins w:id="648" w:author="Mari Koik - JUSTDIGI" w:date="2025-01-17T16:00:00Z" w16du:dateUtc="2025-01-17T14:00:00Z">
        <w:r w:rsidR="00F51099" w:rsidRPr="008939CB">
          <w:rPr>
            <w:b/>
            <w:color w:val="auto"/>
            <w:szCs w:val="24"/>
          </w:rPr>
          <w:t>loomalii</w:t>
        </w:r>
        <w:r w:rsidR="00F51099">
          <w:rPr>
            <w:b/>
            <w:color w:val="auto"/>
            <w:szCs w:val="24"/>
          </w:rPr>
          <w:t>kide</w:t>
        </w:r>
        <w:r w:rsidR="00F51099" w:rsidRPr="008939CB">
          <w:rPr>
            <w:b/>
            <w:color w:val="auto"/>
            <w:szCs w:val="24"/>
          </w:rPr>
          <w:t xml:space="preserve"> </w:t>
        </w:r>
      </w:ins>
      <w:r w:rsidRPr="008939CB">
        <w:rPr>
          <w:b/>
          <w:color w:val="auto"/>
          <w:szCs w:val="24"/>
        </w:rPr>
        <w:t>isendi</w:t>
      </w:r>
      <w:ins w:id="649" w:author="Mari Koik - JUSTDIGI" w:date="2025-01-17T16:00:00Z" w16du:dateUtc="2025-01-17T14:00:00Z">
        <w:r w:rsidR="00F51099">
          <w:rPr>
            <w:b/>
            <w:color w:val="auto"/>
            <w:szCs w:val="24"/>
          </w:rPr>
          <w:t>te</w:t>
        </w:r>
      </w:ins>
      <w:r w:rsidRPr="008939CB">
        <w:rPr>
          <w:b/>
          <w:color w:val="auto"/>
          <w:szCs w:val="24"/>
        </w:rPr>
        <w:t xml:space="preserve"> paljunemis- ja puhkekohtade hävitamise ja kahjustamise keelu rikkumine</w:t>
      </w:r>
    </w:p>
    <w:p w14:paraId="5E9D8F0B" w14:textId="559E4568" w:rsidR="00EF7906" w:rsidRPr="008939CB" w:rsidRDefault="00EF7906" w:rsidP="00533AC9">
      <w:pPr>
        <w:spacing w:after="0" w:line="240" w:lineRule="auto"/>
        <w:ind w:left="10" w:right="51" w:firstLine="0"/>
        <w:rPr>
          <w:color w:val="auto"/>
          <w:szCs w:val="24"/>
        </w:rPr>
      </w:pPr>
    </w:p>
    <w:p w14:paraId="54853589"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Nõukogu direktiivi 92/43/EMÜ IV lisa punktis a loetletud loomaliikide isendite selgelt märgatavate paljunemis- või puhkekohtade hävitamise või kahjustamise eest – </w:t>
      </w:r>
    </w:p>
    <w:p w14:paraId="6411C7B9" w14:textId="1563BCE9" w:rsidR="00EF7906" w:rsidRPr="008939CB" w:rsidRDefault="00EF7906" w:rsidP="00533AC9">
      <w:pPr>
        <w:spacing w:after="0" w:line="240" w:lineRule="auto"/>
        <w:ind w:left="10" w:right="51" w:firstLine="0"/>
        <w:rPr>
          <w:color w:val="auto"/>
          <w:szCs w:val="24"/>
        </w:rPr>
      </w:pPr>
      <w:r w:rsidRPr="008939CB">
        <w:rPr>
          <w:color w:val="auto"/>
          <w:szCs w:val="24"/>
        </w:rPr>
        <w:t>karistatakse rahatrahviga kuni 150 trahviühikut.</w:t>
      </w:r>
    </w:p>
    <w:p w14:paraId="1927E817" w14:textId="3C082FD6" w:rsidR="00EF7906" w:rsidRPr="008939CB" w:rsidRDefault="00EF7906" w:rsidP="00533AC9">
      <w:pPr>
        <w:spacing w:after="0" w:line="240" w:lineRule="auto"/>
        <w:ind w:left="10" w:right="51" w:firstLine="0"/>
        <w:rPr>
          <w:color w:val="auto"/>
          <w:szCs w:val="24"/>
        </w:rPr>
      </w:pPr>
    </w:p>
    <w:p w14:paraId="31C3504F"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4E02DA6" w14:textId="270A57E3"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7C3E57F4" w14:textId="63BE4891" w:rsidR="00016B6A" w:rsidRPr="008939CB" w:rsidRDefault="00016B6A" w:rsidP="00533AC9">
      <w:pPr>
        <w:spacing w:after="0" w:line="240" w:lineRule="auto"/>
        <w:ind w:left="0" w:firstLine="0"/>
        <w:rPr>
          <w:color w:val="auto"/>
          <w:szCs w:val="24"/>
        </w:rPr>
      </w:pPr>
    </w:p>
    <w:p w14:paraId="7EC1155C" w14:textId="79112FAE"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2</w:t>
      </w:r>
      <w:r w:rsidR="009A7F46">
        <w:rPr>
          <w:color w:val="auto"/>
          <w:szCs w:val="24"/>
          <w:vertAlign w:val="superscript"/>
        </w:rPr>
        <w:t>3</w:t>
      </w:r>
      <w:r w:rsidRPr="008939CB">
        <w:rPr>
          <w:color w:val="auto"/>
          <w:szCs w:val="24"/>
        </w:rPr>
        <w:t xml:space="preserve">. I kaitsekategooria liigi isendiga tehingu </w:t>
      </w:r>
      <w:r w:rsidR="005E6F2D" w:rsidRPr="008939CB">
        <w:rPr>
          <w:color w:val="auto"/>
          <w:szCs w:val="24"/>
        </w:rPr>
        <w:t xml:space="preserve">tegemise </w:t>
      </w:r>
      <w:r w:rsidRPr="008939CB">
        <w:rPr>
          <w:color w:val="auto"/>
          <w:szCs w:val="24"/>
        </w:rPr>
        <w:t>keelu rikkumine</w:t>
      </w:r>
    </w:p>
    <w:p w14:paraId="505D7603" w14:textId="1DF47195" w:rsidR="00016B6A" w:rsidRPr="008939CB" w:rsidRDefault="00016B6A" w:rsidP="00533AC9">
      <w:pPr>
        <w:spacing w:after="0" w:line="240" w:lineRule="auto"/>
        <w:ind w:left="0" w:firstLine="0"/>
        <w:rPr>
          <w:color w:val="auto"/>
          <w:szCs w:val="24"/>
        </w:rPr>
      </w:pPr>
    </w:p>
    <w:p w14:paraId="115E42E9" w14:textId="109910FF"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 kaitsekategooria liigi isendiga </w:t>
      </w:r>
      <w:commentRangeStart w:id="650"/>
      <w:r w:rsidR="00FD44FB" w:rsidRPr="008939CB">
        <w:rPr>
          <w:color w:val="auto"/>
          <w:szCs w:val="24"/>
        </w:rPr>
        <w:t xml:space="preserve">tehingu </w:t>
      </w:r>
      <w:r w:rsidR="005E6F2D" w:rsidRPr="00C86595">
        <w:rPr>
          <w:color w:val="auto"/>
          <w:szCs w:val="24"/>
        </w:rPr>
        <w:t xml:space="preserve">tegemise </w:t>
      </w:r>
      <w:del w:id="651" w:author="Mari Koik - JUSTDIGI" w:date="2025-01-20T13:57:00Z" w16du:dateUtc="2025-01-20T11:57:00Z">
        <w:r w:rsidR="00FD44FB" w:rsidRPr="00C86595" w:rsidDel="009C5477">
          <w:rPr>
            <w:color w:val="auto"/>
            <w:szCs w:val="24"/>
          </w:rPr>
          <w:delText xml:space="preserve">keelu rikkumise </w:delText>
        </w:r>
      </w:del>
      <w:r w:rsidR="00FD44FB" w:rsidRPr="00C86595">
        <w:rPr>
          <w:color w:val="auto"/>
          <w:szCs w:val="24"/>
        </w:rPr>
        <w:t>eest</w:t>
      </w:r>
      <w:r w:rsidR="00FD44FB" w:rsidRPr="008939CB">
        <w:rPr>
          <w:color w:val="auto"/>
          <w:szCs w:val="24"/>
        </w:rPr>
        <w:t xml:space="preserve"> </w:t>
      </w:r>
      <w:commentRangeEnd w:id="650"/>
      <w:r w:rsidR="00C86595">
        <w:rPr>
          <w:rStyle w:val="Kommentaariviide"/>
        </w:rPr>
        <w:commentReference w:id="650"/>
      </w:r>
      <w:r w:rsidR="00FD44FB" w:rsidRPr="008939CB">
        <w:rPr>
          <w:color w:val="auto"/>
          <w:szCs w:val="24"/>
        </w:rPr>
        <w:t xml:space="preserve">– </w:t>
      </w:r>
    </w:p>
    <w:p w14:paraId="2C853A37" w14:textId="6839ADD9"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0E1723C1" w14:textId="7732999B" w:rsidR="00016B6A" w:rsidRPr="008939CB" w:rsidRDefault="00016B6A" w:rsidP="00533AC9">
      <w:pPr>
        <w:spacing w:after="0" w:line="240" w:lineRule="auto"/>
        <w:ind w:left="0" w:firstLine="0"/>
        <w:rPr>
          <w:color w:val="auto"/>
          <w:szCs w:val="24"/>
        </w:rPr>
      </w:pPr>
    </w:p>
    <w:p w14:paraId="56FE70CA"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8C35970" w14:textId="480E586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762F8306" w14:textId="77777777" w:rsidR="00C35EBB" w:rsidRPr="008939CB" w:rsidRDefault="00C35EBB" w:rsidP="00533AC9">
      <w:pPr>
        <w:spacing w:after="0" w:line="240" w:lineRule="auto"/>
        <w:ind w:left="10" w:right="51" w:firstLine="0"/>
        <w:rPr>
          <w:color w:val="auto"/>
          <w:szCs w:val="24"/>
        </w:rPr>
      </w:pPr>
    </w:p>
    <w:p w14:paraId="694AEB9C" w14:textId="235F12DC"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4</w:t>
      </w:r>
      <w:r w:rsidRPr="008939CB">
        <w:rPr>
          <w:color w:val="auto"/>
          <w:szCs w:val="24"/>
        </w:rPr>
        <w:t xml:space="preserve">. II kaitsekategooria liigi isendiga tehingu </w:t>
      </w:r>
      <w:r w:rsidR="005E6F2D" w:rsidRPr="008939CB">
        <w:rPr>
          <w:color w:val="auto"/>
          <w:szCs w:val="24"/>
        </w:rPr>
        <w:t xml:space="preserve">tegemise </w:t>
      </w:r>
      <w:r w:rsidRPr="008939CB">
        <w:rPr>
          <w:color w:val="auto"/>
          <w:szCs w:val="24"/>
        </w:rPr>
        <w:t>keelu rikkumine</w:t>
      </w:r>
    </w:p>
    <w:p w14:paraId="7A3DBC46" w14:textId="2FDCC8E5" w:rsidR="00016B6A" w:rsidRPr="008939CB" w:rsidRDefault="00016B6A" w:rsidP="00533AC9">
      <w:pPr>
        <w:spacing w:after="0" w:line="240" w:lineRule="auto"/>
        <w:ind w:left="0" w:firstLine="0"/>
        <w:rPr>
          <w:color w:val="auto"/>
          <w:szCs w:val="24"/>
        </w:rPr>
      </w:pPr>
    </w:p>
    <w:p w14:paraId="192E1418" w14:textId="7057C281"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 kaitsekategooria liigi isendiga tehingu </w:t>
      </w:r>
      <w:r w:rsidR="005E6F2D" w:rsidRPr="008939CB">
        <w:rPr>
          <w:color w:val="auto"/>
          <w:szCs w:val="24"/>
        </w:rPr>
        <w:t xml:space="preserve">tegemise </w:t>
      </w:r>
      <w:del w:id="652" w:author="Mari Koik - JUSTDIGI" w:date="2025-01-20T13:57:00Z" w16du:dateUtc="2025-01-20T11:57:00Z">
        <w:r w:rsidR="00FD44FB" w:rsidRPr="008939CB" w:rsidDel="009C5477">
          <w:rPr>
            <w:color w:val="auto"/>
            <w:szCs w:val="24"/>
          </w:rPr>
          <w:delText xml:space="preserve">keelu rikkumise </w:delText>
        </w:r>
      </w:del>
      <w:r w:rsidR="00FD44FB" w:rsidRPr="008939CB">
        <w:rPr>
          <w:color w:val="auto"/>
          <w:szCs w:val="24"/>
        </w:rPr>
        <w:t xml:space="preserve">eest – </w:t>
      </w:r>
    </w:p>
    <w:p w14:paraId="2D6CCC42" w14:textId="17C59CA3"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150 trahviühikut.</w:t>
      </w:r>
    </w:p>
    <w:p w14:paraId="41E4B926" w14:textId="45C7C045" w:rsidR="00016B6A" w:rsidRPr="008939CB" w:rsidRDefault="00016B6A" w:rsidP="00533AC9">
      <w:pPr>
        <w:spacing w:after="0" w:line="240" w:lineRule="auto"/>
        <w:ind w:left="0" w:firstLine="0"/>
        <w:rPr>
          <w:color w:val="auto"/>
          <w:szCs w:val="24"/>
        </w:rPr>
      </w:pPr>
    </w:p>
    <w:p w14:paraId="6B5E42AD"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E9FB0FB" w14:textId="41B93C1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30</w:t>
      </w:r>
      <w:r w:rsidRPr="008939CB">
        <w:rPr>
          <w:color w:val="auto"/>
          <w:szCs w:val="24"/>
        </w:rPr>
        <w:t xml:space="preserve"> 000 eurot.</w:t>
      </w:r>
    </w:p>
    <w:p w14:paraId="4F5586A4" w14:textId="67547A50" w:rsidR="00016B6A" w:rsidRPr="008939CB" w:rsidRDefault="00016B6A" w:rsidP="00533AC9">
      <w:pPr>
        <w:spacing w:after="0" w:line="240" w:lineRule="auto"/>
        <w:ind w:left="0" w:firstLine="0"/>
        <w:rPr>
          <w:color w:val="auto"/>
          <w:szCs w:val="24"/>
        </w:rPr>
      </w:pPr>
    </w:p>
    <w:p w14:paraId="1F1B2C5A" w14:textId="11634416"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5</w:t>
      </w:r>
      <w:r w:rsidRPr="008939CB">
        <w:rPr>
          <w:color w:val="auto"/>
          <w:szCs w:val="24"/>
        </w:rPr>
        <w:t xml:space="preserve">. III kaitsekategooria liigi isendiga tehingu </w:t>
      </w:r>
      <w:r w:rsidR="005E6F2D" w:rsidRPr="008939CB">
        <w:rPr>
          <w:color w:val="auto"/>
          <w:szCs w:val="24"/>
        </w:rPr>
        <w:t xml:space="preserve">tegemise </w:t>
      </w:r>
      <w:r w:rsidRPr="008939CB">
        <w:rPr>
          <w:color w:val="auto"/>
          <w:szCs w:val="24"/>
        </w:rPr>
        <w:t>keelu rikkumine</w:t>
      </w:r>
    </w:p>
    <w:p w14:paraId="70814C50" w14:textId="2A366262" w:rsidR="00016B6A" w:rsidRPr="008939CB" w:rsidRDefault="00016B6A" w:rsidP="00533AC9">
      <w:pPr>
        <w:spacing w:after="0" w:line="240" w:lineRule="auto"/>
        <w:ind w:left="0" w:firstLine="0"/>
        <w:rPr>
          <w:color w:val="auto"/>
          <w:szCs w:val="24"/>
        </w:rPr>
      </w:pPr>
    </w:p>
    <w:p w14:paraId="5D4E3B3C" w14:textId="27388F9A"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III kaitsekategooria liigi isendiga tehingu </w:t>
      </w:r>
      <w:r w:rsidR="005E6F2D" w:rsidRPr="008939CB">
        <w:rPr>
          <w:color w:val="auto"/>
          <w:szCs w:val="24"/>
        </w:rPr>
        <w:t xml:space="preserve">tegemise </w:t>
      </w:r>
      <w:del w:id="653" w:author="Mari Koik - JUSTDIGI" w:date="2025-01-20T13:57:00Z" w16du:dateUtc="2025-01-20T11:57:00Z">
        <w:r w:rsidR="00FD44FB" w:rsidRPr="008939CB" w:rsidDel="009C5477">
          <w:rPr>
            <w:color w:val="auto"/>
            <w:szCs w:val="24"/>
          </w:rPr>
          <w:delText xml:space="preserve">keelu rikkumise </w:delText>
        </w:r>
      </w:del>
      <w:r w:rsidR="00FD44FB" w:rsidRPr="008939CB">
        <w:rPr>
          <w:color w:val="auto"/>
          <w:szCs w:val="24"/>
        </w:rPr>
        <w:t xml:space="preserve">eest – </w:t>
      </w:r>
    </w:p>
    <w:p w14:paraId="2B598E2D" w14:textId="1D43562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50 trahviühikut.</w:t>
      </w:r>
    </w:p>
    <w:p w14:paraId="25B02A98" w14:textId="6FE3E15D" w:rsidR="00016B6A" w:rsidRPr="008939CB" w:rsidRDefault="00016B6A" w:rsidP="00533AC9">
      <w:pPr>
        <w:spacing w:after="0" w:line="240" w:lineRule="auto"/>
        <w:ind w:left="0" w:firstLine="0"/>
        <w:rPr>
          <w:color w:val="auto"/>
          <w:szCs w:val="24"/>
        </w:rPr>
      </w:pPr>
    </w:p>
    <w:p w14:paraId="617A2A76"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25EBF50" w14:textId="117D86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37DE65CF" w14:textId="67115397" w:rsidR="00016B6A" w:rsidRPr="008939CB" w:rsidRDefault="00016B6A" w:rsidP="00533AC9">
      <w:pPr>
        <w:spacing w:after="0" w:line="240" w:lineRule="auto"/>
        <w:ind w:left="0" w:firstLine="0"/>
        <w:rPr>
          <w:color w:val="auto"/>
          <w:szCs w:val="24"/>
        </w:rPr>
      </w:pPr>
    </w:p>
    <w:p w14:paraId="69F498E1" w14:textId="710A8618"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6</w:t>
      </w:r>
      <w:r w:rsidRPr="008939CB">
        <w:rPr>
          <w:color w:val="auto"/>
          <w:szCs w:val="24"/>
        </w:rPr>
        <w:t xml:space="preserve">. </w:t>
      </w:r>
      <w:r w:rsidR="00D85E15" w:rsidRPr="008939CB">
        <w:rPr>
          <w:color w:val="auto"/>
          <w:szCs w:val="24"/>
        </w:rPr>
        <w:t>L</w:t>
      </w:r>
      <w:r w:rsidRPr="008939CB">
        <w:rPr>
          <w:color w:val="auto"/>
          <w:szCs w:val="24"/>
        </w:rPr>
        <w:t>ooduslikult esinevate linnuliikide</w:t>
      </w:r>
      <w:r w:rsidR="000B5B1D" w:rsidRPr="008939CB">
        <w:rPr>
          <w:color w:val="auto"/>
          <w:szCs w:val="24"/>
        </w:rPr>
        <w:t xml:space="preserve"> isendi</w:t>
      </w:r>
      <w:r w:rsidR="0051616D" w:rsidRPr="008939CB">
        <w:rPr>
          <w:color w:val="auto"/>
          <w:szCs w:val="24"/>
        </w:rPr>
        <w:t>te</w:t>
      </w:r>
      <w:r w:rsidR="000B5B1D" w:rsidRPr="008939CB">
        <w:rPr>
          <w:color w:val="auto"/>
          <w:szCs w:val="24"/>
        </w:rPr>
        <w:t>ga</w:t>
      </w:r>
      <w:r w:rsidRPr="008939CB">
        <w:rPr>
          <w:color w:val="auto"/>
          <w:szCs w:val="24"/>
        </w:rPr>
        <w:t xml:space="preserve"> tehingu </w:t>
      </w:r>
      <w:r w:rsidR="005E6F2D" w:rsidRPr="008939CB">
        <w:rPr>
          <w:color w:val="auto"/>
          <w:szCs w:val="24"/>
        </w:rPr>
        <w:t xml:space="preserve">tegemise </w:t>
      </w:r>
      <w:r w:rsidRPr="008939CB">
        <w:rPr>
          <w:color w:val="auto"/>
          <w:szCs w:val="24"/>
        </w:rPr>
        <w:t>keelu rikkumine</w:t>
      </w:r>
    </w:p>
    <w:p w14:paraId="6799D20B" w14:textId="612D02A2" w:rsidR="00016B6A" w:rsidRPr="008939CB" w:rsidRDefault="00016B6A" w:rsidP="00533AC9">
      <w:pPr>
        <w:spacing w:after="0" w:line="240" w:lineRule="auto"/>
        <w:ind w:left="0" w:firstLine="0"/>
        <w:rPr>
          <w:color w:val="auto"/>
          <w:szCs w:val="24"/>
        </w:rPr>
      </w:pPr>
    </w:p>
    <w:p w14:paraId="0D707286" w14:textId="6FA7A1BB" w:rsidR="00F305DD" w:rsidRPr="008939CB" w:rsidRDefault="00CC61CB" w:rsidP="00533AC9">
      <w:pPr>
        <w:spacing w:after="0" w:line="240" w:lineRule="auto"/>
        <w:ind w:left="0" w:right="51" w:firstLine="0"/>
        <w:rPr>
          <w:color w:val="auto"/>
          <w:szCs w:val="24"/>
        </w:rPr>
      </w:pPr>
      <w:r w:rsidRPr="008939CB">
        <w:rPr>
          <w:color w:val="auto"/>
          <w:szCs w:val="24"/>
        </w:rPr>
        <w:t xml:space="preserve">(1) </w:t>
      </w:r>
      <w:r w:rsidR="007E5B3C">
        <w:rPr>
          <w:color w:val="auto"/>
          <w:szCs w:val="24"/>
        </w:rPr>
        <w:t>L</w:t>
      </w:r>
      <w:r w:rsidR="00FD44FB" w:rsidRPr="008939CB">
        <w:rPr>
          <w:color w:val="auto"/>
          <w:szCs w:val="24"/>
        </w:rPr>
        <w:t xml:space="preserve">ooduslikult esinevate linnuliikide elus või surnud isendite </w:t>
      </w:r>
      <w:r w:rsidR="00F52AE5">
        <w:rPr>
          <w:color w:val="auto"/>
          <w:szCs w:val="24"/>
        </w:rPr>
        <w:t>või</w:t>
      </w:r>
      <w:r w:rsidR="00FD44FB" w:rsidRPr="008939CB">
        <w:rPr>
          <w:color w:val="auto"/>
          <w:szCs w:val="24"/>
        </w:rPr>
        <w:t xml:space="preserve"> nende selgelt äratuntavate kehaosade või nendest valmistatud toodete müügi, müügiks transportimise, müügi eesmärgil pidamise ja müügiks pakkumise eest – </w:t>
      </w:r>
    </w:p>
    <w:p w14:paraId="131BD5D4" w14:textId="2DE63B39"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2DE6D3B9" w14:textId="01E94ACF" w:rsidR="00016B6A" w:rsidRPr="008939CB" w:rsidRDefault="00016B6A" w:rsidP="00533AC9">
      <w:pPr>
        <w:spacing w:after="0" w:line="240" w:lineRule="auto"/>
        <w:ind w:left="0" w:firstLine="0"/>
        <w:rPr>
          <w:color w:val="auto"/>
          <w:szCs w:val="24"/>
        </w:rPr>
      </w:pPr>
    </w:p>
    <w:p w14:paraId="22954331" w14:textId="77777777" w:rsidR="00F305DD" w:rsidRPr="008939CB" w:rsidRDefault="00CC61CB" w:rsidP="00533AC9">
      <w:pPr>
        <w:spacing w:after="0" w:line="240" w:lineRule="auto"/>
        <w:ind w:left="10" w:right="51" w:firstLine="0"/>
        <w:rPr>
          <w:color w:val="auto"/>
          <w:szCs w:val="24"/>
        </w:rPr>
      </w:pPr>
      <w:r w:rsidRPr="008939CB">
        <w:rPr>
          <w:color w:val="auto"/>
          <w:szCs w:val="24"/>
        </w:rPr>
        <w:lastRenderedPageBreak/>
        <w:t xml:space="preserve">(2) </w:t>
      </w:r>
      <w:r w:rsidR="00FD44FB" w:rsidRPr="008939CB">
        <w:rPr>
          <w:color w:val="auto"/>
          <w:szCs w:val="24"/>
        </w:rPr>
        <w:t xml:space="preserve">Sama teo eest, kui selle on toime pannud juriidiline isik, – </w:t>
      </w:r>
    </w:p>
    <w:p w14:paraId="0B553268" w14:textId="16034E7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8</w:t>
      </w:r>
      <w:r w:rsidRPr="008939CB">
        <w:rPr>
          <w:color w:val="auto"/>
          <w:szCs w:val="24"/>
        </w:rPr>
        <w:t xml:space="preserve"> 000 eurot.</w:t>
      </w:r>
    </w:p>
    <w:p w14:paraId="0191CB28" w14:textId="69B849ED" w:rsidR="00C71DC1" w:rsidRPr="008939CB" w:rsidRDefault="00C71DC1" w:rsidP="00533AC9">
      <w:pPr>
        <w:spacing w:after="0" w:line="240" w:lineRule="auto"/>
        <w:ind w:left="0" w:firstLine="0"/>
        <w:rPr>
          <w:color w:val="auto"/>
          <w:szCs w:val="24"/>
        </w:rPr>
      </w:pPr>
    </w:p>
    <w:p w14:paraId="1EB6CE67" w14:textId="3BC74BDE"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7</w:t>
      </w:r>
      <w:r w:rsidRPr="008939CB">
        <w:rPr>
          <w:color w:val="auto"/>
          <w:szCs w:val="24"/>
        </w:rPr>
        <w:t xml:space="preserve">. </w:t>
      </w:r>
      <w:r w:rsidR="001A497C" w:rsidRPr="008939CB">
        <w:rPr>
          <w:color w:val="auto"/>
          <w:szCs w:val="24"/>
        </w:rPr>
        <w:t>Loodusliku loomastiku ja taimestiku ohustatud liikidega riikidevahelise kauplemise nõuete rikkumine</w:t>
      </w:r>
    </w:p>
    <w:p w14:paraId="5A9EC3E5" w14:textId="77777777" w:rsidR="00BC7D2B" w:rsidRPr="008939CB" w:rsidRDefault="00BC7D2B" w:rsidP="00533AC9">
      <w:pPr>
        <w:spacing w:after="0" w:line="240" w:lineRule="auto"/>
        <w:ind w:left="0" w:firstLine="0"/>
        <w:rPr>
          <w:color w:val="auto"/>
          <w:szCs w:val="24"/>
        </w:rPr>
      </w:pPr>
    </w:p>
    <w:p w14:paraId="41A44FB9" w14:textId="4ED101DE"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Nõukogu määruse (EÜ) nr 338/97 lisades A–D loetletud looma- ja taimeliikide kaitse</w:t>
      </w:r>
      <w:ins w:id="654" w:author="Mari Koik - JUSTDIGI" w:date="2025-01-17T16:04:00Z" w16du:dateUtc="2025-01-17T14:04:00Z">
        <w:r w:rsidR="00941939">
          <w:rPr>
            <w:color w:val="auto"/>
            <w:szCs w:val="24"/>
          </w:rPr>
          <w:t xml:space="preserve"> </w:t>
        </w:r>
      </w:ins>
      <w:r w:rsidR="00FD44FB" w:rsidRPr="008939CB">
        <w:rPr>
          <w:color w:val="auto"/>
          <w:szCs w:val="24"/>
        </w:rPr>
        <w:t xml:space="preserve">nõuete rikkumise eest – </w:t>
      </w:r>
    </w:p>
    <w:p w14:paraId="66190375" w14:textId="57934DD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68A688A0" w14:textId="7E41152F" w:rsidR="00016B6A" w:rsidRPr="008939CB" w:rsidRDefault="00016B6A" w:rsidP="00533AC9">
      <w:pPr>
        <w:spacing w:after="0" w:line="240" w:lineRule="auto"/>
        <w:ind w:left="0" w:firstLine="0"/>
        <w:rPr>
          <w:color w:val="auto"/>
          <w:szCs w:val="24"/>
        </w:rPr>
      </w:pPr>
    </w:p>
    <w:p w14:paraId="4E002E23" w14:textId="1A717705"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w:t>
      </w:r>
      <w:r w:rsidR="007F336D" w:rsidRPr="008939CB">
        <w:rPr>
          <w:color w:val="auto"/>
          <w:szCs w:val="24"/>
        </w:rPr>
        <w:t xml:space="preserve"> </w:t>
      </w:r>
      <w:r w:rsidR="00FD44FB" w:rsidRPr="008939CB">
        <w:rPr>
          <w:color w:val="auto"/>
          <w:szCs w:val="24"/>
        </w:rPr>
        <w:t>–</w:t>
      </w:r>
      <w:r w:rsidR="00A013EE" w:rsidRPr="008939CB">
        <w:rPr>
          <w:color w:val="auto"/>
          <w:szCs w:val="24"/>
        </w:rPr>
        <w:t xml:space="preserve"> </w:t>
      </w:r>
    </w:p>
    <w:p w14:paraId="57D45C42" w14:textId="18D6999D"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r w:rsidR="00BC7D2B" w:rsidRPr="008939CB">
        <w:rPr>
          <w:color w:val="auto"/>
          <w:szCs w:val="24"/>
        </w:rPr>
        <w:t>“;</w:t>
      </w:r>
    </w:p>
    <w:p w14:paraId="5A22779D" w14:textId="28ECEFF4" w:rsidR="00016B6A" w:rsidRPr="008939CB" w:rsidRDefault="00016B6A" w:rsidP="00533AC9">
      <w:pPr>
        <w:spacing w:after="0" w:line="240" w:lineRule="auto"/>
        <w:ind w:left="0" w:firstLine="0"/>
        <w:rPr>
          <w:color w:val="auto"/>
          <w:szCs w:val="24"/>
        </w:rPr>
      </w:pPr>
    </w:p>
    <w:p w14:paraId="414807F3" w14:textId="4490A8F7" w:rsidR="00E138F7" w:rsidRPr="008939CB" w:rsidRDefault="00315BDD" w:rsidP="00533AC9">
      <w:pPr>
        <w:spacing w:after="0" w:line="240" w:lineRule="auto"/>
        <w:ind w:left="0" w:right="51" w:firstLine="0"/>
        <w:rPr>
          <w:color w:val="auto"/>
          <w:szCs w:val="24"/>
        </w:rPr>
      </w:pPr>
      <w:r>
        <w:rPr>
          <w:b/>
          <w:color w:val="auto"/>
          <w:szCs w:val="24"/>
        </w:rPr>
        <w:t>96</w:t>
      </w:r>
      <w:r w:rsidR="00374077" w:rsidRPr="008939CB">
        <w:rPr>
          <w:b/>
          <w:color w:val="auto"/>
          <w:szCs w:val="24"/>
        </w:rPr>
        <w:t>)</w:t>
      </w:r>
      <w:r w:rsidR="00374077" w:rsidRPr="008939CB">
        <w:rPr>
          <w:color w:val="auto"/>
          <w:szCs w:val="24"/>
        </w:rPr>
        <w:t xml:space="preserve"> paragrahvi 75 </w:t>
      </w:r>
      <w:r w:rsidR="00E138F7" w:rsidRPr="008939CB">
        <w:rPr>
          <w:color w:val="auto"/>
          <w:szCs w:val="24"/>
        </w:rPr>
        <w:t>lõikes 2</w:t>
      </w:r>
      <w:r w:rsidR="00374077" w:rsidRPr="008939CB">
        <w:rPr>
          <w:color w:val="auto"/>
          <w:szCs w:val="24"/>
        </w:rPr>
        <w:t xml:space="preserve"> asendatakse tekstiosa „</w:t>
      </w:r>
      <w:r w:rsidR="00E138F7" w:rsidRPr="008939CB">
        <w:rPr>
          <w:color w:val="auto"/>
          <w:szCs w:val="24"/>
        </w:rPr>
        <w:t>71,</w:t>
      </w:r>
      <w:r w:rsidR="00A013EE" w:rsidRPr="008939CB">
        <w:rPr>
          <w:color w:val="auto"/>
          <w:szCs w:val="24"/>
        </w:rPr>
        <w:t xml:space="preserve"> </w:t>
      </w:r>
      <w:r w:rsidR="00E138F7" w:rsidRPr="008939CB">
        <w:rPr>
          <w:color w:val="auto"/>
          <w:szCs w:val="24"/>
        </w:rPr>
        <w:t>73,</w:t>
      </w:r>
      <w:r w:rsidR="00A013EE" w:rsidRPr="008939CB">
        <w:rPr>
          <w:color w:val="auto"/>
          <w:szCs w:val="24"/>
        </w:rPr>
        <w:t xml:space="preserve"> </w:t>
      </w:r>
      <w:r w:rsidR="00E138F7" w:rsidRPr="008939CB">
        <w:rPr>
          <w:color w:val="auto"/>
          <w:szCs w:val="24"/>
        </w:rPr>
        <w:t>74 ja 74</w:t>
      </w:r>
      <w:r w:rsidR="00E138F7" w:rsidRPr="008939CB">
        <w:rPr>
          <w:color w:val="auto"/>
          <w:szCs w:val="24"/>
          <w:vertAlign w:val="superscript"/>
        </w:rPr>
        <w:t>2</w:t>
      </w:r>
      <w:r w:rsidR="00E138F7" w:rsidRPr="008939CB">
        <w:rPr>
          <w:color w:val="auto"/>
          <w:szCs w:val="24"/>
        </w:rPr>
        <w:t>‒74</w:t>
      </w:r>
      <w:r w:rsidR="00E138F7" w:rsidRPr="008939CB">
        <w:rPr>
          <w:color w:val="auto"/>
          <w:szCs w:val="24"/>
          <w:vertAlign w:val="superscript"/>
        </w:rPr>
        <w:t>4</w:t>
      </w:r>
      <w:r w:rsidR="00374077" w:rsidRPr="008939CB">
        <w:rPr>
          <w:color w:val="auto"/>
          <w:szCs w:val="24"/>
        </w:rPr>
        <w:t xml:space="preserve"> </w:t>
      </w:r>
      <w:r w:rsidR="00E138F7" w:rsidRPr="008939CB">
        <w:rPr>
          <w:color w:val="auto"/>
          <w:szCs w:val="24"/>
        </w:rPr>
        <w:t>ja 74</w:t>
      </w:r>
      <w:r w:rsidR="00E138F7" w:rsidRPr="008939CB">
        <w:rPr>
          <w:color w:val="auto"/>
          <w:szCs w:val="24"/>
          <w:vertAlign w:val="superscript"/>
        </w:rPr>
        <w:t>6</w:t>
      </w:r>
      <w:r w:rsidR="00E138F7" w:rsidRPr="008939CB">
        <w:rPr>
          <w:color w:val="auto"/>
          <w:szCs w:val="24"/>
        </w:rPr>
        <w:t xml:space="preserve">“ tekstiosaga </w:t>
      </w:r>
      <w:r w:rsidR="00B639A7">
        <w:rPr>
          <w:color w:val="auto"/>
          <w:szCs w:val="24"/>
        </w:rPr>
        <w:br/>
      </w:r>
      <w:r w:rsidR="00E138F7" w:rsidRPr="008939CB">
        <w:rPr>
          <w:color w:val="auto"/>
          <w:szCs w:val="24"/>
        </w:rPr>
        <w:t>„71–71</w:t>
      </w:r>
      <w:r w:rsidR="00E138F7" w:rsidRPr="008939CB">
        <w:rPr>
          <w:color w:val="auto"/>
          <w:szCs w:val="24"/>
          <w:vertAlign w:val="superscript"/>
        </w:rPr>
        <w:t>7</w:t>
      </w:r>
      <w:r w:rsidR="00123801" w:rsidRPr="00EC0B20">
        <w:rPr>
          <w:color w:val="auto"/>
          <w:szCs w:val="24"/>
        </w:rPr>
        <w:t>, 71</w:t>
      </w:r>
      <w:r w:rsidR="00123801" w:rsidRPr="00EC0B20">
        <w:rPr>
          <w:color w:val="auto"/>
          <w:szCs w:val="24"/>
          <w:vertAlign w:val="superscript"/>
        </w:rPr>
        <w:t>9</w:t>
      </w:r>
      <w:r w:rsidR="00E138F7" w:rsidRPr="008939CB">
        <w:rPr>
          <w:color w:val="auto"/>
          <w:szCs w:val="24"/>
        </w:rPr>
        <w:t>, 74</w:t>
      </w:r>
      <w:r w:rsidR="00E138F7" w:rsidRPr="008939CB">
        <w:rPr>
          <w:color w:val="auto"/>
          <w:szCs w:val="24"/>
          <w:vertAlign w:val="superscript"/>
        </w:rPr>
        <w:t>2</w:t>
      </w:r>
      <w:r w:rsidR="00E138F7" w:rsidRPr="008939CB">
        <w:rPr>
          <w:color w:val="auto"/>
          <w:szCs w:val="24"/>
        </w:rPr>
        <w:t>, 74</w:t>
      </w:r>
      <w:r w:rsidR="00E138F7" w:rsidRPr="008939CB">
        <w:rPr>
          <w:color w:val="auto"/>
          <w:szCs w:val="24"/>
          <w:vertAlign w:val="superscript"/>
        </w:rPr>
        <w:t>6</w:t>
      </w:r>
      <w:r w:rsidR="00E138F7" w:rsidRPr="008939CB">
        <w:rPr>
          <w:color w:val="auto"/>
          <w:szCs w:val="24"/>
        </w:rPr>
        <w:t>–74</w:t>
      </w:r>
      <w:r w:rsidR="00E138F7" w:rsidRPr="008939CB">
        <w:rPr>
          <w:color w:val="auto"/>
          <w:szCs w:val="24"/>
          <w:vertAlign w:val="superscript"/>
        </w:rPr>
        <w:t>9</w:t>
      </w:r>
      <w:r w:rsidR="00E138F7" w:rsidRPr="008939CB">
        <w:rPr>
          <w:color w:val="auto"/>
          <w:szCs w:val="24"/>
        </w:rPr>
        <w:t xml:space="preserve"> ja 74</w:t>
      </w:r>
      <w:r w:rsidR="00E138F7" w:rsidRPr="008939CB">
        <w:rPr>
          <w:color w:val="auto"/>
          <w:szCs w:val="24"/>
          <w:vertAlign w:val="superscript"/>
        </w:rPr>
        <w:t>12</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6</w:t>
      </w:r>
      <w:r w:rsidR="00E138F7" w:rsidRPr="008939CB">
        <w:rPr>
          <w:color w:val="auto"/>
          <w:szCs w:val="24"/>
        </w:rPr>
        <w:t>“;</w:t>
      </w:r>
    </w:p>
    <w:p w14:paraId="4A601B28" w14:textId="24BE3A56" w:rsidR="00E138F7" w:rsidRPr="008939CB" w:rsidRDefault="00E138F7" w:rsidP="00533AC9">
      <w:pPr>
        <w:spacing w:after="0" w:line="240" w:lineRule="auto"/>
        <w:ind w:left="0" w:right="51" w:firstLine="0"/>
        <w:rPr>
          <w:color w:val="auto"/>
          <w:szCs w:val="24"/>
        </w:rPr>
      </w:pPr>
    </w:p>
    <w:p w14:paraId="3A2E6748" w14:textId="1407389B" w:rsidR="00E138F7" w:rsidRPr="008939CB" w:rsidRDefault="00315BDD" w:rsidP="00533AC9">
      <w:pPr>
        <w:spacing w:after="0" w:line="240" w:lineRule="auto"/>
        <w:ind w:left="0" w:right="51" w:firstLine="0"/>
        <w:rPr>
          <w:color w:val="auto"/>
          <w:szCs w:val="24"/>
        </w:rPr>
      </w:pPr>
      <w:r>
        <w:rPr>
          <w:b/>
          <w:color w:val="auto"/>
          <w:szCs w:val="24"/>
        </w:rPr>
        <w:t>97</w:t>
      </w:r>
      <w:r w:rsidR="00E138F7" w:rsidRPr="008939CB">
        <w:rPr>
          <w:b/>
          <w:color w:val="auto"/>
          <w:szCs w:val="24"/>
        </w:rPr>
        <w:t>)</w:t>
      </w:r>
      <w:r w:rsidR="00E138F7" w:rsidRPr="008939CB">
        <w:rPr>
          <w:color w:val="auto"/>
          <w:szCs w:val="24"/>
        </w:rPr>
        <w:t xml:space="preserve"> paragrahvi 75 lõikes 3 asendatakse tekstiosa „71, 73 ja 74“ tekstiosaga „71</w:t>
      </w:r>
      <w:r w:rsidR="00E138F7" w:rsidRPr="008939CB">
        <w:rPr>
          <w:color w:val="auto"/>
          <w:szCs w:val="24"/>
          <w:vertAlign w:val="superscript"/>
        </w:rPr>
        <w:t>8</w:t>
      </w:r>
      <w:r w:rsidR="00E138F7" w:rsidRPr="008939CB">
        <w:rPr>
          <w:color w:val="auto"/>
          <w:szCs w:val="24"/>
        </w:rPr>
        <w:t xml:space="preserve"> ja 73“;</w:t>
      </w:r>
    </w:p>
    <w:p w14:paraId="6ED2A72B" w14:textId="22517B08" w:rsidR="00016B6A" w:rsidRPr="008939CB" w:rsidRDefault="00016B6A" w:rsidP="00533AC9">
      <w:pPr>
        <w:spacing w:after="0" w:line="240" w:lineRule="auto"/>
        <w:ind w:left="0" w:firstLine="0"/>
        <w:rPr>
          <w:color w:val="auto"/>
          <w:szCs w:val="24"/>
        </w:rPr>
      </w:pPr>
    </w:p>
    <w:p w14:paraId="311D99CB" w14:textId="595D8A05" w:rsidR="00E138F7" w:rsidRPr="008939CB" w:rsidRDefault="00315BDD" w:rsidP="00533AC9">
      <w:pPr>
        <w:spacing w:after="0" w:line="240" w:lineRule="auto"/>
        <w:ind w:left="0" w:firstLine="0"/>
        <w:rPr>
          <w:color w:val="auto"/>
          <w:szCs w:val="24"/>
        </w:rPr>
      </w:pPr>
      <w:r>
        <w:rPr>
          <w:b/>
          <w:color w:val="auto"/>
          <w:szCs w:val="24"/>
        </w:rPr>
        <w:t>98</w:t>
      </w:r>
      <w:r w:rsidR="00E138F7" w:rsidRPr="008939CB">
        <w:rPr>
          <w:b/>
          <w:color w:val="auto"/>
          <w:szCs w:val="24"/>
        </w:rPr>
        <w:t>)</w:t>
      </w:r>
      <w:r w:rsidR="00E138F7" w:rsidRPr="008939CB">
        <w:rPr>
          <w:color w:val="auto"/>
          <w:szCs w:val="24"/>
        </w:rPr>
        <w:t xml:space="preserve"> paragrahvi 75 lõikes 4 asendatakse tekstiosa „74</w:t>
      </w:r>
      <w:r w:rsidR="00E138F7" w:rsidRPr="008939CB">
        <w:rPr>
          <w:color w:val="auto"/>
          <w:szCs w:val="24"/>
          <w:vertAlign w:val="superscript"/>
        </w:rPr>
        <w:t>1</w:t>
      </w:r>
      <w:r w:rsidR="00E138F7" w:rsidRPr="008939CB">
        <w:rPr>
          <w:color w:val="auto"/>
          <w:szCs w:val="24"/>
        </w:rPr>
        <w:t xml:space="preserve"> ja 74</w:t>
      </w:r>
      <w:r w:rsidR="00E138F7" w:rsidRPr="008939CB">
        <w:rPr>
          <w:color w:val="auto"/>
          <w:szCs w:val="24"/>
          <w:vertAlign w:val="superscript"/>
        </w:rPr>
        <w:t>5</w:t>
      </w:r>
      <w:r w:rsidR="00E138F7" w:rsidRPr="008939CB">
        <w:rPr>
          <w:color w:val="auto"/>
          <w:szCs w:val="24"/>
        </w:rPr>
        <w:t>“ tekstiosaga „74</w:t>
      </w:r>
      <w:r w:rsidR="00E138F7" w:rsidRPr="008939CB">
        <w:rPr>
          <w:color w:val="auto"/>
          <w:szCs w:val="24"/>
          <w:vertAlign w:val="superscript"/>
        </w:rPr>
        <w:t>1</w:t>
      </w:r>
      <w:r w:rsidR="00E138F7" w:rsidRPr="008939CB">
        <w:rPr>
          <w:color w:val="auto"/>
          <w:szCs w:val="24"/>
        </w:rPr>
        <w:t>, 74</w:t>
      </w:r>
      <w:r w:rsidR="00E138F7" w:rsidRPr="008939CB">
        <w:rPr>
          <w:color w:val="auto"/>
          <w:szCs w:val="24"/>
          <w:vertAlign w:val="superscript"/>
        </w:rPr>
        <w:t>5</w:t>
      </w:r>
      <w:r w:rsidR="00E138F7" w:rsidRPr="008939CB">
        <w:rPr>
          <w:color w:val="auto"/>
          <w:szCs w:val="24"/>
        </w:rPr>
        <w:t xml:space="preserve"> ja</w:t>
      </w:r>
      <w:r w:rsidR="00E138F7" w:rsidRPr="008939CB">
        <w:rPr>
          <w:color w:val="auto"/>
          <w:szCs w:val="24"/>
          <w:vertAlign w:val="superscript"/>
        </w:rPr>
        <w:t xml:space="preserve"> </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7</w:t>
      </w:r>
      <w:r w:rsidR="00E138F7" w:rsidRPr="008939CB">
        <w:rPr>
          <w:color w:val="auto"/>
          <w:szCs w:val="24"/>
        </w:rPr>
        <w:t>“;</w:t>
      </w:r>
    </w:p>
    <w:p w14:paraId="0B211609" w14:textId="77777777" w:rsidR="00BC7D2B" w:rsidRPr="008939CB" w:rsidRDefault="00BC7D2B" w:rsidP="00533AC9">
      <w:pPr>
        <w:spacing w:after="0" w:line="240" w:lineRule="auto"/>
        <w:ind w:left="0" w:firstLine="0"/>
        <w:rPr>
          <w:color w:val="auto"/>
          <w:szCs w:val="24"/>
        </w:rPr>
      </w:pPr>
    </w:p>
    <w:p w14:paraId="57A1E12D" w14:textId="7484D4C1" w:rsidR="00E138F7" w:rsidRPr="008939CB" w:rsidRDefault="00315BDD" w:rsidP="00533AC9">
      <w:pPr>
        <w:spacing w:after="0" w:line="240" w:lineRule="auto"/>
        <w:ind w:left="0" w:firstLine="0"/>
        <w:rPr>
          <w:color w:val="auto"/>
          <w:szCs w:val="24"/>
        </w:rPr>
      </w:pPr>
      <w:r>
        <w:rPr>
          <w:b/>
          <w:color w:val="auto"/>
          <w:szCs w:val="24"/>
        </w:rPr>
        <w:t>99</w:t>
      </w:r>
      <w:r w:rsidR="00E138F7" w:rsidRPr="008939CB">
        <w:rPr>
          <w:b/>
          <w:color w:val="auto"/>
          <w:szCs w:val="24"/>
        </w:rPr>
        <w:t>)</w:t>
      </w:r>
      <w:r w:rsidR="00E138F7" w:rsidRPr="008939CB">
        <w:rPr>
          <w:color w:val="auto"/>
          <w:szCs w:val="24"/>
        </w:rPr>
        <w:t xml:space="preserve"> paragrahvi 75 täiendatakse lõikega 5 järgmises sõnastuses:</w:t>
      </w:r>
    </w:p>
    <w:p w14:paraId="35F78290" w14:textId="6EB923B5" w:rsidR="003401A8" w:rsidRPr="008939CB" w:rsidRDefault="00E138F7" w:rsidP="00533AC9">
      <w:pPr>
        <w:spacing w:after="0" w:line="240" w:lineRule="auto"/>
        <w:ind w:left="0" w:firstLine="0"/>
        <w:rPr>
          <w:color w:val="auto"/>
          <w:szCs w:val="24"/>
        </w:rPr>
      </w:pPr>
      <w:r w:rsidRPr="008939CB">
        <w:rPr>
          <w:color w:val="auto"/>
          <w:szCs w:val="24"/>
        </w:rPr>
        <w:t>„</w:t>
      </w:r>
      <w:r w:rsidR="003401A8" w:rsidRPr="008939CB">
        <w:rPr>
          <w:color w:val="auto"/>
          <w:szCs w:val="24"/>
        </w:rPr>
        <w:t>(</w:t>
      </w:r>
      <w:r w:rsidRPr="008939CB">
        <w:rPr>
          <w:color w:val="auto"/>
          <w:szCs w:val="24"/>
        </w:rPr>
        <w:t>5</w:t>
      </w:r>
      <w:r w:rsidR="003401A8" w:rsidRPr="008939CB">
        <w:rPr>
          <w:color w:val="auto"/>
          <w:szCs w:val="24"/>
        </w:rPr>
        <w:t xml:space="preserve">) Käesoleva seaduse §-des </w:t>
      </w:r>
      <w:r w:rsidR="00AB1D8F" w:rsidRPr="008939CB">
        <w:rPr>
          <w:color w:val="auto"/>
          <w:szCs w:val="24"/>
        </w:rPr>
        <w:t>74</w:t>
      </w:r>
      <w:r w:rsidR="00AB1D8F" w:rsidRPr="008939CB">
        <w:rPr>
          <w:color w:val="auto"/>
          <w:szCs w:val="24"/>
          <w:vertAlign w:val="superscript"/>
        </w:rPr>
        <w:t>10</w:t>
      </w:r>
      <w:r w:rsidR="00AB1D8F" w:rsidRPr="008939CB">
        <w:rPr>
          <w:color w:val="auto"/>
          <w:szCs w:val="24"/>
        </w:rPr>
        <w:t xml:space="preserve"> </w:t>
      </w:r>
      <w:r w:rsidR="003401A8" w:rsidRPr="008939CB">
        <w:rPr>
          <w:color w:val="auto"/>
          <w:szCs w:val="24"/>
        </w:rPr>
        <w:t>ja 74</w:t>
      </w:r>
      <w:r w:rsidR="003401A8" w:rsidRPr="008939CB">
        <w:rPr>
          <w:color w:val="auto"/>
          <w:szCs w:val="24"/>
          <w:vertAlign w:val="superscript"/>
        </w:rPr>
        <w:t>1</w:t>
      </w:r>
      <w:r w:rsidR="00AB1D8F" w:rsidRPr="008939CB">
        <w:rPr>
          <w:color w:val="auto"/>
          <w:szCs w:val="24"/>
          <w:vertAlign w:val="superscript"/>
        </w:rPr>
        <w:t>1</w:t>
      </w:r>
      <w:r w:rsidR="003401A8" w:rsidRPr="008939CB">
        <w:rPr>
          <w:color w:val="auto"/>
          <w:szCs w:val="24"/>
        </w:rPr>
        <w:t xml:space="preserve"> sätestatud väärtegude kohtuväline menetleja on Keskkonna</w:t>
      </w:r>
      <w:r w:rsidR="00F305DD" w:rsidRPr="008939CB">
        <w:rPr>
          <w:color w:val="auto"/>
          <w:szCs w:val="24"/>
        </w:rPr>
        <w:t>amet</w:t>
      </w:r>
      <w:r w:rsidR="003401A8" w:rsidRPr="008939CB">
        <w:rPr>
          <w:color w:val="auto"/>
          <w:szCs w:val="24"/>
        </w:rPr>
        <w:t xml:space="preserve"> või valla- või linnavalitsus.</w:t>
      </w:r>
      <w:r w:rsidRPr="008939CB">
        <w:rPr>
          <w:color w:val="auto"/>
          <w:szCs w:val="24"/>
        </w:rPr>
        <w:t>“;</w:t>
      </w:r>
    </w:p>
    <w:p w14:paraId="7358921F" w14:textId="77777777" w:rsidR="003401A8" w:rsidRPr="008939CB" w:rsidRDefault="003401A8" w:rsidP="00533AC9">
      <w:pPr>
        <w:spacing w:after="0" w:line="240" w:lineRule="auto"/>
        <w:ind w:left="0" w:firstLine="0"/>
        <w:rPr>
          <w:color w:val="auto"/>
          <w:szCs w:val="24"/>
        </w:rPr>
      </w:pPr>
    </w:p>
    <w:p w14:paraId="7F060A4A" w14:textId="26E2E261" w:rsidR="00016B6A" w:rsidRPr="008939CB" w:rsidRDefault="00315BDD" w:rsidP="00533AC9">
      <w:pPr>
        <w:spacing w:after="0" w:line="240" w:lineRule="auto"/>
        <w:ind w:left="0" w:firstLine="0"/>
        <w:rPr>
          <w:color w:val="auto"/>
          <w:szCs w:val="24"/>
        </w:rPr>
      </w:pPr>
      <w:r>
        <w:rPr>
          <w:b/>
          <w:color w:val="auto"/>
          <w:szCs w:val="24"/>
        </w:rPr>
        <w:t>100</w:t>
      </w:r>
      <w:r w:rsidR="00706C55" w:rsidRPr="008939CB">
        <w:rPr>
          <w:b/>
          <w:color w:val="auto"/>
          <w:szCs w:val="24"/>
        </w:rPr>
        <w:t>)</w:t>
      </w:r>
      <w:r w:rsidR="00706C55" w:rsidRPr="008939CB">
        <w:rPr>
          <w:color w:val="auto"/>
          <w:szCs w:val="24"/>
        </w:rPr>
        <w:t xml:space="preserve"> paragrahvi 75</w:t>
      </w:r>
      <w:r w:rsidR="00706C55" w:rsidRPr="008939CB">
        <w:rPr>
          <w:color w:val="auto"/>
          <w:szCs w:val="24"/>
          <w:vertAlign w:val="superscript"/>
        </w:rPr>
        <w:t>1</w:t>
      </w:r>
      <w:r w:rsidR="00706C55" w:rsidRPr="008939CB">
        <w:rPr>
          <w:color w:val="auto"/>
          <w:szCs w:val="24"/>
        </w:rPr>
        <w:t xml:space="preserve"> lõikes 1 asendatakse tekstiosa „71 ja 74</w:t>
      </w:r>
      <w:r w:rsidR="00706C55" w:rsidRPr="008939CB">
        <w:rPr>
          <w:color w:val="auto"/>
          <w:szCs w:val="24"/>
          <w:vertAlign w:val="superscript"/>
        </w:rPr>
        <w:t>1</w:t>
      </w:r>
      <w:r w:rsidR="00B74F5C" w:rsidRPr="008939CB">
        <w:rPr>
          <w:color w:val="auto"/>
          <w:szCs w:val="24"/>
        </w:rPr>
        <w:t>‒</w:t>
      </w:r>
      <w:r w:rsidR="00706C55" w:rsidRPr="008939CB">
        <w:rPr>
          <w:color w:val="auto"/>
          <w:szCs w:val="24"/>
        </w:rPr>
        <w:t>74</w:t>
      </w:r>
      <w:r w:rsidR="00706C55" w:rsidRPr="008939CB">
        <w:rPr>
          <w:color w:val="auto"/>
          <w:szCs w:val="24"/>
          <w:vertAlign w:val="superscript"/>
        </w:rPr>
        <w:t>6</w:t>
      </w:r>
      <w:r w:rsidR="00706C55" w:rsidRPr="008939CB">
        <w:rPr>
          <w:color w:val="auto"/>
          <w:szCs w:val="24"/>
        </w:rPr>
        <w:t>“ tekstiosaga „71–71</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1</w:t>
      </w:r>
      <w:r w:rsidR="00706C55" w:rsidRPr="008939CB">
        <w:rPr>
          <w:color w:val="auto"/>
          <w:szCs w:val="24"/>
        </w:rPr>
        <w:t>, 74</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5</w:t>
      </w:r>
      <w:r w:rsidR="00706C55" w:rsidRPr="008939CB">
        <w:rPr>
          <w:color w:val="auto"/>
          <w:szCs w:val="24"/>
        </w:rPr>
        <w:t>, 74</w:t>
      </w:r>
      <w:r w:rsidR="00706C55" w:rsidRPr="008939CB">
        <w:rPr>
          <w:color w:val="auto"/>
          <w:szCs w:val="24"/>
          <w:vertAlign w:val="superscript"/>
        </w:rPr>
        <w:t>6</w:t>
      </w:r>
      <w:r w:rsidR="00706C55" w:rsidRPr="008939CB">
        <w:rPr>
          <w:color w:val="auto"/>
          <w:szCs w:val="24"/>
        </w:rPr>
        <w:t xml:space="preserve"> ja 74</w:t>
      </w:r>
      <w:r w:rsidR="00706C55" w:rsidRPr="008939CB">
        <w:rPr>
          <w:color w:val="auto"/>
          <w:szCs w:val="24"/>
          <w:vertAlign w:val="superscript"/>
        </w:rPr>
        <w:t>12</w:t>
      </w:r>
      <w:r w:rsidR="00706C55" w:rsidRPr="008939CB">
        <w:rPr>
          <w:color w:val="auto"/>
          <w:szCs w:val="24"/>
        </w:rPr>
        <w:t>–74</w:t>
      </w:r>
      <w:r w:rsidR="00706C55" w:rsidRPr="008939CB">
        <w:rPr>
          <w:color w:val="auto"/>
          <w:szCs w:val="24"/>
          <w:vertAlign w:val="superscript"/>
        </w:rPr>
        <w:t>2</w:t>
      </w:r>
      <w:r w:rsidR="009A7F46">
        <w:rPr>
          <w:color w:val="auto"/>
          <w:szCs w:val="24"/>
          <w:vertAlign w:val="superscript"/>
        </w:rPr>
        <w:t>7</w:t>
      </w:r>
      <w:r w:rsidR="00706C55" w:rsidRPr="008939CB">
        <w:rPr>
          <w:color w:val="auto"/>
          <w:szCs w:val="24"/>
        </w:rPr>
        <w:t>“;</w:t>
      </w:r>
    </w:p>
    <w:p w14:paraId="5EE19BDF" w14:textId="77777777" w:rsidR="00706C55" w:rsidRPr="008939CB" w:rsidRDefault="00706C55" w:rsidP="00533AC9">
      <w:pPr>
        <w:spacing w:after="0" w:line="240" w:lineRule="auto"/>
        <w:ind w:left="0" w:firstLine="0"/>
        <w:rPr>
          <w:color w:val="auto"/>
          <w:szCs w:val="24"/>
        </w:rPr>
      </w:pPr>
    </w:p>
    <w:p w14:paraId="35FD99BB" w14:textId="69137D3A" w:rsidR="006A1DB7" w:rsidRPr="008939CB" w:rsidRDefault="00315BDD" w:rsidP="00533AC9">
      <w:pPr>
        <w:spacing w:after="0" w:line="240" w:lineRule="auto"/>
        <w:ind w:left="-5" w:right="51"/>
        <w:rPr>
          <w:color w:val="auto"/>
          <w:szCs w:val="24"/>
        </w:rPr>
      </w:pPr>
      <w:r>
        <w:rPr>
          <w:b/>
          <w:color w:val="auto"/>
          <w:szCs w:val="24"/>
        </w:rPr>
        <w:t>101</w:t>
      </w:r>
      <w:r w:rsidR="00706C55" w:rsidRPr="008939CB">
        <w:rPr>
          <w:b/>
          <w:color w:val="auto"/>
          <w:szCs w:val="24"/>
        </w:rPr>
        <w:t>)</w:t>
      </w:r>
      <w:r w:rsidR="00706C55" w:rsidRPr="008939CB">
        <w:rPr>
          <w:color w:val="auto"/>
          <w:szCs w:val="24"/>
        </w:rPr>
        <w:t xml:space="preserve"> paragrahvi 76 tek</w:t>
      </w:r>
      <w:r w:rsidR="001504BA" w:rsidRPr="008939CB">
        <w:rPr>
          <w:color w:val="auto"/>
          <w:szCs w:val="24"/>
        </w:rPr>
        <w:t>s</w:t>
      </w:r>
      <w:r w:rsidR="00706C55" w:rsidRPr="008939CB">
        <w:rPr>
          <w:color w:val="auto"/>
          <w:szCs w:val="24"/>
        </w:rPr>
        <w:t>tis asendatakse tekstiosa „</w:t>
      </w:r>
      <w:r w:rsidR="001504BA" w:rsidRPr="008939CB">
        <w:rPr>
          <w:color w:val="auto"/>
          <w:szCs w:val="24"/>
        </w:rPr>
        <w:t>7</w:t>
      </w:r>
      <w:r w:rsidR="00202AB7">
        <w:rPr>
          <w:color w:val="auto"/>
          <w:szCs w:val="24"/>
        </w:rPr>
        <w:t>1,</w:t>
      </w:r>
      <w:r w:rsidR="001504BA" w:rsidRPr="008939CB">
        <w:rPr>
          <w:color w:val="auto"/>
          <w:szCs w:val="24"/>
        </w:rPr>
        <w:t xml:space="preserve"> 73 ja 74“ tekstiosaga „71</w:t>
      </w:r>
      <w:r w:rsidR="001504BA" w:rsidRPr="008939CB">
        <w:rPr>
          <w:color w:val="auto"/>
          <w:szCs w:val="24"/>
          <w:vertAlign w:val="superscript"/>
        </w:rPr>
        <w:t>8</w:t>
      </w:r>
      <w:r w:rsidR="001504BA" w:rsidRPr="008939CB">
        <w:rPr>
          <w:color w:val="auto"/>
          <w:szCs w:val="24"/>
        </w:rPr>
        <w:t>, 73, 74</w:t>
      </w:r>
      <w:r w:rsidR="001504BA" w:rsidRPr="008939CB">
        <w:rPr>
          <w:color w:val="auto"/>
          <w:szCs w:val="24"/>
          <w:vertAlign w:val="superscript"/>
        </w:rPr>
        <w:t>10</w:t>
      </w:r>
      <w:r w:rsidR="001504BA" w:rsidRPr="008939CB">
        <w:rPr>
          <w:color w:val="auto"/>
          <w:szCs w:val="24"/>
        </w:rPr>
        <w:t xml:space="preserve"> ja 74</w:t>
      </w:r>
      <w:r w:rsidR="001504BA" w:rsidRPr="008939CB">
        <w:rPr>
          <w:color w:val="auto"/>
          <w:szCs w:val="24"/>
          <w:vertAlign w:val="superscript"/>
        </w:rPr>
        <w:t>11</w:t>
      </w:r>
      <w:r w:rsidR="001504BA" w:rsidRPr="008939CB">
        <w:rPr>
          <w:color w:val="auto"/>
          <w:szCs w:val="24"/>
        </w:rPr>
        <w:t>“;</w:t>
      </w:r>
    </w:p>
    <w:p w14:paraId="6A5D758F" w14:textId="77777777" w:rsidR="001504BA" w:rsidRPr="008939CB" w:rsidRDefault="001504BA" w:rsidP="00533AC9">
      <w:pPr>
        <w:spacing w:after="0" w:line="240" w:lineRule="auto"/>
        <w:ind w:left="-5" w:right="51"/>
        <w:rPr>
          <w:color w:val="auto"/>
          <w:szCs w:val="24"/>
        </w:rPr>
      </w:pPr>
    </w:p>
    <w:p w14:paraId="3E3784CD" w14:textId="2BB7F9AE" w:rsidR="00F9339A" w:rsidRPr="003711A2" w:rsidRDefault="00315BDD" w:rsidP="00533AC9">
      <w:pPr>
        <w:spacing w:after="0" w:line="240" w:lineRule="auto"/>
        <w:ind w:left="-5" w:right="51"/>
        <w:rPr>
          <w:color w:val="auto"/>
          <w:szCs w:val="24"/>
        </w:rPr>
      </w:pPr>
      <w:bookmarkStart w:id="655" w:name="_Hlk131667758"/>
      <w:r>
        <w:rPr>
          <w:b/>
          <w:color w:val="auto"/>
          <w:szCs w:val="24"/>
        </w:rPr>
        <w:t>102</w:t>
      </w:r>
      <w:r w:rsidR="006A1DB7" w:rsidRPr="003711A2">
        <w:rPr>
          <w:b/>
          <w:color w:val="auto"/>
          <w:szCs w:val="24"/>
        </w:rPr>
        <w:t>)</w:t>
      </w:r>
      <w:r w:rsidR="006A1DB7" w:rsidRPr="003711A2">
        <w:rPr>
          <w:color w:val="auto"/>
          <w:szCs w:val="24"/>
        </w:rPr>
        <w:t xml:space="preserve"> </w:t>
      </w:r>
      <w:r w:rsidR="00B74F5C" w:rsidRPr="00B9006C">
        <w:rPr>
          <w:iCs/>
          <w:color w:val="auto"/>
          <w:szCs w:val="24"/>
        </w:rPr>
        <w:t>paragrahvist 77 moodustatakse seaduse 11</w:t>
      </w:r>
      <w:r w:rsidR="00B74F5C" w:rsidRPr="00B9006C">
        <w:rPr>
          <w:iCs/>
          <w:color w:val="auto"/>
          <w:szCs w:val="24"/>
          <w:vertAlign w:val="superscript"/>
        </w:rPr>
        <w:t>1</w:t>
      </w:r>
      <w:r w:rsidR="00B74F5C" w:rsidRPr="00B9006C">
        <w:rPr>
          <w:iCs/>
          <w:color w:val="auto"/>
          <w:szCs w:val="24"/>
        </w:rPr>
        <w:t>. peatükk ja selle pealkiri</w:t>
      </w:r>
      <w:r w:rsidR="00B74F5C" w:rsidRPr="003711A2">
        <w:rPr>
          <w:iCs/>
          <w:color w:val="auto"/>
          <w:szCs w:val="24"/>
        </w:rPr>
        <w:t xml:space="preserve"> sõnastatakse järgmiselt:</w:t>
      </w:r>
    </w:p>
    <w:p w14:paraId="72EE8FC0" w14:textId="3A4EEC60" w:rsidR="00F9339A" w:rsidRPr="003711A2" w:rsidRDefault="006A1DB7" w:rsidP="009B62A9">
      <w:pPr>
        <w:spacing w:after="0" w:line="240" w:lineRule="auto"/>
        <w:ind w:left="-5" w:right="51"/>
        <w:jc w:val="center"/>
        <w:rPr>
          <w:b/>
          <w:color w:val="auto"/>
          <w:szCs w:val="24"/>
        </w:rPr>
      </w:pPr>
      <w:r w:rsidRPr="003711A2">
        <w:rPr>
          <w:b/>
          <w:color w:val="auto"/>
          <w:szCs w:val="24"/>
        </w:rPr>
        <w:t>„</w:t>
      </w:r>
      <w:r w:rsidR="00F9339A" w:rsidRPr="003711A2">
        <w:rPr>
          <w:b/>
          <w:color w:val="auto"/>
          <w:szCs w:val="24"/>
        </w:rPr>
        <w:t>11¹. peatükk</w:t>
      </w:r>
    </w:p>
    <w:p w14:paraId="0143D4B7" w14:textId="0F57111E" w:rsidR="00F9339A" w:rsidRPr="003711A2" w:rsidRDefault="00E67565" w:rsidP="009B62A9">
      <w:pPr>
        <w:spacing w:after="0" w:line="240" w:lineRule="auto"/>
        <w:ind w:left="-5" w:right="51"/>
        <w:jc w:val="center"/>
        <w:rPr>
          <w:color w:val="auto"/>
          <w:szCs w:val="24"/>
        </w:rPr>
      </w:pPr>
      <w:r w:rsidRPr="003711A2">
        <w:rPr>
          <w:b/>
          <w:color w:val="auto"/>
          <w:szCs w:val="24"/>
        </w:rPr>
        <w:t>LOODUSOBJEKTILE TEKITATUD KAHJU</w:t>
      </w:r>
      <w:r w:rsidR="008F35AC" w:rsidRPr="003711A2">
        <w:rPr>
          <w:b/>
          <w:color w:val="auto"/>
          <w:szCs w:val="24"/>
        </w:rPr>
        <w:t>“</w:t>
      </w:r>
      <w:r w:rsidR="00BC7D2B" w:rsidRPr="003711A2">
        <w:rPr>
          <w:b/>
          <w:color w:val="auto"/>
          <w:szCs w:val="24"/>
        </w:rPr>
        <w:t>;</w:t>
      </w:r>
    </w:p>
    <w:p w14:paraId="3AE69983" w14:textId="7D233194" w:rsidR="00016B6A" w:rsidRPr="003711A2" w:rsidRDefault="00016B6A" w:rsidP="00533AC9">
      <w:pPr>
        <w:spacing w:after="0" w:line="240" w:lineRule="auto"/>
        <w:ind w:left="0" w:firstLine="0"/>
        <w:rPr>
          <w:color w:val="auto"/>
          <w:szCs w:val="24"/>
        </w:rPr>
      </w:pPr>
    </w:p>
    <w:p w14:paraId="57F70562" w14:textId="7C2C3D0B" w:rsidR="008F35AC" w:rsidRPr="003711A2" w:rsidRDefault="00315BDD" w:rsidP="00533AC9">
      <w:pPr>
        <w:pStyle w:val="Pealkiri2"/>
        <w:spacing w:after="0" w:line="240" w:lineRule="auto"/>
        <w:ind w:left="-5" w:right="48"/>
        <w:rPr>
          <w:b w:val="0"/>
          <w:color w:val="auto"/>
          <w:szCs w:val="24"/>
        </w:rPr>
      </w:pPr>
      <w:r>
        <w:rPr>
          <w:color w:val="auto"/>
          <w:szCs w:val="24"/>
        </w:rPr>
        <w:t>103</w:t>
      </w:r>
      <w:r w:rsidR="008F35AC" w:rsidRPr="003711A2">
        <w:rPr>
          <w:color w:val="auto"/>
          <w:szCs w:val="24"/>
        </w:rPr>
        <w:t xml:space="preserve">) </w:t>
      </w:r>
      <w:r w:rsidR="00C2165B" w:rsidRPr="003711A2">
        <w:rPr>
          <w:b w:val="0"/>
          <w:color w:val="auto"/>
          <w:szCs w:val="24"/>
        </w:rPr>
        <w:t>paragrahvi 77 lõige 1 muudetakse ja sõnastatakse järgmiselt:</w:t>
      </w:r>
    </w:p>
    <w:p w14:paraId="21F46658" w14:textId="5AFC6913" w:rsidR="00016B6A" w:rsidRPr="003711A2" w:rsidRDefault="00C2165B" w:rsidP="49CEC19B">
      <w:pPr>
        <w:spacing w:after="0" w:line="240" w:lineRule="auto"/>
        <w:ind w:left="0" w:right="51" w:firstLine="0"/>
        <w:rPr>
          <w:color w:val="auto"/>
        </w:rPr>
      </w:pPr>
      <w:r w:rsidRPr="49CEC19B">
        <w:rPr>
          <w:color w:val="auto"/>
        </w:rPr>
        <w:t xml:space="preserve">„(1) </w:t>
      </w:r>
      <w:r w:rsidR="00FD44FB" w:rsidRPr="49CEC19B">
        <w:rPr>
          <w:color w:val="auto"/>
        </w:rPr>
        <w:t xml:space="preserve">Kaitstava loodusobjekti ja kaitsealuse liigi või muu loomaliigi, välja arvatud jahiuluk, isendi hävitamise või kahjustamisega ning võõrliigi isendi </w:t>
      </w:r>
      <w:r w:rsidR="00B74F5C" w:rsidRPr="49CEC19B">
        <w:rPr>
          <w:color w:val="auto"/>
        </w:rPr>
        <w:t xml:space="preserve">loodusesse laskmisega keskkonnale </w:t>
      </w:r>
      <w:r w:rsidR="008819C6" w:rsidRPr="49CEC19B">
        <w:rPr>
          <w:color w:val="auto"/>
        </w:rPr>
        <w:t xml:space="preserve">tekitatud </w:t>
      </w:r>
      <w:r w:rsidR="00B74F5C" w:rsidRPr="49CEC19B">
        <w:rPr>
          <w:color w:val="auto"/>
        </w:rPr>
        <w:t xml:space="preserve">kahju </w:t>
      </w:r>
      <w:r w:rsidR="008819C6" w:rsidRPr="49CEC19B">
        <w:rPr>
          <w:color w:val="auto"/>
        </w:rPr>
        <w:t>ulatuse ja</w:t>
      </w:r>
      <w:r w:rsidR="00F86548" w:rsidRPr="49CEC19B">
        <w:rPr>
          <w:color w:val="auto"/>
        </w:rPr>
        <w:t xml:space="preserve"> </w:t>
      </w:r>
      <w:r w:rsidR="00FD44FB" w:rsidRPr="49CEC19B">
        <w:rPr>
          <w:color w:val="auto"/>
        </w:rPr>
        <w:t xml:space="preserve">kahju hüvitamise arvestamise alused, </w:t>
      </w:r>
      <w:r w:rsidR="008819C6" w:rsidRPr="49CEC19B">
        <w:rPr>
          <w:color w:val="auto"/>
        </w:rPr>
        <w:t xml:space="preserve">hüvitamise </w:t>
      </w:r>
      <w:r w:rsidR="00FD44FB" w:rsidRPr="49CEC19B">
        <w:rPr>
          <w:color w:val="auto"/>
        </w:rPr>
        <w:t xml:space="preserve">korra </w:t>
      </w:r>
      <w:r w:rsidR="00F86548" w:rsidRPr="49CEC19B">
        <w:rPr>
          <w:color w:val="auto"/>
        </w:rPr>
        <w:t xml:space="preserve">ja </w:t>
      </w:r>
      <w:r w:rsidR="008819C6" w:rsidRPr="49CEC19B">
        <w:rPr>
          <w:color w:val="auto"/>
        </w:rPr>
        <w:t xml:space="preserve">hüvitise </w:t>
      </w:r>
      <w:r w:rsidR="00FD44FB" w:rsidRPr="49CEC19B">
        <w:rPr>
          <w:color w:val="auto"/>
        </w:rPr>
        <w:t xml:space="preserve">määrad kehtestab käesoleva </w:t>
      </w:r>
      <w:r w:rsidRPr="49CEC19B">
        <w:rPr>
          <w:color w:val="auto"/>
        </w:rPr>
        <w:t>seaduse §</w:t>
      </w:r>
      <w:r w:rsidR="00AA34C2" w:rsidRPr="49CEC19B">
        <w:rPr>
          <w:color w:val="auto"/>
        </w:rPr>
        <w:t>-s</w:t>
      </w:r>
      <w:r w:rsidRPr="49CEC19B">
        <w:rPr>
          <w:color w:val="auto"/>
        </w:rPr>
        <w:t xml:space="preserve"> 77</w:t>
      </w:r>
      <w:r w:rsidRPr="49CEC19B">
        <w:rPr>
          <w:color w:val="auto"/>
          <w:vertAlign w:val="superscript"/>
        </w:rPr>
        <w:t>1</w:t>
      </w:r>
      <w:r w:rsidRPr="49CEC19B">
        <w:rPr>
          <w:color w:val="auto"/>
        </w:rPr>
        <w:t xml:space="preserve"> </w:t>
      </w:r>
      <w:r w:rsidR="00FD44FB" w:rsidRPr="49CEC19B">
        <w:rPr>
          <w:color w:val="auto"/>
        </w:rPr>
        <w:t>sätestatud piirsummasid aluseks võttes ning kaitstava loodusobjekti ohustatuse taset arvestades Vabariigi Valitsus määrusega.</w:t>
      </w:r>
      <w:r w:rsidRPr="49CEC19B">
        <w:rPr>
          <w:color w:val="auto"/>
        </w:rPr>
        <w:t>“;</w:t>
      </w:r>
    </w:p>
    <w:p w14:paraId="38070A52" w14:textId="30D0AECA" w:rsidR="00016B6A" w:rsidRPr="003711A2" w:rsidRDefault="00016B6A" w:rsidP="00533AC9">
      <w:pPr>
        <w:spacing w:after="0" w:line="240" w:lineRule="auto"/>
        <w:ind w:left="0" w:firstLine="0"/>
        <w:rPr>
          <w:color w:val="auto"/>
          <w:szCs w:val="24"/>
        </w:rPr>
      </w:pPr>
    </w:p>
    <w:p w14:paraId="54E89D15" w14:textId="482ECD7A" w:rsidR="00016B6A" w:rsidRPr="008939CB" w:rsidRDefault="00315BDD" w:rsidP="00533AC9">
      <w:pPr>
        <w:spacing w:after="0" w:line="240" w:lineRule="auto"/>
        <w:ind w:left="0" w:firstLine="0"/>
        <w:rPr>
          <w:color w:val="auto"/>
          <w:szCs w:val="24"/>
        </w:rPr>
      </w:pPr>
      <w:r>
        <w:rPr>
          <w:b/>
          <w:color w:val="auto"/>
          <w:szCs w:val="24"/>
        </w:rPr>
        <w:t>104</w:t>
      </w:r>
      <w:r w:rsidR="00C2165B" w:rsidRPr="003711A2">
        <w:rPr>
          <w:b/>
          <w:color w:val="auto"/>
          <w:szCs w:val="24"/>
        </w:rPr>
        <w:t>)</w:t>
      </w:r>
      <w:r w:rsidR="00C2165B" w:rsidRPr="003711A2">
        <w:rPr>
          <w:color w:val="auto"/>
          <w:szCs w:val="24"/>
        </w:rPr>
        <w:t xml:space="preserve"> paragrahvi 77 täiendatakse lõikega 2</w:t>
      </w:r>
      <w:r w:rsidR="00C2165B" w:rsidRPr="003711A2">
        <w:rPr>
          <w:color w:val="auto"/>
          <w:szCs w:val="24"/>
          <w:vertAlign w:val="superscript"/>
        </w:rPr>
        <w:t>1</w:t>
      </w:r>
      <w:r w:rsidR="00C2165B" w:rsidRPr="003711A2">
        <w:rPr>
          <w:color w:val="auto"/>
          <w:szCs w:val="24"/>
        </w:rPr>
        <w:t xml:space="preserve"> järgmises sõnastuses:</w:t>
      </w:r>
    </w:p>
    <w:p w14:paraId="0AC48C85" w14:textId="02FA8695" w:rsidR="00BC7D2B" w:rsidRPr="008939CB" w:rsidRDefault="00BC7D2B" w:rsidP="00533AC9">
      <w:pPr>
        <w:spacing w:after="0" w:line="240" w:lineRule="auto"/>
        <w:ind w:left="0" w:firstLine="0"/>
        <w:rPr>
          <w:color w:val="auto"/>
          <w:szCs w:val="24"/>
        </w:rPr>
      </w:pPr>
      <w:r w:rsidRPr="008939CB">
        <w:rPr>
          <w:color w:val="auto"/>
          <w:szCs w:val="24"/>
        </w:rPr>
        <w:t>„(2</w:t>
      </w:r>
      <w:r w:rsidRPr="008939CB">
        <w:rPr>
          <w:color w:val="auto"/>
          <w:szCs w:val="24"/>
          <w:vertAlign w:val="superscript"/>
        </w:rPr>
        <w:t>1</w:t>
      </w:r>
      <w:r w:rsidRPr="008939CB">
        <w:rPr>
          <w:color w:val="auto"/>
          <w:szCs w:val="24"/>
        </w:rPr>
        <w:t xml:space="preserve">) Keskkonnale õigusvastaselt tekitatud kahju hüvitab kahju tekitanud isik riigile käesolevas </w:t>
      </w:r>
      <w:r w:rsidR="00FE6A3D" w:rsidRPr="008939CB">
        <w:rPr>
          <w:color w:val="auto"/>
          <w:szCs w:val="24"/>
        </w:rPr>
        <w:t xml:space="preserve">peatükis </w:t>
      </w:r>
      <w:r w:rsidRPr="008939CB">
        <w:rPr>
          <w:color w:val="auto"/>
          <w:szCs w:val="24"/>
        </w:rPr>
        <w:t>sätestatud ulatuses ja korras.“;</w:t>
      </w:r>
    </w:p>
    <w:p w14:paraId="58FBA4BD" w14:textId="41F376CB" w:rsidR="00016B6A" w:rsidRPr="008939CB" w:rsidRDefault="00016B6A" w:rsidP="00533AC9">
      <w:pPr>
        <w:spacing w:after="0" w:line="240" w:lineRule="auto"/>
        <w:ind w:left="0" w:firstLine="0"/>
        <w:rPr>
          <w:color w:val="auto"/>
          <w:szCs w:val="24"/>
        </w:rPr>
      </w:pPr>
    </w:p>
    <w:p w14:paraId="3AA61EC2" w14:textId="468D8C2C" w:rsidR="00535626" w:rsidRPr="008939CB" w:rsidRDefault="00315BDD" w:rsidP="00533AC9">
      <w:pPr>
        <w:spacing w:after="0" w:line="240" w:lineRule="auto"/>
        <w:ind w:left="0" w:firstLine="0"/>
        <w:rPr>
          <w:color w:val="auto"/>
          <w:szCs w:val="24"/>
        </w:rPr>
      </w:pPr>
      <w:r>
        <w:rPr>
          <w:b/>
          <w:color w:val="auto"/>
          <w:szCs w:val="24"/>
        </w:rPr>
        <w:t>105</w:t>
      </w:r>
      <w:r w:rsidR="00535626" w:rsidRPr="008939CB">
        <w:rPr>
          <w:b/>
          <w:color w:val="auto"/>
          <w:szCs w:val="24"/>
        </w:rPr>
        <w:t>)</w:t>
      </w:r>
      <w:r w:rsidR="00535626" w:rsidRPr="008939CB">
        <w:rPr>
          <w:color w:val="auto"/>
          <w:szCs w:val="24"/>
        </w:rPr>
        <w:t xml:space="preserve"> paragrahvi 77 lõike 3 punkt 1 muudetakse ja sõnastatakse järgmiselt:</w:t>
      </w:r>
    </w:p>
    <w:p w14:paraId="36677FA7" w14:textId="4F97EF74" w:rsidR="00133641" w:rsidRDefault="00535626"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 loodusobjekti, ranna või kalda </w:t>
      </w:r>
      <w:r w:rsidR="00FD44FB" w:rsidRPr="00F04AE3">
        <w:rPr>
          <w:color w:val="auto"/>
          <w:szCs w:val="24"/>
        </w:rPr>
        <w:t>piiranguvööndi</w:t>
      </w:r>
      <w:del w:id="656" w:author="Mari Koik - JUSTDIGI" w:date="2025-01-17T16:07:00Z" w16du:dateUtc="2025-01-17T14:07:00Z">
        <w:r w:rsidR="00FD44FB" w:rsidRPr="00F04AE3" w:rsidDel="005C4FDA">
          <w:rPr>
            <w:color w:val="auto"/>
            <w:szCs w:val="24"/>
          </w:rPr>
          <w:delText xml:space="preserve"> piire</w:delText>
        </w:r>
      </w:del>
      <w:r w:rsidR="00FD44FB" w:rsidRPr="00F04AE3">
        <w:rPr>
          <w:color w:val="auto"/>
          <w:szCs w:val="24"/>
        </w:rPr>
        <w:t>s</w:t>
      </w:r>
      <w:r w:rsidR="00FD44FB" w:rsidRPr="008939CB">
        <w:rPr>
          <w:color w:val="auto"/>
          <w:szCs w:val="24"/>
        </w:rPr>
        <w:t xml:space="preserve"> raiutakse või raadatakse puittaimestikku keelatud ajal või </w:t>
      </w:r>
      <w:ins w:id="657" w:author="Mari Koik - JUSTDIGI" w:date="2025-01-17T16:08:00Z" w16du:dateUtc="2025-01-17T14:08:00Z">
        <w:r w:rsidR="004F4702">
          <w:rPr>
            <w:color w:val="auto"/>
            <w:szCs w:val="24"/>
          </w:rPr>
          <w:t xml:space="preserve">sellises </w:t>
        </w:r>
      </w:ins>
      <w:del w:id="658" w:author="Mari Koik - JUSTDIGI" w:date="2025-01-17T16:07:00Z" w16du:dateUtc="2025-01-17T14:07:00Z">
        <w:r w:rsidR="00FD44FB" w:rsidRPr="008939CB" w:rsidDel="004F4702">
          <w:rPr>
            <w:color w:val="auto"/>
            <w:szCs w:val="24"/>
          </w:rPr>
          <w:delText xml:space="preserve">tehakse seda </w:delText>
        </w:r>
      </w:del>
      <w:r w:rsidR="00FD44FB" w:rsidRPr="008939CB">
        <w:rPr>
          <w:color w:val="auto"/>
          <w:szCs w:val="24"/>
        </w:rPr>
        <w:t>kohas, kus kasutatav raieliik või raadamine on keelatud, või rikkudes kehtestatud raietingimusi;</w:t>
      </w:r>
      <w:ins w:id="659" w:author="Mari Koik - JUSTDIGI" w:date="2025-01-16T18:09:00Z" w16du:dateUtc="2025-01-16T16:09:00Z">
        <w:r w:rsidR="00C240EE">
          <w:rPr>
            <w:color w:val="auto"/>
            <w:szCs w:val="24"/>
          </w:rPr>
          <w:t>“;</w:t>
        </w:r>
      </w:ins>
    </w:p>
    <w:p w14:paraId="64200405" w14:textId="77777777" w:rsidR="00663DEC" w:rsidRPr="008939CB" w:rsidRDefault="00663DEC" w:rsidP="00533AC9">
      <w:pPr>
        <w:spacing w:after="0" w:line="240" w:lineRule="auto"/>
        <w:ind w:left="0" w:right="51" w:firstLine="0"/>
        <w:rPr>
          <w:color w:val="auto"/>
          <w:szCs w:val="24"/>
        </w:rPr>
      </w:pPr>
    </w:p>
    <w:p w14:paraId="0F388860" w14:textId="3F475F6F" w:rsidR="00535626" w:rsidRPr="008939CB" w:rsidRDefault="00315BDD" w:rsidP="00533AC9">
      <w:pPr>
        <w:spacing w:after="0" w:line="240" w:lineRule="auto"/>
        <w:ind w:left="0" w:right="51" w:firstLine="0"/>
        <w:rPr>
          <w:color w:val="auto"/>
          <w:szCs w:val="24"/>
        </w:rPr>
      </w:pPr>
      <w:r>
        <w:rPr>
          <w:b/>
          <w:color w:val="auto"/>
          <w:szCs w:val="24"/>
        </w:rPr>
        <w:t>106</w:t>
      </w:r>
      <w:r w:rsidR="00535626" w:rsidRPr="008939CB">
        <w:rPr>
          <w:b/>
          <w:color w:val="auto"/>
          <w:szCs w:val="24"/>
        </w:rPr>
        <w:t>)</w:t>
      </w:r>
      <w:r w:rsidR="00535626" w:rsidRPr="008939CB">
        <w:rPr>
          <w:color w:val="auto"/>
          <w:szCs w:val="24"/>
        </w:rPr>
        <w:t xml:space="preserve"> paragrahvi 77 lõiget 3 täiendatakse punkti</w:t>
      </w:r>
      <w:r w:rsidR="007320B7" w:rsidRPr="008939CB">
        <w:rPr>
          <w:color w:val="auto"/>
          <w:szCs w:val="24"/>
        </w:rPr>
        <w:t>de</w:t>
      </w:r>
      <w:r w:rsidR="00535626" w:rsidRPr="008939CB">
        <w:rPr>
          <w:color w:val="auto"/>
          <w:szCs w:val="24"/>
        </w:rPr>
        <w:t>ga 8</w:t>
      </w:r>
      <w:r w:rsidR="007320B7" w:rsidRPr="008939CB">
        <w:rPr>
          <w:color w:val="auto"/>
          <w:szCs w:val="24"/>
        </w:rPr>
        <w:t xml:space="preserve"> ja 9</w:t>
      </w:r>
      <w:r w:rsidR="00535626" w:rsidRPr="008939CB">
        <w:rPr>
          <w:color w:val="auto"/>
          <w:szCs w:val="24"/>
        </w:rPr>
        <w:t xml:space="preserve"> järgmises sõnastuses:</w:t>
      </w:r>
    </w:p>
    <w:p w14:paraId="0A57C50F" w14:textId="17A3BA35" w:rsidR="007320B7" w:rsidRPr="008939CB" w:rsidRDefault="00535626" w:rsidP="00533AC9">
      <w:pPr>
        <w:spacing w:after="0" w:line="240" w:lineRule="auto"/>
        <w:ind w:left="0" w:right="51" w:firstLine="0"/>
        <w:rPr>
          <w:color w:val="auto"/>
          <w:szCs w:val="24"/>
        </w:rPr>
      </w:pPr>
      <w:r w:rsidRPr="008939CB">
        <w:rPr>
          <w:color w:val="auto"/>
          <w:szCs w:val="24"/>
        </w:rPr>
        <w:lastRenderedPageBreak/>
        <w:t>„</w:t>
      </w:r>
      <w:r w:rsidR="00FD44FB" w:rsidRPr="008939CB">
        <w:rPr>
          <w:color w:val="auto"/>
          <w:szCs w:val="24"/>
        </w:rPr>
        <w:t xml:space="preserve">8) </w:t>
      </w:r>
      <w:r w:rsidR="0083116D" w:rsidRPr="008939CB">
        <w:rPr>
          <w:color w:val="auto"/>
          <w:szCs w:val="24"/>
        </w:rPr>
        <w:t xml:space="preserve">loodusesse lastakse võõrliigi isend või ei </w:t>
      </w:r>
      <w:del w:id="660" w:author="Mari Koik - JUSTDIGI" w:date="2025-01-17T16:09:00Z" w16du:dateUtc="2025-01-17T14:09:00Z">
        <w:r w:rsidR="0083116D" w:rsidRPr="008939CB" w:rsidDel="001F66F1">
          <w:rPr>
            <w:color w:val="auto"/>
            <w:szCs w:val="24"/>
          </w:rPr>
          <w:delText xml:space="preserve">ole </w:delText>
        </w:r>
      </w:del>
      <w:r w:rsidR="0083116D" w:rsidRPr="008939CB">
        <w:rPr>
          <w:color w:val="auto"/>
          <w:szCs w:val="24"/>
        </w:rPr>
        <w:t>takistatud selle leviku</w:t>
      </w:r>
      <w:r w:rsidR="00810F2A">
        <w:rPr>
          <w:color w:val="auto"/>
          <w:szCs w:val="24"/>
        </w:rPr>
        <w:t xml:space="preserve"> laienemist või arvukuse suurenemist</w:t>
      </w:r>
      <w:r w:rsidR="0083116D" w:rsidRPr="008939CB">
        <w:rPr>
          <w:color w:val="auto"/>
          <w:szCs w:val="24"/>
        </w:rPr>
        <w:t xml:space="preserve"> looduses</w:t>
      </w:r>
      <w:r w:rsidR="000B7937" w:rsidRPr="008939CB">
        <w:rPr>
          <w:color w:val="auto"/>
          <w:szCs w:val="24"/>
        </w:rPr>
        <w:t>;</w:t>
      </w:r>
    </w:p>
    <w:p w14:paraId="18072129" w14:textId="2D5F8B00" w:rsidR="00C65DE9" w:rsidRPr="008939CB" w:rsidRDefault="007320B7" w:rsidP="00533AC9">
      <w:pPr>
        <w:spacing w:after="0" w:line="240" w:lineRule="auto"/>
        <w:ind w:left="0" w:right="51" w:firstLine="0"/>
        <w:rPr>
          <w:color w:val="auto"/>
          <w:szCs w:val="24"/>
        </w:rPr>
      </w:pPr>
      <w:r w:rsidRPr="008939CB">
        <w:rPr>
          <w:color w:val="auto"/>
          <w:szCs w:val="24"/>
        </w:rPr>
        <w:t xml:space="preserve">9) </w:t>
      </w:r>
      <w:r w:rsidR="00FD44FB" w:rsidRPr="00F04AE3">
        <w:rPr>
          <w:color w:val="auto"/>
          <w:szCs w:val="24"/>
        </w:rPr>
        <w:t>kaitstava</w:t>
      </w:r>
      <w:ins w:id="661" w:author="Mari Koik - JUSTDIGI" w:date="2025-01-17T16:09:00Z" w16du:dateUtc="2025-01-17T14:09:00Z">
        <w:r w:rsidR="00DC3490" w:rsidRPr="00F04AE3">
          <w:rPr>
            <w:color w:val="auto"/>
            <w:szCs w:val="24"/>
          </w:rPr>
          <w:t>l</w:t>
        </w:r>
      </w:ins>
      <w:r w:rsidR="00FD44FB" w:rsidRPr="00F04AE3">
        <w:rPr>
          <w:color w:val="auto"/>
          <w:szCs w:val="24"/>
        </w:rPr>
        <w:t xml:space="preserve"> loodusobjekti</w:t>
      </w:r>
      <w:ins w:id="662" w:author="Mari Koik - JUSTDIGI" w:date="2025-01-17T16:09:00Z" w16du:dateUtc="2025-01-17T14:09:00Z">
        <w:r w:rsidR="00DC3490" w:rsidRPr="00F04AE3">
          <w:rPr>
            <w:color w:val="auto"/>
            <w:szCs w:val="24"/>
          </w:rPr>
          <w:t>l</w:t>
        </w:r>
      </w:ins>
      <w:del w:id="663" w:author="Mari Koik - JUSTDIGI" w:date="2025-01-17T16:09:00Z" w16du:dateUtc="2025-01-17T14:09:00Z">
        <w:r w:rsidR="00FD44FB" w:rsidRPr="00F04AE3" w:rsidDel="00DC3490">
          <w:rPr>
            <w:color w:val="auto"/>
            <w:szCs w:val="24"/>
          </w:rPr>
          <w:delText xml:space="preserve"> piires</w:delText>
        </w:r>
      </w:del>
      <w:r w:rsidR="00FD44FB" w:rsidRPr="008939CB">
        <w:rPr>
          <w:color w:val="auto"/>
          <w:szCs w:val="24"/>
        </w:rPr>
        <w:t xml:space="preserve"> hävitatakse või kahjustatakse poollooduslikku kooslust.</w:t>
      </w:r>
      <w:r w:rsidR="00535626" w:rsidRPr="008939CB">
        <w:rPr>
          <w:color w:val="auto"/>
          <w:szCs w:val="24"/>
        </w:rPr>
        <w:t>“;</w:t>
      </w:r>
    </w:p>
    <w:p w14:paraId="288BEF1A" w14:textId="77777777" w:rsidR="00535626" w:rsidRPr="008939CB" w:rsidRDefault="00535626" w:rsidP="00533AC9">
      <w:pPr>
        <w:spacing w:after="0" w:line="240" w:lineRule="auto"/>
        <w:ind w:left="0" w:right="51" w:firstLine="0"/>
        <w:rPr>
          <w:color w:val="auto"/>
          <w:szCs w:val="24"/>
        </w:rPr>
      </w:pPr>
    </w:p>
    <w:p w14:paraId="7BF99AB1" w14:textId="3024EAEF" w:rsidR="00C65DE9" w:rsidRPr="008939CB" w:rsidRDefault="00315BDD" w:rsidP="00533AC9">
      <w:pPr>
        <w:spacing w:after="0" w:line="240" w:lineRule="auto"/>
        <w:ind w:left="0" w:right="51" w:firstLine="0"/>
        <w:rPr>
          <w:color w:val="auto"/>
          <w:szCs w:val="24"/>
        </w:rPr>
      </w:pPr>
      <w:r>
        <w:rPr>
          <w:b/>
          <w:color w:val="auto"/>
          <w:szCs w:val="24"/>
        </w:rPr>
        <w:t>107</w:t>
      </w:r>
      <w:r w:rsidR="00535626" w:rsidRPr="008939CB">
        <w:rPr>
          <w:b/>
          <w:color w:val="auto"/>
          <w:szCs w:val="24"/>
        </w:rPr>
        <w:t>)</w:t>
      </w:r>
      <w:r w:rsidR="00535626" w:rsidRPr="008939CB">
        <w:rPr>
          <w:color w:val="auto"/>
          <w:szCs w:val="24"/>
        </w:rPr>
        <w:t xml:space="preserve"> </w:t>
      </w:r>
      <w:r w:rsidR="00DF04BF" w:rsidRPr="008939CB">
        <w:rPr>
          <w:color w:val="auto"/>
          <w:szCs w:val="24"/>
        </w:rPr>
        <w:t>p</w:t>
      </w:r>
      <w:r w:rsidR="00535626" w:rsidRPr="008939CB">
        <w:rPr>
          <w:color w:val="auto"/>
          <w:szCs w:val="24"/>
        </w:rPr>
        <w:t>aragrahvi 77 lõiked 4‒10</w:t>
      </w:r>
      <w:r w:rsidR="00535626" w:rsidRPr="008939CB">
        <w:rPr>
          <w:color w:val="auto"/>
          <w:szCs w:val="24"/>
          <w:vertAlign w:val="superscript"/>
        </w:rPr>
        <w:t>1</w:t>
      </w:r>
      <w:r w:rsidR="00535626" w:rsidRPr="008939CB">
        <w:rPr>
          <w:color w:val="auto"/>
          <w:szCs w:val="24"/>
        </w:rPr>
        <w:t xml:space="preserve"> tunnistatakse kehtetuks;</w:t>
      </w:r>
    </w:p>
    <w:p w14:paraId="411C4B9A" w14:textId="4A118854" w:rsidR="00016B6A" w:rsidRPr="008939CB" w:rsidRDefault="00016B6A" w:rsidP="00533AC9">
      <w:pPr>
        <w:spacing w:after="0" w:line="240" w:lineRule="auto"/>
        <w:ind w:left="0" w:right="51" w:firstLine="0"/>
        <w:rPr>
          <w:color w:val="auto"/>
          <w:szCs w:val="24"/>
        </w:rPr>
      </w:pPr>
    </w:p>
    <w:p w14:paraId="758D199A" w14:textId="57B07639" w:rsidR="00016B6A" w:rsidRPr="008939CB" w:rsidRDefault="00315BDD" w:rsidP="00533AC9">
      <w:pPr>
        <w:spacing w:after="0" w:line="240" w:lineRule="auto"/>
        <w:ind w:left="0" w:firstLine="0"/>
        <w:rPr>
          <w:color w:val="auto"/>
          <w:szCs w:val="24"/>
        </w:rPr>
      </w:pPr>
      <w:bookmarkStart w:id="664" w:name="_Hlk131155432"/>
      <w:r>
        <w:rPr>
          <w:b/>
          <w:color w:val="auto"/>
          <w:szCs w:val="24"/>
        </w:rPr>
        <w:t>108</w:t>
      </w:r>
      <w:r w:rsidR="00C2165B" w:rsidRPr="008939CB">
        <w:rPr>
          <w:b/>
          <w:color w:val="auto"/>
          <w:szCs w:val="24"/>
        </w:rPr>
        <w:t>)</w:t>
      </w:r>
      <w:r w:rsidR="00C2165B" w:rsidRPr="008939CB">
        <w:rPr>
          <w:color w:val="auto"/>
          <w:szCs w:val="24"/>
        </w:rPr>
        <w:t xml:space="preserve"> seadus</w:t>
      </w:r>
      <w:r w:rsidR="005A79A6" w:rsidRPr="008939CB">
        <w:rPr>
          <w:color w:val="auto"/>
          <w:szCs w:val="24"/>
        </w:rPr>
        <w:t>e</w:t>
      </w:r>
      <w:r w:rsidR="00C2165B" w:rsidRPr="008939CB">
        <w:rPr>
          <w:color w:val="auto"/>
          <w:szCs w:val="24"/>
        </w:rPr>
        <w:t xml:space="preserve"> </w:t>
      </w:r>
      <w:r w:rsidR="00E7392F" w:rsidRPr="008939CB">
        <w:rPr>
          <w:iCs/>
          <w:color w:val="auto"/>
          <w:szCs w:val="24"/>
        </w:rPr>
        <w:t>11</w:t>
      </w:r>
      <w:r w:rsidR="00E7392F" w:rsidRPr="008939CB">
        <w:rPr>
          <w:iCs/>
          <w:color w:val="auto"/>
          <w:szCs w:val="24"/>
          <w:vertAlign w:val="superscript"/>
        </w:rPr>
        <w:t>1</w:t>
      </w:r>
      <w:r w:rsidR="00E7392F" w:rsidRPr="008939CB">
        <w:rPr>
          <w:iCs/>
          <w:color w:val="auto"/>
          <w:szCs w:val="24"/>
        </w:rPr>
        <w:t>. peatükki</w:t>
      </w:r>
      <w:r w:rsidR="00E7392F" w:rsidRPr="008939CB">
        <w:rPr>
          <w:i/>
          <w:iCs/>
          <w:color w:val="auto"/>
          <w:szCs w:val="24"/>
        </w:rPr>
        <w:t xml:space="preserve"> </w:t>
      </w:r>
      <w:r w:rsidR="00C2165B" w:rsidRPr="008939CB">
        <w:rPr>
          <w:color w:val="auto"/>
          <w:szCs w:val="24"/>
        </w:rPr>
        <w:t>täiendatakse §-ga 77</w:t>
      </w:r>
      <w:r w:rsidR="00C2165B" w:rsidRPr="008939CB">
        <w:rPr>
          <w:color w:val="auto"/>
          <w:szCs w:val="24"/>
          <w:vertAlign w:val="superscript"/>
        </w:rPr>
        <w:t>1</w:t>
      </w:r>
      <w:r w:rsidR="00C2165B" w:rsidRPr="008939CB">
        <w:rPr>
          <w:color w:val="auto"/>
          <w:szCs w:val="24"/>
        </w:rPr>
        <w:t xml:space="preserve"> järgmises sõnastuses:</w:t>
      </w:r>
    </w:p>
    <w:p w14:paraId="201183CC" w14:textId="2CB7EC58" w:rsidR="00E67565" w:rsidRPr="008939CB" w:rsidRDefault="00C2165B" w:rsidP="00533AC9">
      <w:pPr>
        <w:spacing w:after="0" w:line="240" w:lineRule="auto"/>
        <w:ind w:left="0" w:firstLine="0"/>
        <w:rPr>
          <w:b/>
          <w:color w:val="auto"/>
          <w:szCs w:val="24"/>
        </w:rPr>
      </w:pPr>
      <w:r w:rsidRPr="008939CB">
        <w:rPr>
          <w:b/>
          <w:color w:val="auto"/>
          <w:szCs w:val="24"/>
        </w:rPr>
        <w:t>„</w:t>
      </w:r>
      <w:r w:rsidR="00E67565" w:rsidRPr="008939CB">
        <w:rPr>
          <w:b/>
          <w:color w:val="auto"/>
          <w:szCs w:val="24"/>
        </w:rPr>
        <w:t>§ 77¹. Loodusobjektile</w:t>
      </w:r>
      <w:r w:rsidR="00317550" w:rsidRPr="008939CB">
        <w:rPr>
          <w:b/>
          <w:color w:val="auto"/>
          <w:szCs w:val="24"/>
        </w:rPr>
        <w:t xml:space="preserve"> tekitatud kahju hüvitamise </w:t>
      </w:r>
      <w:r w:rsidR="00E67565" w:rsidRPr="008939CB">
        <w:rPr>
          <w:b/>
          <w:color w:val="auto"/>
          <w:szCs w:val="24"/>
        </w:rPr>
        <w:t>määrad</w:t>
      </w:r>
    </w:p>
    <w:p w14:paraId="74F7CD29" w14:textId="77777777" w:rsidR="00533AC9" w:rsidRPr="008939CB" w:rsidRDefault="00533AC9" w:rsidP="00533AC9">
      <w:pPr>
        <w:spacing w:after="0" w:line="240" w:lineRule="auto"/>
        <w:ind w:left="0" w:firstLine="0"/>
        <w:rPr>
          <w:color w:val="auto"/>
          <w:szCs w:val="24"/>
        </w:rPr>
      </w:pPr>
    </w:p>
    <w:p w14:paraId="411C0DCD" w14:textId="3A7439CE" w:rsidR="00016B6A"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1</w:t>
      </w:r>
      <w:r w:rsidRPr="008939CB">
        <w:rPr>
          <w:color w:val="auto"/>
          <w:szCs w:val="24"/>
        </w:rPr>
        <w:t>) I kategooria kaitsealuse liigi isendi:</w:t>
      </w:r>
    </w:p>
    <w:p w14:paraId="50AAB461" w14:textId="17DA72C6" w:rsidR="005C6182" w:rsidRPr="008939CB" w:rsidRDefault="00FD44FB" w:rsidP="00533AC9">
      <w:pPr>
        <w:spacing w:after="0" w:line="240" w:lineRule="auto"/>
        <w:ind w:left="-5" w:right="51"/>
        <w:rPr>
          <w:color w:val="auto"/>
          <w:szCs w:val="24"/>
        </w:rPr>
      </w:pPr>
      <w:r w:rsidRPr="008939CB">
        <w:rPr>
          <w:color w:val="auto"/>
          <w:szCs w:val="24"/>
        </w:rPr>
        <w:t>1) ebaseadusliku hävitamise, elujõuetuseni vigastamise või ebaseadusliku loodusest eemaldamise</w:t>
      </w:r>
      <w:r w:rsidR="005C6182" w:rsidRPr="008939CB">
        <w:rPr>
          <w:color w:val="auto"/>
          <w:szCs w:val="24"/>
        </w:rPr>
        <w:t xml:space="preserve"> korra</w:t>
      </w:r>
      <w:r w:rsidRPr="008939CB">
        <w:rPr>
          <w:color w:val="auto"/>
          <w:szCs w:val="24"/>
        </w:rPr>
        <w:t>l arvestatakse keskkonnakahju 384–7000 eurot isendi kohta;</w:t>
      </w:r>
    </w:p>
    <w:p w14:paraId="6C4A37D4" w14:textId="1547F569" w:rsidR="00016B6A" w:rsidRPr="008939CB" w:rsidRDefault="00FD44FB" w:rsidP="00533AC9">
      <w:pPr>
        <w:tabs>
          <w:tab w:val="right" w:pos="9020"/>
        </w:tabs>
        <w:spacing w:after="0" w:line="240" w:lineRule="auto"/>
        <w:ind w:left="-5" w:right="51"/>
        <w:rPr>
          <w:color w:val="auto"/>
          <w:szCs w:val="24"/>
        </w:rPr>
      </w:pPr>
      <w:r w:rsidRPr="008939CB">
        <w:rPr>
          <w:color w:val="auto"/>
          <w:szCs w:val="24"/>
        </w:rPr>
        <w:t>2) kahjustamise</w:t>
      </w:r>
      <w:r w:rsidR="005C6182" w:rsidRPr="008939CB">
        <w:rPr>
          <w:color w:val="auto"/>
          <w:szCs w:val="24"/>
        </w:rPr>
        <w:t xml:space="preserve"> korra</w:t>
      </w:r>
      <w:r w:rsidRPr="008939CB">
        <w:rPr>
          <w:color w:val="auto"/>
          <w:szCs w:val="24"/>
        </w:rPr>
        <w:t>l arvestatakse keskkonnakahju 64–3500 eurot isendi kohta.</w:t>
      </w:r>
    </w:p>
    <w:p w14:paraId="764CAF5B" w14:textId="53148345" w:rsidR="00016B6A" w:rsidRPr="008939CB" w:rsidRDefault="00016B6A" w:rsidP="00533AC9">
      <w:pPr>
        <w:spacing w:after="0" w:line="240" w:lineRule="auto"/>
        <w:ind w:left="0" w:firstLine="0"/>
        <w:rPr>
          <w:color w:val="auto"/>
          <w:szCs w:val="24"/>
        </w:rPr>
      </w:pPr>
    </w:p>
    <w:p w14:paraId="3628F6CB" w14:textId="02A1A908"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2</w:t>
      </w:r>
      <w:r w:rsidRPr="008939CB">
        <w:rPr>
          <w:color w:val="auto"/>
          <w:szCs w:val="24"/>
        </w:rPr>
        <w:t>) II kategooria kaitsealuse liigi isendi:</w:t>
      </w:r>
    </w:p>
    <w:p w14:paraId="5DD802F9"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256–3500 eurot isendi või 13–35 eurot isendi massi iga grammi kohta;</w:t>
      </w:r>
    </w:p>
    <w:p w14:paraId="207DF2CD" w14:textId="01A858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24–1500 eurot isendi või 5–15 eurot isendi massi iga grammi kohta.</w:t>
      </w:r>
    </w:p>
    <w:p w14:paraId="1AD864A3" w14:textId="325D955F" w:rsidR="00016B6A" w:rsidRPr="008939CB" w:rsidRDefault="00016B6A" w:rsidP="00533AC9">
      <w:pPr>
        <w:spacing w:after="0" w:line="240" w:lineRule="auto"/>
        <w:ind w:left="0" w:firstLine="0"/>
        <w:rPr>
          <w:color w:val="auto"/>
          <w:szCs w:val="24"/>
        </w:rPr>
      </w:pPr>
    </w:p>
    <w:p w14:paraId="34CBFFAA" w14:textId="77777777"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3</w:t>
      </w:r>
      <w:r w:rsidRPr="008939CB">
        <w:rPr>
          <w:color w:val="auto"/>
          <w:szCs w:val="24"/>
        </w:rPr>
        <w:t>) III kategooria kaitsealuse liigi isendi:</w:t>
      </w:r>
    </w:p>
    <w:p w14:paraId="303D1B75"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128–1500 eurot isendi või 5–15 eurot isendi massi iga grammi kohta;</w:t>
      </w:r>
    </w:p>
    <w:p w14:paraId="2143292A" w14:textId="24EE8C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24–700 eurot isendi või 3–7 eurot isendi massi iga grammi kohta.</w:t>
      </w:r>
    </w:p>
    <w:p w14:paraId="34CC4EC7" w14:textId="77777777" w:rsidR="00DF04BF" w:rsidRPr="008939CB" w:rsidRDefault="00DF04BF" w:rsidP="00533AC9">
      <w:pPr>
        <w:spacing w:after="0" w:line="240" w:lineRule="auto"/>
        <w:ind w:left="-5" w:right="51"/>
        <w:rPr>
          <w:color w:val="auto"/>
          <w:szCs w:val="24"/>
        </w:rPr>
      </w:pPr>
    </w:p>
    <w:p w14:paraId="288F035B" w14:textId="6D377A6E" w:rsidR="00016B6A" w:rsidRPr="008939CB" w:rsidRDefault="00FD44FB" w:rsidP="00533AC9">
      <w:pPr>
        <w:spacing w:after="0" w:line="240" w:lineRule="auto"/>
        <w:ind w:left="0"/>
        <w:contextualSpacing/>
        <w:rPr>
          <w:color w:val="auto"/>
          <w:szCs w:val="24"/>
        </w:rPr>
      </w:pPr>
      <w:r w:rsidRPr="008939CB">
        <w:rPr>
          <w:color w:val="auto"/>
          <w:szCs w:val="24"/>
        </w:rPr>
        <w:t>(</w:t>
      </w:r>
      <w:r w:rsidR="00DF04BF" w:rsidRPr="008939CB">
        <w:rPr>
          <w:color w:val="auto"/>
          <w:szCs w:val="24"/>
        </w:rPr>
        <w:t>4</w:t>
      </w:r>
      <w:r w:rsidRPr="008939CB">
        <w:rPr>
          <w:color w:val="auto"/>
          <w:szCs w:val="24"/>
        </w:rPr>
        <w:t xml:space="preserve">) Liigi </w:t>
      </w:r>
      <w:r w:rsidR="00B15EFE">
        <w:rPr>
          <w:color w:val="auto"/>
          <w:szCs w:val="24"/>
        </w:rPr>
        <w:t>püsi</w:t>
      </w:r>
      <w:r w:rsidRPr="008939CB">
        <w:rPr>
          <w:color w:val="auto"/>
          <w:szCs w:val="24"/>
        </w:rPr>
        <w:t>elupaiga:</w:t>
      </w:r>
    </w:p>
    <w:p w14:paraId="15C71E0C" w14:textId="65532BD6" w:rsidR="00240760" w:rsidRPr="000A1B77" w:rsidRDefault="00FD44FB" w:rsidP="00533AC9">
      <w:pPr>
        <w:spacing w:after="0" w:line="240" w:lineRule="auto"/>
        <w:ind w:left="0" w:hanging="11"/>
        <w:contextualSpacing/>
        <w:rPr>
          <w:color w:val="auto"/>
          <w:szCs w:val="24"/>
        </w:rPr>
      </w:pPr>
      <w:r w:rsidRPr="008939CB">
        <w:rPr>
          <w:color w:val="auto"/>
          <w:szCs w:val="24"/>
        </w:rPr>
        <w:t xml:space="preserve">1) hävitamise korral </w:t>
      </w:r>
      <w:r w:rsidRPr="000A1B77">
        <w:rPr>
          <w:color w:val="auto"/>
          <w:szCs w:val="24"/>
        </w:rPr>
        <w:t>arvestatakse keskkonnakahju 512–15 000 eurot</w:t>
      </w:r>
      <w:r w:rsidR="00621198">
        <w:rPr>
          <w:color w:val="auto"/>
          <w:szCs w:val="24"/>
        </w:rPr>
        <w:t xml:space="preserve"> </w:t>
      </w:r>
      <w:r w:rsidR="00B15EFE">
        <w:rPr>
          <w:color w:val="auto"/>
          <w:szCs w:val="24"/>
        </w:rPr>
        <w:t>ü</w:t>
      </w:r>
      <w:r w:rsidR="00621198" w:rsidRPr="008939CB">
        <w:rPr>
          <w:color w:val="auto"/>
          <w:szCs w:val="24"/>
        </w:rPr>
        <w:t>he hektari kohta;</w:t>
      </w:r>
    </w:p>
    <w:p w14:paraId="11807E65" w14:textId="42C5A196" w:rsidR="00016B6A" w:rsidRPr="000A1B77" w:rsidRDefault="00FD44FB" w:rsidP="00533AC9">
      <w:pPr>
        <w:spacing w:after="0" w:line="240" w:lineRule="auto"/>
        <w:ind w:left="0" w:hanging="11"/>
        <w:contextualSpacing/>
        <w:rPr>
          <w:color w:val="auto"/>
          <w:szCs w:val="24"/>
        </w:rPr>
      </w:pPr>
      <w:r w:rsidRPr="000A1B77">
        <w:rPr>
          <w:color w:val="auto"/>
          <w:szCs w:val="24"/>
        </w:rPr>
        <w:t>2) kahjustamise korral arvestatakse keskkonnakahju 128–7000 eurot</w:t>
      </w:r>
      <w:r w:rsidR="00621198">
        <w:rPr>
          <w:color w:val="auto"/>
          <w:szCs w:val="24"/>
        </w:rPr>
        <w:t xml:space="preserve"> </w:t>
      </w:r>
      <w:r w:rsidR="00621198" w:rsidRPr="008939CB">
        <w:rPr>
          <w:color w:val="auto"/>
          <w:szCs w:val="24"/>
        </w:rPr>
        <w:t>ühe hektari kohta</w:t>
      </w:r>
      <w:r w:rsidRPr="000A1B77">
        <w:rPr>
          <w:color w:val="auto"/>
          <w:szCs w:val="24"/>
        </w:rPr>
        <w:t>.</w:t>
      </w:r>
    </w:p>
    <w:p w14:paraId="097DB559" w14:textId="3A3D1C89" w:rsidR="00016B6A" w:rsidRPr="00C03082" w:rsidRDefault="00016B6A" w:rsidP="00533AC9">
      <w:pPr>
        <w:spacing w:after="0" w:line="240" w:lineRule="auto"/>
        <w:ind w:left="0" w:firstLine="0"/>
        <w:rPr>
          <w:color w:val="auto"/>
          <w:szCs w:val="24"/>
        </w:rPr>
      </w:pPr>
    </w:p>
    <w:p w14:paraId="36A2C3D7" w14:textId="557C8045" w:rsidR="00016B6A" w:rsidRPr="000A1B77" w:rsidRDefault="00FD44FB" w:rsidP="00533AC9">
      <w:pPr>
        <w:spacing w:after="0" w:line="240" w:lineRule="auto"/>
        <w:ind w:left="-5" w:right="51"/>
        <w:rPr>
          <w:color w:val="auto"/>
          <w:szCs w:val="24"/>
        </w:rPr>
      </w:pPr>
      <w:r w:rsidRPr="00C03082">
        <w:rPr>
          <w:color w:val="auto"/>
          <w:szCs w:val="24"/>
        </w:rPr>
        <w:t>(</w:t>
      </w:r>
      <w:r w:rsidR="00DF04BF" w:rsidRPr="008F6A9F">
        <w:rPr>
          <w:color w:val="auto"/>
          <w:szCs w:val="24"/>
        </w:rPr>
        <w:t>5</w:t>
      </w:r>
      <w:r w:rsidRPr="000A1B77">
        <w:rPr>
          <w:color w:val="auto"/>
          <w:szCs w:val="24"/>
        </w:rPr>
        <w:t>) Kaitstava looduse üksikobjekti:</w:t>
      </w:r>
    </w:p>
    <w:p w14:paraId="439DAE80" w14:textId="29557B5E" w:rsidR="00690D33" w:rsidRPr="000A1B77" w:rsidRDefault="00FD44FB" w:rsidP="00533AC9">
      <w:pPr>
        <w:spacing w:after="0" w:line="240" w:lineRule="auto"/>
        <w:ind w:left="-5" w:right="2408"/>
        <w:rPr>
          <w:color w:val="auto"/>
          <w:szCs w:val="24"/>
        </w:rPr>
      </w:pPr>
      <w:r w:rsidRPr="000A1B77">
        <w:rPr>
          <w:color w:val="auto"/>
          <w:szCs w:val="24"/>
        </w:rPr>
        <w:t>1) hävitamise</w:t>
      </w:r>
      <w:r w:rsidR="00690D33" w:rsidRPr="000A1B77">
        <w:rPr>
          <w:color w:val="auto"/>
          <w:szCs w:val="24"/>
        </w:rPr>
        <w:t xml:space="preserve"> korra</w:t>
      </w:r>
      <w:r w:rsidRPr="000A1B77">
        <w:rPr>
          <w:color w:val="auto"/>
          <w:szCs w:val="24"/>
        </w:rPr>
        <w:t>l arvestatakse keskkonnakahju 1280–</w:t>
      </w:r>
      <w:r w:rsidR="0039203C">
        <w:rPr>
          <w:color w:val="auto"/>
          <w:szCs w:val="24"/>
        </w:rPr>
        <w:t>7</w:t>
      </w:r>
      <w:r w:rsidRPr="000A1B77">
        <w:rPr>
          <w:color w:val="auto"/>
          <w:szCs w:val="24"/>
        </w:rPr>
        <w:t>000 eurot;</w:t>
      </w:r>
    </w:p>
    <w:p w14:paraId="1D3FE4E7" w14:textId="206A3C49" w:rsidR="00016B6A" w:rsidRPr="008939CB" w:rsidDel="00C240EE" w:rsidRDefault="00FD44FB" w:rsidP="1009BD07">
      <w:pPr>
        <w:spacing w:after="0" w:line="240" w:lineRule="auto"/>
        <w:ind w:left="-5" w:right="2408"/>
        <w:rPr>
          <w:del w:id="665" w:author="Mari Koik - JUSTDIGI" w:date="2025-01-16T18:09:00Z" w16du:dateUtc="2025-01-16T16:09:00Z"/>
          <w:color w:val="auto"/>
        </w:rPr>
      </w:pPr>
      <w:r w:rsidRPr="1009BD07">
        <w:rPr>
          <w:color w:val="auto"/>
        </w:rPr>
        <w:t>2) kahjustamise</w:t>
      </w:r>
      <w:r w:rsidR="00690D33" w:rsidRPr="1009BD07">
        <w:rPr>
          <w:color w:val="auto"/>
        </w:rPr>
        <w:t xml:space="preserve"> korra</w:t>
      </w:r>
      <w:r w:rsidRPr="1009BD07">
        <w:rPr>
          <w:color w:val="auto"/>
        </w:rPr>
        <w:t>l arvestatakse keskkonnakahju 768–</w:t>
      </w:r>
      <w:r w:rsidR="00860447" w:rsidRPr="1009BD07">
        <w:rPr>
          <w:color w:val="auto"/>
        </w:rPr>
        <w:t>3</w:t>
      </w:r>
      <w:r w:rsidRPr="1009BD07">
        <w:rPr>
          <w:color w:val="auto"/>
        </w:rPr>
        <w:t>500</w:t>
      </w:r>
      <w:ins w:id="666" w:author="Kärt Voor - JUSTDIGI" w:date="2025-01-30T14:25:00Z">
        <w:r w:rsidR="5BD80452" w:rsidRPr="1009BD07">
          <w:rPr>
            <w:color w:val="auto"/>
          </w:rPr>
          <w:t xml:space="preserve"> </w:t>
        </w:r>
      </w:ins>
      <w:del w:id="667" w:author="Kärt Voor - JUSTDIGI" w:date="2025-01-30T14:25:00Z">
        <w:r w:rsidRPr="1009BD07" w:rsidDel="00FD44FB">
          <w:rPr>
            <w:color w:val="auto"/>
          </w:rPr>
          <w:delText xml:space="preserve"> </w:delText>
        </w:r>
      </w:del>
      <w:r w:rsidRPr="1009BD07">
        <w:rPr>
          <w:color w:val="auto"/>
        </w:rPr>
        <w:t>eurot.</w:t>
      </w:r>
    </w:p>
    <w:p w14:paraId="373D2492" w14:textId="0CC21B8F" w:rsidR="00016B6A" w:rsidRDefault="00016B6A">
      <w:pPr>
        <w:spacing w:after="0" w:line="240" w:lineRule="auto"/>
        <w:ind w:left="-5" w:right="2408"/>
        <w:rPr>
          <w:color w:val="auto"/>
          <w:szCs w:val="24"/>
        </w:rPr>
        <w:pPrChange w:id="668" w:author="Mari Koik - JUSTDIGI" w:date="2025-01-16T18:09:00Z" w16du:dateUtc="2025-01-16T16:09:00Z">
          <w:pPr>
            <w:spacing w:after="0" w:line="240" w:lineRule="auto"/>
            <w:ind w:left="0" w:firstLine="0"/>
          </w:pPr>
        </w:pPrChange>
      </w:pPr>
    </w:p>
    <w:p w14:paraId="2F062006" w14:textId="77777777" w:rsidR="00B639A7" w:rsidRPr="008939CB" w:rsidRDefault="00B639A7" w:rsidP="00533AC9">
      <w:pPr>
        <w:spacing w:after="0" w:line="240" w:lineRule="auto"/>
        <w:ind w:left="0" w:firstLine="0"/>
        <w:rPr>
          <w:color w:val="auto"/>
          <w:szCs w:val="24"/>
        </w:rPr>
      </w:pPr>
    </w:p>
    <w:p w14:paraId="3FB0C6C9" w14:textId="178D8103" w:rsidR="00016B6A" w:rsidRPr="008939CB" w:rsidRDefault="00FD44FB" w:rsidP="00533AC9">
      <w:pPr>
        <w:spacing w:after="0" w:line="240" w:lineRule="auto"/>
        <w:ind w:left="-5" w:right="51"/>
        <w:rPr>
          <w:color w:val="auto"/>
          <w:szCs w:val="24"/>
        </w:rPr>
      </w:pPr>
      <w:r w:rsidRPr="008939CB">
        <w:rPr>
          <w:color w:val="auto"/>
          <w:szCs w:val="24"/>
        </w:rPr>
        <w:t>(</w:t>
      </w:r>
      <w:r w:rsidR="00DF04BF" w:rsidRPr="008939CB">
        <w:rPr>
          <w:color w:val="auto"/>
          <w:szCs w:val="24"/>
        </w:rPr>
        <w:t>6</w:t>
      </w:r>
      <w:r w:rsidRPr="008939CB">
        <w:rPr>
          <w:color w:val="auto"/>
          <w:szCs w:val="24"/>
        </w:rPr>
        <w:t>) Kaitstava</w:t>
      </w:r>
      <w:ins w:id="669" w:author="Mari Koik - JUSTDIGI" w:date="2025-01-17T16:10:00Z" w16du:dateUtc="2025-01-17T14:10:00Z">
        <w:r w:rsidR="002F7FB3">
          <w:rPr>
            <w:color w:val="auto"/>
            <w:szCs w:val="24"/>
          </w:rPr>
          <w:t>l</w:t>
        </w:r>
      </w:ins>
      <w:r w:rsidRPr="008939CB">
        <w:rPr>
          <w:color w:val="auto"/>
          <w:szCs w:val="24"/>
        </w:rPr>
        <w:t xml:space="preserve"> </w:t>
      </w:r>
      <w:r w:rsidRPr="00254ABD">
        <w:rPr>
          <w:color w:val="auto"/>
          <w:szCs w:val="24"/>
        </w:rPr>
        <w:t>loodusobjekti</w:t>
      </w:r>
      <w:ins w:id="670" w:author="Mari Koik - JUSTDIGI" w:date="2025-01-17T16:11:00Z" w16du:dateUtc="2025-01-17T14:11:00Z">
        <w:r w:rsidR="002F7FB3" w:rsidRPr="00254ABD">
          <w:rPr>
            <w:color w:val="auto"/>
            <w:szCs w:val="24"/>
          </w:rPr>
          <w:t>l</w:t>
        </w:r>
        <w:r w:rsidR="002F7FB3">
          <w:rPr>
            <w:color w:val="auto"/>
            <w:szCs w:val="24"/>
          </w:rPr>
          <w:t xml:space="preserve"> oleva</w:t>
        </w:r>
      </w:ins>
      <w:del w:id="671" w:author="Mari Koik - JUSTDIGI" w:date="2025-01-17T16:11:00Z" w16du:dateUtc="2025-01-17T14:11:00Z">
        <w:r w:rsidRPr="008939CB" w:rsidDel="002F7FB3">
          <w:rPr>
            <w:color w:val="auto"/>
            <w:szCs w:val="24"/>
          </w:rPr>
          <w:delText xml:space="preserve"> piiresse jääva</w:delText>
        </w:r>
      </w:del>
      <w:r w:rsidRPr="008939CB">
        <w:rPr>
          <w:color w:val="auto"/>
          <w:szCs w:val="24"/>
        </w:rPr>
        <w:t xml:space="preserve"> </w:t>
      </w:r>
      <w:r w:rsidR="00240760" w:rsidRPr="008939CB">
        <w:rPr>
          <w:color w:val="auto"/>
          <w:szCs w:val="24"/>
        </w:rPr>
        <w:t xml:space="preserve">ja </w:t>
      </w:r>
      <w:r w:rsidRPr="008939CB">
        <w:rPr>
          <w:color w:val="auto"/>
          <w:szCs w:val="24"/>
        </w:rPr>
        <w:t>asjakohasesse registrisse kantud poolloodusliku koosluse:</w:t>
      </w:r>
    </w:p>
    <w:p w14:paraId="5E89FDE6" w14:textId="7E9CD8D1" w:rsidR="00690D33" w:rsidRPr="008939CB" w:rsidRDefault="00FD44FB" w:rsidP="00533AC9">
      <w:pPr>
        <w:spacing w:after="0" w:line="240" w:lineRule="auto"/>
        <w:ind w:left="-5" w:right="707"/>
        <w:rPr>
          <w:color w:val="auto"/>
          <w:szCs w:val="24"/>
        </w:rPr>
      </w:pPr>
      <w:r w:rsidRPr="008939CB">
        <w:rPr>
          <w:color w:val="auto"/>
          <w:szCs w:val="24"/>
        </w:rPr>
        <w:t>1) hävitamise</w:t>
      </w:r>
      <w:r w:rsidR="00690D33" w:rsidRPr="008939CB">
        <w:rPr>
          <w:color w:val="auto"/>
          <w:szCs w:val="24"/>
        </w:rPr>
        <w:t xml:space="preserve"> korra</w:t>
      </w:r>
      <w:r w:rsidRPr="008939CB">
        <w:rPr>
          <w:color w:val="auto"/>
          <w:szCs w:val="24"/>
        </w:rPr>
        <w:t>l arvestatakse keskkonnakahju 8000–15 000 eurot ühe hektari kohta;</w:t>
      </w:r>
    </w:p>
    <w:p w14:paraId="0E63EE4C" w14:textId="77777777" w:rsidR="002D5BB1" w:rsidRPr="008939CB" w:rsidRDefault="00FD44FB" w:rsidP="00533AC9">
      <w:pPr>
        <w:spacing w:after="0" w:line="240" w:lineRule="auto"/>
        <w:ind w:left="-5" w:right="707"/>
        <w:rPr>
          <w:color w:val="auto"/>
          <w:szCs w:val="24"/>
        </w:rPr>
      </w:pPr>
      <w:r w:rsidRPr="008939CB">
        <w:rPr>
          <w:color w:val="auto"/>
          <w:szCs w:val="24"/>
        </w:rPr>
        <w:t>2) kahjustamise</w:t>
      </w:r>
      <w:r w:rsidR="00690D33" w:rsidRPr="008939CB">
        <w:rPr>
          <w:color w:val="auto"/>
          <w:szCs w:val="24"/>
        </w:rPr>
        <w:t xml:space="preserve"> korra</w:t>
      </w:r>
      <w:r w:rsidRPr="008939CB">
        <w:rPr>
          <w:color w:val="auto"/>
          <w:szCs w:val="24"/>
        </w:rPr>
        <w:t>l arvestatakse keskkonnakahju 4000–7000 eurot ühe hektari kohta.</w:t>
      </w:r>
    </w:p>
    <w:p w14:paraId="7BC6ED60" w14:textId="6236D4C4" w:rsidR="00016B6A" w:rsidRPr="008939CB" w:rsidRDefault="00016B6A" w:rsidP="00533AC9">
      <w:pPr>
        <w:spacing w:after="0" w:line="240" w:lineRule="auto"/>
        <w:ind w:left="-5" w:right="986"/>
        <w:rPr>
          <w:color w:val="auto"/>
          <w:szCs w:val="24"/>
        </w:rPr>
      </w:pPr>
    </w:p>
    <w:p w14:paraId="6182382B" w14:textId="562EBE72" w:rsidR="00016B6A" w:rsidRPr="008939CB" w:rsidRDefault="00DF04BF" w:rsidP="1009BD07">
      <w:pPr>
        <w:spacing w:after="0" w:line="240" w:lineRule="auto"/>
        <w:ind w:left="10" w:right="51" w:firstLine="0"/>
        <w:rPr>
          <w:color w:val="auto"/>
        </w:rPr>
      </w:pPr>
      <w:r w:rsidRPr="1009BD07">
        <w:rPr>
          <w:color w:val="auto"/>
        </w:rPr>
        <w:t>(7</w:t>
      </w:r>
      <w:r w:rsidR="00C65DE9" w:rsidRPr="1009BD07">
        <w:rPr>
          <w:color w:val="auto"/>
        </w:rPr>
        <w:t xml:space="preserve">) </w:t>
      </w:r>
      <w:ins w:id="672" w:author="Mari Koik - JUSTDIGI" w:date="2025-01-20T10:26:00Z">
        <w:r w:rsidR="00F372D8" w:rsidRPr="1009BD07">
          <w:rPr>
            <w:color w:val="auto"/>
          </w:rPr>
          <w:t xml:space="preserve">Kui </w:t>
        </w:r>
        <w:r w:rsidR="00A5766E" w:rsidRPr="1009BD07">
          <w:rPr>
            <w:color w:val="auto"/>
          </w:rPr>
          <w:t>n</w:t>
        </w:r>
      </w:ins>
      <w:del w:id="673" w:author="Mari Koik - JUSTDIGI" w:date="2025-01-20T10:26:00Z">
        <w:r w:rsidRPr="1009BD07" w:rsidDel="00FD44FB">
          <w:rPr>
            <w:color w:val="auto"/>
          </w:rPr>
          <w:delText>N</w:delText>
        </w:r>
      </w:del>
      <w:r w:rsidR="00FD44FB" w:rsidRPr="1009BD07">
        <w:rPr>
          <w:color w:val="auto"/>
        </w:rPr>
        <w:t xml:space="preserve">õukogu määruse </w:t>
      </w:r>
      <w:r w:rsidR="00C35EBB" w:rsidRPr="1009BD07">
        <w:rPr>
          <w:color w:val="auto"/>
        </w:rPr>
        <w:t xml:space="preserve">(EÜ) </w:t>
      </w:r>
      <w:r w:rsidR="00FD44FB" w:rsidRPr="1009BD07">
        <w:rPr>
          <w:color w:val="auto"/>
        </w:rPr>
        <w:t xml:space="preserve">nr 338/97 lisades A–D nimetatud </w:t>
      </w:r>
      <w:del w:id="674" w:author="Mari Koik - JUSTDIGI" w:date="2025-01-20T10:33:00Z">
        <w:r w:rsidRPr="1009BD07" w:rsidDel="00FD44FB">
          <w:rPr>
            <w:color w:val="auto"/>
          </w:rPr>
          <w:delText xml:space="preserve">liikide </w:delText>
        </w:r>
      </w:del>
      <w:ins w:id="675" w:author="Mari Koik - JUSTDIGI" w:date="2025-01-20T10:33:00Z">
        <w:r w:rsidR="00AD5D3C" w:rsidRPr="1009BD07">
          <w:rPr>
            <w:color w:val="auto"/>
          </w:rPr>
          <w:t xml:space="preserve">liigi </w:t>
        </w:r>
      </w:ins>
      <w:r w:rsidR="00FD44FB" w:rsidRPr="1009BD07">
        <w:rPr>
          <w:color w:val="auto"/>
        </w:rPr>
        <w:t>isendi</w:t>
      </w:r>
      <w:del w:id="676" w:author="Mari Koik - JUSTDIGI" w:date="2025-01-20T10:33:00Z">
        <w:r w:rsidRPr="1009BD07" w:rsidDel="00FD44FB">
          <w:rPr>
            <w:color w:val="auto"/>
          </w:rPr>
          <w:delText>te</w:delText>
        </w:r>
      </w:del>
      <w:r w:rsidR="00FD44FB" w:rsidRPr="1009BD07">
        <w:rPr>
          <w:color w:val="auto"/>
        </w:rPr>
        <w:t xml:space="preserve">ga </w:t>
      </w:r>
      <w:del w:id="677" w:author="Mari Koik - JUSTDIGI" w:date="2025-01-20T10:30:00Z">
        <w:r w:rsidRPr="1009BD07" w:rsidDel="00FD44FB">
          <w:rPr>
            <w:color w:val="auto"/>
          </w:rPr>
          <w:delText xml:space="preserve">tehtavateks </w:delText>
        </w:r>
      </w:del>
      <w:r w:rsidR="00FD44FB" w:rsidRPr="1009BD07">
        <w:rPr>
          <w:color w:val="auto"/>
        </w:rPr>
        <w:t>tehingu</w:t>
      </w:r>
      <w:del w:id="678" w:author="Mari Koik - JUSTDIGI" w:date="2025-01-20T10:30:00Z">
        <w:r w:rsidRPr="1009BD07" w:rsidDel="00FD44FB">
          <w:rPr>
            <w:color w:val="auto"/>
          </w:rPr>
          <w:delText>teks</w:delText>
        </w:r>
      </w:del>
      <w:r w:rsidR="00FD44FB" w:rsidRPr="1009BD07">
        <w:rPr>
          <w:color w:val="auto"/>
        </w:rPr>
        <w:t xml:space="preserve"> </w:t>
      </w:r>
      <w:ins w:id="679" w:author="Mari Koik - JUSTDIGI" w:date="2025-01-20T10:30:00Z">
        <w:r w:rsidR="00DC03BE" w:rsidRPr="1009BD07">
          <w:rPr>
            <w:color w:val="auto"/>
          </w:rPr>
          <w:t>või</w:t>
        </w:r>
      </w:ins>
      <w:del w:id="680" w:author="Mari Koik - JUSTDIGI" w:date="2025-01-20T10:30:00Z">
        <w:r w:rsidRPr="1009BD07" w:rsidDel="00FD44FB">
          <w:rPr>
            <w:color w:val="auto"/>
          </w:rPr>
          <w:delText>ja</w:delText>
        </w:r>
      </w:del>
      <w:r w:rsidR="00FD44FB" w:rsidRPr="1009BD07">
        <w:rPr>
          <w:color w:val="auto"/>
        </w:rPr>
        <w:t xml:space="preserve"> toimingu</w:t>
      </w:r>
      <w:del w:id="681" w:author="Mari Koik - JUSTDIGI" w:date="2025-01-20T10:30:00Z">
        <w:r w:rsidRPr="1009BD07" w:rsidDel="00FD44FB">
          <w:rPr>
            <w:color w:val="auto"/>
          </w:rPr>
          <w:delText>teks</w:delText>
        </w:r>
      </w:del>
      <w:r w:rsidR="00FD44FB" w:rsidRPr="1009BD07">
        <w:rPr>
          <w:color w:val="auto"/>
        </w:rPr>
        <w:t xml:space="preserve"> </w:t>
      </w:r>
      <w:ins w:id="682" w:author="Mari Koik - JUSTDIGI" w:date="2025-01-20T10:30:00Z">
        <w:r w:rsidR="00DC03BE" w:rsidRPr="1009BD07">
          <w:rPr>
            <w:color w:val="auto"/>
          </w:rPr>
          <w:t>te</w:t>
        </w:r>
        <w:r w:rsidR="0043602E" w:rsidRPr="1009BD07">
          <w:rPr>
            <w:color w:val="auto"/>
          </w:rPr>
          <w:t>gemis</w:t>
        </w:r>
        <w:r w:rsidR="00DC03BE" w:rsidRPr="1009BD07">
          <w:rPr>
            <w:color w:val="auto"/>
          </w:rPr>
          <w:t xml:space="preserve">eks rikutakse </w:t>
        </w:r>
      </w:ins>
      <w:r w:rsidR="00FD44FB" w:rsidRPr="1009BD07">
        <w:rPr>
          <w:color w:val="auto"/>
        </w:rPr>
        <w:t>nimetatud määrusega ja selle alusel kehtestatud reegl</w:t>
      </w:r>
      <w:ins w:id="683" w:author="Mari Koik - JUSTDIGI" w:date="2025-01-20T10:30:00Z">
        <w:r w:rsidR="0043602E" w:rsidRPr="1009BD07">
          <w:rPr>
            <w:color w:val="auto"/>
          </w:rPr>
          <w:t>eid</w:t>
        </w:r>
      </w:ins>
      <w:ins w:id="684" w:author="Mari Koik - JUSTDIGI" w:date="2025-01-20T10:33:00Z">
        <w:r w:rsidR="00317BCF" w:rsidRPr="1009BD07">
          <w:rPr>
            <w:color w:val="auto"/>
          </w:rPr>
          <w:t xml:space="preserve"> </w:t>
        </w:r>
      </w:ins>
      <w:del w:id="685" w:author="Mari Koik - JUSTDIGI" w:date="2025-01-20T10:30:00Z">
        <w:r w:rsidRPr="1009BD07" w:rsidDel="00FD44FB">
          <w:rPr>
            <w:color w:val="auto"/>
          </w:rPr>
          <w:delText>ite rikkumise</w:delText>
        </w:r>
      </w:del>
      <w:del w:id="686" w:author="Mari Koik - JUSTDIGI" w:date="2025-01-20T10:31:00Z">
        <w:r w:rsidRPr="1009BD07" w:rsidDel="00FD44FB">
          <w:rPr>
            <w:color w:val="auto"/>
          </w:rPr>
          <w:delText xml:space="preserve"> </w:delText>
        </w:r>
      </w:del>
      <w:r w:rsidR="00FD44FB" w:rsidRPr="1009BD07">
        <w:rPr>
          <w:color w:val="auto"/>
        </w:rPr>
        <w:t xml:space="preserve">või </w:t>
      </w:r>
      <w:ins w:id="687" w:author="Mari Koik - JUSTDIGI" w:date="2025-01-20T10:34:00Z">
        <w:r w:rsidR="00E64665" w:rsidRPr="1009BD07">
          <w:rPr>
            <w:color w:val="auto"/>
          </w:rPr>
          <w:t xml:space="preserve">kui selline isend </w:t>
        </w:r>
      </w:ins>
      <w:ins w:id="688" w:author="Mari Koik - JUSTDIGI" w:date="2025-01-20T10:31:00Z">
        <w:r w:rsidR="0043602E" w:rsidRPr="1009BD07">
          <w:rPr>
            <w:color w:val="auto"/>
          </w:rPr>
          <w:t xml:space="preserve">eemaldatakse </w:t>
        </w:r>
      </w:ins>
      <w:del w:id="689" w:author="Mari Koik - JUSTDIGI" w:date="2025-01-20T10:34:00Z">
        <w:r w:rsidRPr="1009BD07" w:rsidDel="00FD44FB">
          <w:rPr>
            <w:color w:val="auto"/>
          </w:rPr>
          <w:delText>selli</w:delText>
        </w:r>
      </w:del>
      <w:del w:id="690" w:author="Mari Koik - JUSTDIGI" w:date="2025-01-20T10:31:00Z">
        <w:r w:rsidRPr="1009BD07" w:rsidDel="00FD44FB">
          <w:rPr>
            <w:color w:val="auto"/>
          </w:rPr>
          <w:delText>s</w:delText>
        </w:r>
      </w:del>
      <w:del w:id="691" w:author="Mari Koik - JUSTDIGI" w:date="2025-01-20T10:34:00Z">
        <w:r w:rsidRPr="1009BD07" w:rsidDel="00FD44FB">
          <w:rPr>
            <w:color w:val="auto"/>
          </w:rPr>
          <w:delText xml:space="preserve">e isendi </w:delText>
        </w:r>
      </w:del>
      <w:r w:rsidR="00FD44FB" w:rsidRPr="1009BD07">
        <w:rPr>
          <w:color w:val="auto"/>
        </w:rPr>
        <w:t>loodusest ebaseadusliku</w:t>
      </w:r>
      <w:ins w:id="692" w:author="Mari Koik - JUSTDIGI" w:date="2025-01-20T10:34:00Z">
        <w:r w:rsidR="00F14DE5" w:rsidRPr="1009BD07">
          <w:rPr>
            <w:color w:val="auto"/>
          </w:rPr>
          <w:t>lt</w:t>
        </w:r>
      </w:ins>
      <w:del w:id="693" w:author="Mari Koik - JUSTDIGI" w:date="2025-01-20T10:34:00Z">
        <w:r w:rsidRPr="1009BD07" w:rsidDel="00FD44FB">
          <w:rPr>
            <w:color w:val="auto"/>
          </w:rPr>
          <w:delText xml:space="preserve"> eemaldamise eest</w:delText>
        </w:r>
      </w:del>
      <w:ins w:id="694" w:author="Mari Koik - JUSTDIGI" w:date="2025-01-20T10:34:00Z">
        <w:r w:rsidR="00F14DE5" w:rsidRPr="1009BD07">
          <w:rPr>
            <w:color w:val="auto"/>
          </w:rPr>
          <w:t>,</w:t>
        </w:r>
      </w:ins>
      <w:r w:rsidR="00FD44FB" w:rsidRPr="1009BD07">
        <w:rPr>
          <w:color w:val="auto"/>
        </w:rPr>
        <w:t xml:space="preserve"> arvestatakse keskkonnakahju </w:t>
      </w:r>
      <w:del w:id="695" w:author="Kärt Voor - JUSTDIGI" w:date="2025-01-30T12:18:00Z">
        <w:r>
          <w:br/>
        </w:r>
      </w:del>
      <w:r w:rsidR="00FD44FB" w:rsidRPr="1009BD07">
        <w:rPr>
          <w:color w:val="auto"/>
        </w:rPr>
        <w:t>52–150 000 eurot liigi ohustatuse astme ja isendi turuväärtuse</w:t>
      </w:r>
      <w:r w:rsidR="00BA0CCD" w:rsidRPr="1009BD07">
        <w:rPr>
          <w:color w:val="auto"/>
        </w:rPr>
        <w:t xml:space="preserve"> põhjal</w:t>
      </w:r>
      <w:r w:rsidR="00FD44FB" w:rsidRPr="1009BD07">
        <w:rPr>
          <w:color w:val="auto"/>
        </w:rPr>
        <w:t>.</w:t>
      </w:r>
    </w:p>
    <w:p w14:paraId="5BB1BF68" w14:textId="76F6DCED" w:rsidR="00016B6A" w:rsidRPr="008939CB" w:rsidRDefault="00016B6A" w:rsidP="00533AC9">
      <w:pPr>
        <w:spacing w:after="0" w:line="240" w:lineRule="auto"/>
        <w:ind w:left="0" w:firstLine="0"/>
        <w:rPr>
          <w:color w:val="auto"/>
          <w:szCs w:val="24"/>
        </w:rPr>
      </w:pPr>
    </w:p>
    <w:p w14:paraId="4D08E74D" w14:textId="38F82447" w:rsidR="00016B6A" w:rsidRPr="008939CB" w:rsidRDefault="00DF04BF" w:rsidP="00533AC9">
      <w:pPr>
        <w:spacing w:after="0" w:line="240" w:lineRule="auto"/>
        <w:ind w:left="0" w:right="51" w:firstLine="0"/>
        <w:rPr>
          <w:color w:val="auto"/>
          <w:szCs w:val="24"/>
        </w:rPr>
      </w:pPr>
      <w:r w:rsidRPr="008939CB">
        <w:rPr>
          <w:color w:val="auto"/>
          <w:szCs w:val="24"/>
        </w:rPr>
        <w:t>(8</w:t>
      </w:r>
      <w:r w:rsidR="00C65DE9" w:rsidRPr="008939CB">
        <w:rPr>
          <w:color w:val="auto"/>
          <w:szCs w:val="24"/>
        </w:rPr>
        <w:t xml:space="preserve">) </w:t>
      </w:r>
      <w:r w:rsidR="00097C88">
        <w:rPr>
          <w:color w:val="auto"/>
          <w:szCs w:val="24"/>
        </w:rPr>
        <w:t>L</w:t>
      </w:r>
      <w:r w:rsidR="00FD44FB" w:rsidRPr="008939CB">
        <w:rPr>
          <w:color w:val="auto"/>
          <w:szCs w:val="24"/>
        </w:rPr>
        <w:t>iigi</w:t>
      </w:r>
      <w:ins w:id="696" w:author="Mari Koik - JUSTDIGI" w:date="2025-01-17T16:15:00Z" w16du:dateUtc="2025-01-17T14:15:00Z">
        <w:r w:rsidR="00A13D6C">
          <w:rPr>
            <w:color w:val="auto"/>
            <w:szCs w:val="24"/>
          </w:rPr>
          <w:t xml:space="preserve"> isend</w:t>
        </w:r>
        <w:r w:rsidR="00E31411">
          <w:rPr>
            <w:color w:val="auto"/>
            <w:szCs w:val="24"/>
          </w:rPr>
          <w:t>iga</w:t>
        </w:r>
      </w:ins>
      <w:r w:rsidR="00FD44FB" w:rsidRPr="008939CB">
        <w:rPr>
          <w:color w:val="auto"/>
          <w:szCs w:val="24"/>
        </w:rPr>
        <w:t>,</w:t>
      </w:r>
      <w:r w:rsidR="00393B2B">
        <w:rPr>
          <w:color w:val="auto"/>
          <w:szCs w:val="24"/>
        </w:rPr>
        <w:t xml:space="preserve"> </w:t>
      </w:r>
      <w:r w:rsidR="00FD44FB" w:rsidRPr="008939CB">
        <w:rPr>
          <w:color w:val="auto"/>
          <w:szCs w:val="24"/>
        </w:rPr>
        <w:t>välja arvatud jahiuluk</w:t>
      </w:r>
      <w:ins w:id="697" w:author="Mari Koik - JUSTDIGI" w:date="2025-01-17T16:15:00Z" w16du:dateUtc="2025-01-17T14:15:00Z">
        <w:r w:rsidR="00E31411">
          <w:rPr>
            <w:color w:val="auto"/>
            <w:szCs w:val="24"/>
          </w:rPr>
          <w:t>i</w:t>
        </w:r>
      </w:ins>
      <w:del w:id="698" w:author="Mari Koik - JUSTDIGI" w:date="2025-01-17T16:15:00Z" w16du:dateUtc="2025-01-17T14:15:00Z">
        <w:r w:rsidR="002D5BB1" w:rsidRPr="008939CB" w:rsidDel="00E31411">
          <w:rPr>
            <w:color w:val="auto"/>
            <w:szCs w:val="24"/>
          </w:rPr>
          <w:delText>,</w:delText>
        </w:r>
      </w:del>
      <w:r w:rsidR="00FD44FB" w:rsidRPr="008939CB">
        <w:rPr>
          <w:color w:val="auto"/>
          <w:szCs w:val="24"/>
        </w:rPr>
        <w:t xml:space="preserve"> isendiga</w:t>
      </w:r>
      <w:ins w:id="699" w:author="Mari Koik - JUSTDIGI" w:date="2025-01-17T16:15:00Z" w16du:dateUtc="2025-01-17T14:15:00Z">
        <w:r w:rsidR="00E31411">
          <w:rPr>
            <w:color w:val="auto"/>
            <w:szCs w:val="24"/>
          </w:rPr>
          <w:t>,</w:t>
        </w:r>
      </w:ins>
      <w:r w:rsidR="00FD44FB" w:rsidRPr="008939CB">
        <w:rPr>
          <w:color w:val="auto"/>
          <w:szCs w:val="24"/>
        </w:rPr>
        <w:t xml:space="preserve"> </w:t>
      </w:r>
      <w:r w:rsidR="00FD44FB" w:rsidRPr="00254ABD">
        <w:rPr>
          <w:color w:val="auto"/>
          <w:szCs w:val="24"/>
        </w:rPr>
        <w:t>tehtud</w:t>
      </w:r>
      <w:r w:rsidR="00FD44FB" w:rsidRPr="008939CB">
        <w:rPr>
          <w:color w:val="auto"/>
          <w:szCs w:val="24"/>
        </w:rPr>
        <w:t xml:space="preserve"> ebaseaduslik</w:t>
      </w:r>
      <w:ins w:id="700" w:author="Mari Koik - JUSTDIGI" w:date="2025-01-17T16:15:00Z" w16du:dateUtc="2025-01-17T14:15:00Z">
        <w:r w:rsidR="00E31411">
          <w:rPr>
            <w:color w:val="auto"/>
            <w:szCs w:val="24"/>
          </w:rPr>
          <w:t>u</w:t>
        </w:r>
      </w:ins>
      <w:del w:id="701" w:author="Mari Koik - JUSTDIGI" w:date="2025-01-17T16:15:00Z" w16du:dateUtc="2025-01-17T14:15:00Z">
        <w:r w:rsidR="005F0FB0" w:rsidDel="00E31411">
          <w:rPr>
            <w:color w:val="auto"/>
            <w:szCs w:val="24"/>
          </w:rPr>
          <w:delText>e</w:delText>
        </w:r>
      </w:del>
      <w:r w:rsidR="005F0FB0">
        <w:rPr>
          <w:color w:val="auto"/>
          <w:szCs w:val="24"/>
        </w:rPr>
        <w:t xml:space="preserve"> to</w:t>
      </w:r>
      <w:r w:rsidR="005F0FB0" w:rsidRPr="00DD0315">
        <w:rPr>
          <w:color w:val="auto"/>
          <w:szCs w:val="24"/>
        </w:rPr>
        <w:t>imi</w:t>
      </w:r>
      <w:r w:rsidR="005F0FB0">
        <w:rPr>
          <w:color w:val="auto"/>
          <w:szCs w:val="24"/>
        </w:rPr>
        <w:t>ngu</w:t>
      </w:r>
      <w:del w:id="702" w:author="Mari Koik - JUSTDIGI" w:date="2025-01-17T16:16:00Z" w16du:dateUtc="2025-01-17T14:16:00Z">
        <w:r w:rsidR="005F0FB0" w:rsidDel="00E31411">
          <w:rPr>
            <w:color w:val="auto"/>
            <w:szCs w:val="24"/>
          </w:rPr>
          <w:delText>te</w:delText>
        </w:r>
      </w:del>
      <w:r w:rsidR="00DC48B6" w:rsidRPr="008939CB">
        <w:rPr>
          <w:color w:val="auto"/>
          <w:szCs w:val="24"/>
        </w:rPr>
        <w:t>,</w:t>
      </w:r>
      <w:r w:rsidR="00FD44FB" w:rsidRPr="008939CB">
        <w:rPr>
          <w:color w:val="auto"/>
          <w:szCs w:val="24"/>
        </w:rPr>
        <w:t xml:space="preserve"> </w:t>
      </w:r>
      <w:ins w:id="703" w:author="Mari Koik - JUSTDIGI" w:date="2025-01-17T16:17:00Z" w16du:dateUtc="2025-01-17T14:17:00Z">
        <w:r w:rsidR="00E810D2">
          <w:rPr>
            <w:color w:val="auto"/>
            <w:szCs w:val="24"/>
          </w:rPr>
          <w:t xml:space="preserve">tema </w:t>
        </w:r>
      </w:ins>
      <w:r w:rsidR="00FD44FB" w:rsidRPr="008939CB">
        <w:rPr>
          <w:color w:val="auto"/>
          <w:szCs w:val="24"/>
        </w:rPr>
        <w:t>hävitamise, elujõuetuseni vigastamise, loodusest eemaldami</w:t>
      </w:r>
      <w:r w:rsidR="00D60AC8">
        <w:rPr>
          <w:color w:val="auto"/>
          <w:szCs w:val="24"/>
        </w:rPr>
        <w:t xml:space="preserve">se, tahtliku häirimise, </w:t>
      </w:r>
      <w:ins w:id="704" w:author="Mari Koik - JUSTDIGI" w:date="2025-01-17T16:16:00Z" w16du:dateUtc="2025-01-17T14:16:00Z">
        <w:r w:rsidR="00AA55E2">
          <w:rPr>
            <w:color w:val="auto"/>
            <w:szCs w:val="24"/>
          </w:rPr>
          <w:t xml:space="preserve">tema </w:t>
        </w:r>
      </w:ins>
      <w:r w:rsidR="00D60AC8">
        <w:rPr>
          <w:color w:val="auto"/>
          <w:szCs w:val="24"/>
        </w:rPr>
        <w:t>pesa</w:t>
      </w:r>
      <w:del w:id="705" w:author="Mari Koik - JUSTDIGI" w:date="2025-01-17T16:16:00Z" w16du:dateUtc="2025-01-17T14:16:00Z">
        <w:r w:rsidR="00D60AC8" w:rsidDel="00AA55E2">
          <w:rPr>
            <w:color w:val="auto"/>
            <w:szCs w:val="24"/>
          </w:rPr>
          <w:delText>de</w:delText>
        </w:r>
      </w:del>
      <w:r w:rsidR="00D60AC8">
        <w:rPr>
          <w:color w:val="auto"/>
          <w:szCs w:val="24"/>
        </w:rPr>
        <w:t xml:space="preserve"> või</w:t>
      </w:r>
      <w:r w:rsidR="00FD44FB" w:rsidRPr="008939CB">
        <w:rPr>
          <w:color w:val="auto"/>
          <w:szCs w:val="24"/>
        </w:rPr>
        <w:t xml:space="preserve"> munade tahtliku hävitamise, pesa</w:t>
      </w:r>
      <w:del w:id="706" w:author="Mari Koik - JUSTDIGI" w:date="2025-01-17T16:16:00Z" w16du:dateUtc="2025-01-17T14:16:00Z">
        <w:r w:rsidR="00FD44FB" w:rsidRPr="008939CB" w:rsidDel="00AA55E2">
          <w:rPr>
            <w:color w:val="auto"/>
            <w:szCs w:val="24"/>
          </w:rPr>
          <w:delText>de</w:delText>
        </w:r>
      </w:del>
      <w:r w:rsidR="00FD44FB" w:rsidRPr="008939CB">
        <w:rPr>
          <w:color w:val="auto"/>
          <w:szCs w:val="24"/>
        </w:rPr>
        <w:t xml:space="preserve"> </w:t>
      </w:r>
      <w:r w:rsidR="00D60AC8">
        <w:rPr>
          <w:color w:val="auto"/>
          <w:szCs w:val="24"/>
        </w:rPr>
        <w:t>kõrvaldamise või isendi</w:t>
      </w:r>
      <w:del w:id="707" w:author="Mari Koik - JUSTDIGI" w:date="2025-01-17T16:16:00Z" w16du:dateUtc="2025-01-17T14:16:00Z">
        <w:r w:rsidR="00D60AC8" w:rsidDel="00AA55E2">
          <w:rPr>
            <w:color w:val="auto"/>
            <w:szCs w:val="24"/>
          </w:rPr>
          <w:delText>te</w:delText>
        </w:r>
      </w:del>
      <w:r w:rsidR="00D60AC8">
        <w:rPr>
          <w:color w:val="auto"/>
          <w:szCs w:val="24"/>
        </w:rPr>
        <w:t>ga või</w:t>
      </w:r>
      <w:r w:rsidR="00FD44FB" w:rsidRPr="008939CB">
        <w:rPr>
          <w:color w:val="auto"/>
          <w:szCs w:val="24"/>
        </w:rPr>
        <w:t xml:space="preserve"> </w:t>
      </w:r>
      <w:del w:id="708" w:author="Mari Koik - JUSTDIGI" w:date="2025-01-17T16:16:00Z" w16du:dateUtc="2025-01-17T14:16:00Z">
        <w:r w:rsidR="00FD44FB" w:rsidRPr="008939CB" w:rsidDel="00AA55E2">
          <w:rPr>
            <w:color w:val="auto"/>
            <w:szCs w:val="24"/>
          </w:rPr>
          <w:delText xml:space="preserve">nende </w:delText>
        </w:r>
      </w:del>
      <w:ins w:id="709" w:author="Mari Koik - JUSTDIGI" w:date="2025-01-17T16:16:00Z" w16du:dateUtc="2025-01-17T14:16:00Z">
        <w:r w:rsidR="00AA55E2">
          <w:rPr>
            <w:color w:val="auto"/>
            <w:szCs w:val="24"/>
          </w:rPr>
          <w:t>tema</w:t>
        </w:r>
        <w:r w:rsidR="00AA55E2" w:rsidRPr="008939CB">
          <w:rPr>
            <w:color w:val="auto"/>
            <w:szCs w:val="24"/>
          </w:rPr>
          <w:t xml:space="preserve"> </w:t>
        </w:r>
      </w:ins>
      <w:r w:rsidR="00FD44FB" w:rsidRPr="008939CB">
        <w:rPr>
          <w:color w:val="auto"/>
          <w:szCs w:val="24"/>
        </w:rPr>
        <w:t xml:space="preserve">selgelt </w:t>
      </w:r>
      <w:r w:rsidR="00FD44FB" w:rsidRPr="008939CB">
        <w:rPr>
          <w:color w:val="auto"/>
          <w:szCs w:val="24"/>
        </w:rPr>
        <w:lastRenderedPageBreak/>
        <w:t>äratuntava</w:t>
      </w:r>
      <w:del w:id="710" w:author="Mari Koik - JUSTDIGI" w:date="2025-01-17T16:17:00Z" w16du:dateUtc="2025-01-17T14:17:00Z">
        <w:r w:rsidR="00FD44FB" w:rsidRPr="008939CB" w:rsidDel="00E810D2">
          <w:rPr>
            <w:color w:val="auto"/>
            <w:szCs w:val="24"/>
          </w:rPr>
          <w:delText>te</w:delText>
        </w:r>
      </w:del>
      <w:r w:rsidR="00FD44FB" w:rsidRPr="008939CB">
        <w:rPr>
          <w:color w:val="auto"/>
          <w:szCs w:val="24"/>
        </w:rPr>
        <w:t xml:space="preserve"> kehaosa</w:t>
      </w:r>
      <w:del w:id="711" w:author="Mari Koik - JUSTDIGI" w:date="2025-01-17T16:17:00Z" w16du:dateUtc="2025-01-17T14:17:00Z">
        <w:r w:rsidR="00FD44FB" w:rsidRPr="008939CB" w:rsidDel="00E810D2">
          <w:rPr>
            <w:color w:val="auto"/>
            <w:szCs w:val="24"/>
          </w:rPr>
          <w:delText>de</w:delText>
        </w:r>
      </w:del>
      <w:r w:rsidR="00FD44FB" w:rsidRPr="008939CB">
        <w:rPr>
          <w:color w:val="auto"/>
          <w:szCs w:val="24"/>
        </w:rPr>
        <w:t xml:space="preserve">ga või </w:t>
      </w:r>
      <w:del w:id="712" w:author="Mari Koik - JUSTDIGI" w:date="2025-01-17T16:17:00Z" w16du:dateUtc="2025-01-17T14:17:00Z">
        <w:r w:rsidR="00FD44FB" w:rsidRPr="008939CB" w:rsidDel="00E810D2">
          <w:rPr>
            <w:color w:val="auto"/>
            <w:szCs w:val="24"/>
          </w:rPr>
          <w:delText xml:space="preserve">nendest </w:delText>
        </w:r>
      </w:del>
      <w:ins w:id="713" w:author="Mari Koik - JUSTDIGI" w:date="2025-01-17T16:17:00Z" w16du:dateUtc="2025-01-17T14:17:00Z">
        <w:r w:rsidR="00E810D2">
          <w:rPr>
            <w:color w:val="auto"/>
            <w:szCs w:val="24"/>
          </w:rPr>
          <w:t>sell</w:t>
        </w:r>
        <w:r w:rsidR="00E810D2" w:rsidRPr="008939CB">
          <w:rPr>
            <w:color w:val="auto"/>
            <w:szCs w:val="24"/>
          </w:rPr>
          <w:t xml:space="preserve">est </w:t>
        </w:r>
      </w:ins>
      <w:r w:rsidR="00FD44FB" w:rsidRPr="008939CB">
        <w:rPr>
          <w:color w:val="auto"/>
          <w:szCs w:val="24"/>
        </w:rPr>
        <w:t>valmistatud too</w:t>
      </w:r>
      <w:del w:id="714" w:author="Mari Koik - JUSTDIGI" w:date="2025-01-17T16:17:00Z" w16du:dateUtc="2025-01-17T14:17:00Z">
        <w:r w:rsidR="00FD44FB" w:rsidRPr="008939CB" w:rsidDel="00E810D2">
          <w:rPr>
            <w:color w:val="auto"/>
            <w:szCs w:val="24"/>
          </w:rPr>
          <w:delText>de</w:delText>
        </w:r>
      </w:del>
      <w:r w:rsidR="00FD44FB" w:rsidRPr="008939CB">
        <w:rPr>
          <w:color w:val="auto"/>
          <w:szCs w:val="24"/>
        </w:rPr>
        <w:t>te</w:t>
      </w:r>
      <w:r w:rsidR="00AE0155" w:rsidRPr="008939CB">
        <w:rPr>
          <w:color w:val="auto"/>
          <w:szCs w:val="24"/>
        </w:rPr>
        <w:t xml:space="preserve"> </w:t>
      </w:r>
      <w:r w:rsidR="00323938">
        <w:rPr>
          <w:color w:val="auto"/>
          <w:szCs w:val="24"/>
        </w:rPr>
        <w:t>või</w:t>
      </w:r>
      <w:r w:rsidR="00AE0155" w:rsidRPr="008939CB">
        <w:rPr>
          <w:color w:val="auto"/>
          <w:szCs w:val="24"/>
        </w:rPr>
        <w:t xml:space="preserve"> muu</w:t>
      </w:r>
      <w:del w:id="715" w:author="Mari Koik - JUSTDIGI" w:date="2025-01-17T16:14:00Z" w16du:dateUtc="2025-01-17T14:14:00Z">
        <w:r w:rsidR="00AE0155" w:rsidRPr="008939CB" w:rsidDel="00A13D6C">
          <w:rPr>
            <w:color w:val="auto"/>
            <w:szCs w:val="24"/>
          </w:rPr>
          <w:delText>de</w:delText>
        </w:r>
      </w:del>
      <w:r w:rsidR="00AE0155" w:rsidRPr="008939CB">
        <w:rPr>
          <w:color w:val="auto"/>
          <w:szCs w:val="24"/>
        </w:rPr>
        <w:t xml:space="preserve"> </w:t>
      </w:r>
      <w:del w:id="716" w:author="Mari Koik - JUSTDIGI" w:date="2025-01-17T16:15:00Z" w16du:dateUtc="2025-01-17T14:15:00Z">
        <w:r w:rsidR="00AE0155" w:rsidRPr="008939CB" w:rsidDel="00A13D6C">
          <w:rPr>
            <w:color w:val="auto"/>
            <w:szCs w:val="24"/>
          </w:rPr>
          <w:delText>kaupadega</w:delText>
        </w:r>
        <w:r w:rsidR="00FD44FB" w:rsidRPr="008939CB" w:rsidDel="00A13D6C">
          <w:rPr>
            <w:color w:val="auto"/>
            <w:szCs w:val="24"/>
          </w:rPr>
          <w:delText xml:space="preserve"> </w:delText>
        </w:r>
      </w:del>
      <w:ins w:id="717" w:author="Mari Koik - JUSTDIGI" w:date="2025-01-17T16:15:00Z" w16du:dateUtc="2025-01-17T14:15:00Z">
        <w:r w:rsidR="00A13D6C" w:rsidRPr="008939CB">
          <w:rPr>
            <w:color w:val="auto"/>
            <w:szCs w:val="24"/>
          </w:rPr>
          <w:t>kau</w:t>
        </w:r>
        <w:r w:rsidR="00A13D6C">
          <w:rPr>
            <w:color w:val="auto"/>
            <w:szCs w:val="24"/>
          </w:rPr>
          <w:t>ba</w:t>
        </w:r>
        <w:r w:rsidR="00A13D6C" w:rsidRPr="008939CB">
          <w:rPr>
            <w:color w:val="auto"/>
            <w:szCs w:val="24"/>
          </w:rPr>
          <w:t xml:space="preserve">ga </w:t>
        </w:r>
      </w:ins>
      <w:r w:rsidR="00FD44FB" w:rsidRPr="008939CB">
        <w:rPr>
          <w:color w:val="auto"/>
          <w:szCs w:val="24"/>
        </w:rPr>
        <w:t>tehtava</w:t>
      </w:r>
      <w:del w:id="718" w:author="Mari Koik - JUSTDIGI" w:date="2025-01-17T16:15:00Z" w16du:dateUtc="2025-01-17T14:15:00Z">
        <w:r w:rsidR="00FD44FB" w:rsidRPr="008939CB" w:rsidDel="00A13D6C">
          <w:rPr>
            <w:color w:val="auto"/>
            <w:szCs w:val="24"/>
          </w:rPr>
          <w:delText>te</w:delText>
        </w:r>
      </w:del>
      <w:r w:rsidR="00FD44FB" w:rsidRPr="008939CB">
        <w:rPr>
          <w:color w:val="auto"/>
          <w:szCs w:val="24"/>
        </w:rPr>
        <w:t xml:space="preserve"> tehingu</w:t>
      </w:r>
      <w:del w:id="719" w:author="Mari Koik - JUSTDIGI" w:date="2025-01-17T16:15:00Z" w16du:dateUtc="2025-01-17T14:15:00Z">
        <w:r w:rsidR="00FD44FB" w:rsidRPr="008939CB" w:rsidDel="00A13D6C">
          <w:rPr>
            <w:color w:val="auto"/>
            <w:szCs w:val="24"/>
          </w:rPr>
          <w:delText>te</w:delText>
        </w:r>
      </w:del>
      <w:r w:rsidR="00FD44FB" w:rsidRPr="008939CB">
        <w:rPr>
          <w:color w:val="auto"/>
          <w:szCs w:val="24"/>
        </w:rPr>
        <w:t xml:space="preserve"> </w:t>
      </w:r>
      <w:r w:rsidR="00FD44FB" w:rsidRPr="00254ABD">
        <w:rPr>
          <w:color w:val="auto"/>
          <w:szCs w:val="24"/>
        </w:rPr>
        <w:t>eest</w:t>
      </w:r>
      <w:r w:rsidR="00FD44FB" w:rsidRPr="008939CB">
        <w:rPr>
          <w:color w:val="auto"/>
          <w:szCs w:val="24"/>
        </w:rPr>
        <w:t xml:space="preserve"> arvestatakse keskkonnakahju 128–</w:t>
      </w:r>
      <w:r w:rsidR="002D1DF9">
        <w:rPr>
          <w:color w:val="auto"/>
          <w:szCs w:val="24"/>
        </w:rPr>
        <w:t>7000</w:t>
      </w:r>
      <w:r w:rsidR="002D1DF9" w:rsidRPr="008939CB">
        <w:rPr>
          <w:color w:val="auto"/>
          <w:szCs w:val="24"/>
        </w:rPr>
        <w:t xml:space="preserve"> </w:t>
      </w:r>
      <w:r w:rsidR="00FD44FB" w:rsidRPr="008939CB">
        <w:rPr>
          <w:color w:val="auto"/>
          <w:szCs w:val="24"/>
        </w:rPr>
        <w:t>eurot isendi kohta.</w:t>
      </w:r>
    </w:p>
    <w:p w14:paraId="699E4BBD" w14:textId="247B2E20" w:rsidR="00016B6A" w:rsidRPr="008939CB" w:rsidRDefault="00016B6A" w:rsidP="00533AC9">
      <w:pPr>
        <w:spacing w:after="0" w:line="240" w:lineRule="auto"/>
        <w:ind w:left="0" w:firstLine="0"/>
        <w:rPr>
          <w:color w:val="auto"/>
          <w:szCs w:val="24"/>
        </w:rPr>
      </w:pPr>
    </w:p>
    <w:p w14:paraId="420E6D59" w14:textId="7AA250E4" w:rsidR="00016B6A" w:rsidRPr="008939CB" w:rsidRDefault="00DF04BF" w:rsidP="00533AC9">
      <w:pPr>
        <w:spacing w:after="0" w:line="240" w:lineRule="auto"/>
        <w:ind w:left="0" w:firstLine="0"/>
        <w:rPr>
          <w:color w:val="auto"/>
          <w:szCs w:val="24"/>
        </w:rPr>
      </w:pPr>
      <w:r w:rsidRPr="008939CB">
        <w:rPr>
          <w:color w:val="auto"/>
          <w:szCs w:val="24"/>
        </w:rPr>
        <w:t>(9</w:t>
      </w:r>
      <w:r w:rsidR="00C65DE9" w:rsidRPr="008939CB">
        <w:rPr>
          <w:color w:val="auto"/>
          <w:szCs w:val="24"/>
        </w:rPr>
        <w:t xml:space="preserve">) </w:t>
      </w:r>
      <w:r w:rsidR="00FD44FB" w:rsidRPr="008939CB">
        <w:rPr>
          <w:color w:val="auto"/>
          <w:szCs w:val="24"/>
        </w:rPr>
        <w:t>Võõrlii</w:t>
      </w:r>
      <w:ins w:id="720" w:author="Mari Koik - JUSTDIGI" w:date="2025-01-17T16:18:00Z" w16du:dateUtc="2025-01-17T14:18:00Z">
        <w:r w:rsidR="00562AB8">
          <w:rPr>
            <w:color w:val="auto"/>
            <w:szCs w:val="24"/>
          </w:rPr>
          <w:t>gi</w:t>
        </w:r>
      </w:ins>
      <w:del w:id="721" w:author="Mari Koik - JUSTDIGI" w:date="2025-01-17T16:18:00Z" w16du:dateUtc="2025-01-17T14:18:00Z">
        <w:r w:rsidR="00FD44FB" w:rsidRPr="008939CB" w:rsidDel="00562AB8">
          <w:rPr>
            <w:color w:val="auto"/>
            <w:szCs w:val="24"/>
          </w:rPr>
          <w:delText>kide</w:delText>
        </w:r>
      </w:del>
      <w:r w:rsidR="00FD44FB" w:rsidRPr="008939CB">
        <w:rPr>
          <w:color w:val="auto"/>
          <w:szCs w:val="24"/>
        </w:rPr>
        <w:t xml:space="preserve"> loodusesse laskmisega</w:t>
      </w:r>
      <w:r w:rsidR="006D33F8">
        <w:rPr>
          <w:color w:val="auto"/>
          <w:szCs w:val="24"/>
        </w:rPr>
        <w:t xml:space="preserve"> ja </w:t>
      </w:r>
      <w:ins w:id="722" w:author="Mari Koik - JUSTDIGI" w:date="2025-01-17T16:18:00Z" w16du:dateUtc="2025-01-17T14:18:00Z">
        <w:r w:rsidR="00562AB8">
          <w:rPr>
            <w:color w:val="auto"/>
            <w:szCs w:val="24"/>
          </w:rPr>
          <w:t xml:space="preserve">selle </w:t>
        </w:r>
      </w:ins>
      <w:r w:rsidR="006D33F8" w:rsidRPr="008939CB">
        <w:rPr>
          <w:color w:val="auto"/>
          <w:szCs w:val="24"/>
        </w:rPr>
        <w:t>leviku</w:t>
      </w:r>
      <w:r w:rsidR="006D33F8">
        <w:rPr>
          <w:color w:val="auto"/>
          <w:szCs w:val="24"/>
        </w:rPr>
        <w:t xml:space="preserve"> laienemise või arvukuse suurenemisega</w:t>
      </w:r>
      <w:r w:rsidR="006D33F8" w:rsidRPr="008939CB">
        <w:rPr>
          <w:color w:val="auto"/>
          <w:szCs w:val="24"/>
        </w:rPr>
        <w:t xml:space="preserve"> </w:t>
      </w:r>
      <w:r w:rsidR="00FD44FB" w:rsidRPr="008939CB">
        <w:rPr>
          <w:color w:val="auto"/>
          <w:szCs w:val="24"/>
        </w:rPr>
        <w:t>keskkonnale tekitatud kahju arvestatakse 5</w:t>
      </w:r>
      <w:r w:rsidR="004301AA">
        <w:rPr>
          <w:color w:val="auto"/>
          <w:szCs w:val="24"/>
        </w:rPr>
        <w:t>0</w:t>
      </w:r>
      <w:r w:rsidR="00FD44FB" w:rsidRPr="008939CB">
        <w:rPr>
          <w:color w:val="auto"/>
          <w:szCs w:val="24"/>
        </w:rPr>
        <w:t xml:space="preserve">–6400 eurot võõrliigi isendi </w:t>
      </w:r>
      <w:r w:rsidR="004301AA">
        <w:rPr>
          <w:color w:val="auto"/>
          <w:szCs w:val="24"/>
        </w:rPr>
        <w:t xml:space="preserve">või ruutmeetri </w:t>
      </w:r>
      <w:r w:rsidR="00FD44FB" w:rsidRPr="008939CB">
        <w:rPr>
          <w:color w:val="auto"/>
          <w:szCs w:val="24"/>
        </w:rPr>
        <w:t>kohta.</w:t>
      </w:r>
      <w:r w:rsidR="002B33A6" w:rsidRPr="008939CB">
        <w:rPr>
          <w:color w:val="auto"/>
          <w:szCs w:val="24"/>
        </w:rPr>
        <w:t>“;</w:t>
      </w:r>
      <w:bookmarkEnd w:id="655"/>
    </w:p>
    <w:p w14:paraId="3E85D862" w14:textId="24A55014" w:rsidR="00016B6A" w:rsidRPr="008939CB" w:rsidRDefault="00016B6A" w:rsidP="49CEC19B">
      <w:pPr>
        <w:spacing w:after="0" w:line="240" w:lineRule="auto"/>
        <w:ind w:left="0" w:firstLine="0"/>
        <w:rPr>
          <w:color w:val="auto"/>
          <w:highlight w:val="yellow"/>
          <w:rPrChange w:id="723" w:author="Kärt Voor - JUSTDIGI" w:date="2025-01-30T11:56:00Z">
            <w:rPr>
              <w:color w:val="auto"/>
            </w:rPr>
          </w:rPrChange>
        </w:rPr>
      </w:pPr>
    </w:p>
    <w:p w14:paraId="2FCAF468" w14:textId="1DFA49B0" w:rsidR="00016B6A" w:rsidRPr="008939CB" w:rsidRDefault="00315BDD" w:rsidP="7064C185">
      <w:pPr>
        <w:spacing w:after="0" w:line="240" w:lineRule="auto"/>
        <w:ind w:left="0" w:right="51" w:firstLine="0"/>
        <w:rPr>
          <w:color w:val="auto"/>
        </w:rPr>
      </w:pPr>
      <w:commentRangeStart w:id="724"/>
      <w:r w:rsidRPr="323F6CC3">
        <w:rPr>
          <w:b/>
          <w:bCs/>
          <w:color w:val="auto"/>
        </w:rPr>
        <w:t>109</w:t>
      </w:r>
      <w:r w:rsidR="00C35EBB" w:rsidRPr="323F6CC3">
        <w:rPr>
          <w:b/>
          <w:bCs/>
          <w:color w:val="auto"/>
        </w:rPr>
        <w:t>)</w:t>
      </w:r>
      <w:r w:rsidR="00C35EBB" w:rsidRPr="323F6CC3">
        <w:rPr>
          <w:color w:val="auto"/>
        </w:rPr>
        <w:t xml:space="preserve"> </w:t>
      </w:r>
      <w:r w:rsidR="00FD44FB" w:rsidRPr="323F6CC3">
        <w:rPr>
          <w:color w:val="auto"/>
        </w:rPr>
        <w:t>paragrahvi 91 täiendatakse lõi</w:t>
      </w:r>
      <w:r w:rsidR="002D5BB1" w:rsidRPr="323F6CC3">
        <w:rPr>
          <w:color w:val="auto"/>
        </w:rPr>
        <w:t>g</w:t>
      </w:r>
      <w:r w:rsidR="00FD44FB" w:rsidRPr="323F6CC3">
        <w:rPr>
          <w:color w:val="auto"/>
        </w:rPr>
        <w:t>e</w:t>
      </w:r>
      <w:r w:rsidR="00A87ACD" w:rsidRPr="323F6CC3">
        <w:rPr>
          <w:color w:val="auto"/>
        </w:rPr>
        <w:t>te</w:t>
      </w:r>
      <w:r w:rsidR="00FD44FB" w:rsidRPr="323F6CC3">
        <w:rPr>
          <w:color w:val="auto"/>
        </w:rPr>
        <w:t xml:space="preserve">ga </w:t>
      </w:r>
      <w:commentRangeStart w:id="725"/>
      <w:r w:rsidR="00FD44FB" w:rsidRPr="323F6CC3">
        <w:rPr>
          <w:color w:val="auto"/>
        </w:rPr>
        <w:t>2</w:t>
      </w:r>
      <w:r w:rsidR="00795ABE" w:rsidRPr="323F6CC3">
        <w:rPr>
          <w:color w:val="auto"/>
        </w:rPr>
        <w:t>5</w:t>
      </w:r>
      <w:commentRangeEnd w:id="725"/>
      <w:r>
        <w:commentReference w:id="725"/>
      </w:r>
      <w:r w:rsidR="00123801" w:rsidRPr="323F6CC3">
        <w:rPr>
          <w:color w:val="auto"/>
        </w:rPr>
        <w:t>‒</w:t>
      </w:r>
      <w:r w:rsidR="00214AEB" w:rsidRPr="323F6CC3">
        <w:rPr>
          <w:color w:val="auto"/>
        </w:rPr>
        <w:t>3</w:t>
      </w:r>
      <w:r w:rsidR="0010354A" w:rsidRPr="323F6CC3">
        <w:rPr>
          <w:color w:val="auto"/>
        </w:rPr>
        <w:t>1</w:t>
      </w:r>
      <w:r w:rsidR="00FD44FB" w:rsidRPr="323F6CC3">
        <w:rPr>
          <w:color w:val="auto"/>
        </w:rPr>
        <w:t xml:space="preserve"> järgmises sõnastuses:</w:t>
      </w:r>
      <w:commentRangeEnd w:id="724"/>
      <w:r>
        <w:commentReference w:id="724"/>
      </w:r>
    </w:p>
    <w:p w14:paraId="4500B32B" w14:textId="1D48A8E7" w:rsidR="00A87ACD" w:rsidRPr="008939CB" w:rsidRDefault="00FD44FB" w:rsidP="7064C185">
      <w:pPr>
        <w:spacing w:after="0" w:line="240" w:lineRule="auto"/>
        <w:ind w:left="-5" w:right="47"/>
        <w:rPr>
          <w:color w:val="auto"/>
        </w:rPr>
      </w:pPr>
      <w:r w:rsidRPr="7064C185">
        <w:rPr>
          <w:color w:val="auto"/>
        </w:rPr>
        <w:t>„(2</w:t>
      </w:r>
      <w:r w:rsidR="00795ABE" w:rsidRPr="7064C185">
        <w:rPr>
          <w:color w:val="auto"/>
        </w:rPr>
        <w:t>5</w:t>
      </w:r>
      <w:r w:rsidRPr="7064C185">
        <w:rPr>
          <w:color w:val="auto"/>
        </w:rPr>
        <w:t xml:space="preserve">) Enne </w:t>
      </w:r>
      <w:commentRangeStart w:id="726"/>
      <w:r w:rsidRPr="7064C185">
        <w:rPr>
          <w:color w:val="auto"/>
        </w:rPr>
        <w:t>käesoleva lõike jõustumist</w:t>
      </w:r>
      <w:commentRangeEnd w:id="726"/>
      <w:r>
        <w:commentReference w:id="726"/>
      </w:r>
      <w:r w:rsidRPr="7064C185">
        <w:rPr>
          <w:color w:val="auto"/>
        </w:rPr>
        <w:t xml:space="preserve"> </w:t>
      </w:r>
      <w:r w:rsidR="00D922E0" w:rsidRPr="7064C185">
        <w:rPr>
          <w:color w:val="auto"/>
        </w:rPr>
        <w:t>kaitse alla võetud alal</w:t>
      </w:r>
      <w:r w:rsidRPr="7064C185">
        <w:rPr>
          <w:color w:val="auto"/>
        </w:rPr>
        <w:t xml:space="preserve"> on käesoleva seaduse § 30 lõike</w:t>
      </w:r>
      <w:r w:rsidR="002D5BB1" w:rsidRPr="7064C185">
        <w:rPr>
          <w:color w:val="auto"/>
        </w:rPr>
        <w:t> </w:t>
      </w:r>
      <w:r w:rsidRPr="7064C185">
        <w:rPr>
          <w:color w:val="auto"/>
        </w:rPr>
        <w:t>2 punktis 7 ja § 31 lõike 2 punktis 13 nimetatud tegevus</w:t>
      </w:r>
      <w:del w:id="727" w:author="Kärt Voor - JUSTDIGI" w:date="2025-01-30T14:56:00Z">
        <w:r w:rsidRPr="7064C185" w:rsidDel="00FD44FB">
          <w:rPr>
            <w:color w:val="auto"/>
          </w:rPr>
          <w:delText>t</w:delText>
        </w:r>
      </w:del>
      <w:r w:rsidRPr="7064C185">
        <w:rPr>
          <w:color w:val="auto"/>
        </w:rPr>
        <w:t xml:space="preserve"> </w:t>
      </w:r>
      <w:ins w:id="728" w:author="Kärt Voor - JUSTDIGI" w:date="2025-01-30T14:56:00Z">
        <w:r w:rsidR="3FC41970" w:rsidRPr="7064C185">
          <w:rPr>
            <w:color w:val="auto"/>
          </w:rPr>
          <w:t xml:space="preserve"> on lubatud </w:t>
        </w:r>
      </w:ins>
      <w:del w:id="729" w:author="Kärt Voor - JUSTDIGI" w:date="2025-01-30T14:56:00Z">
        <w:r w:rsidRPr="7064C185" w:rsidDel="00FD44FB">
          <w:rPr>
            <w:color w:val="auto"/>
          </w:rPr>
          <w:delText>võimalik lubada</w:delText>
        </w:r>
        <w:commentRangeStart w:id="730"/>
        <w:r w:rsidRPr="7064C185" w:rsidDel="00FD44FB">
          <w:rPr>
            <w:color w:val="auto"/>
          </w:rPr>
          <w:delText xml:space="preserve"> üksnes</w:delText>
        </w:r>
      </w:del>
      <w:commentRangeEnd w:id="730"/>
      <w:r>
        <w:commentReference w:id="730"/>
      </w:r>
      <w:r w:rsidRPr="7064C185">
        <w:rPr>
          <w:color w:val="auto"/>
        </w:rPr>
        <w:t xml:space="preserve"> </w:t>
      </w:r>
      <w:r w:rsidR="00D922E0" w:rsidRPr="7064C185">
        <w:rPr>
          <w:color w:val="auto"/>
        </w:rPr>
        <w:t>loodusobjekti</w:t>
      </w:r>
      <w:r w:rsidR="00B04570" w:rsidRPr="7064C185">
        <w:rPr>
          <w:color w:val="auto"/>
        </w:rPr>
        <w:t xml:space="preserve"> </w:t>
      </w:r>
      <w:r w:rsidRPr="7064C185">
        <w:rPr>
          <w:color w:val="auto"/>
        </w:rPr>
        <w:t>valitseja nõusolekul, kui kaitsekord ei sätesta teisiti.</w:t>
      </w:r>
    </w:p>
    <w:p w14:paraId="6B3C98ED" w14:textId="77777777" w:rsidR="00A87ACD" w:rsidRPr="008939CB" w:rsidRDefault="00A87ACD" w:rsidP="00533AC9">
      <w:pPr>
        <w:spacing w:after="0" w:line="240" w:lineRule="auto"/>
        <w:ind w:left="-5" w:right="47"/>
        <w:rPr>
          <w:color w:val="auto"/>
          <w:szCs w:val="24"/>
        </w:rPr>
      </w:pPr>
    </w:p>
    <w:p w14:paraId="536E5209" w14:textId="7CD65E53" w:rsidR="0081118C" w:rsidRDefault="00FD44FB" w:rsidP="7064C185">
      <w:pPr>
        <w:spacing w:after="0" w:line="240" w:lineRule="auto"/>
        <w:ind w:left="-5" w:right="47"/>
        <w:rPr>
          <w:color w:val="auto"/>
        </w:rPr>
      </w:pPr>
      <w:r w:rsidRPr="7064C185">
        <w:rPr>
          <w:color w:val="auto"/>
        </w:rPr>
        <w:t>(2</w:t>
      </w:r>
      <w:r w:rsidR="00795ABE" w:rsidRPr="7064C185">
        <w:rPr>
          <w:color w:val="auto"/>
        </w:rPr>
        <w:t>6</w:t>
      </w:r>
      <w:r w:rsidRPr="7064C185">
        <w:rPr>
          <w:color w:val="auto"/>
        </w:rPr>
        <w:t xml:space="preserve">) Enne käesoleva lõike jõustumist </w:t>
      </w:r>
      <w:r w:rsidR="00D922E0" w:rsidRPr="7064C185">
        <w:rPr>
          <w:color w:val="auto"/>
        </w:rPr>
        <w:t>kaitse alla võetud alal</w:t>
      </w:r>
      <w:r w:rsidRPr="7064C185">
        <w:rPr>
          <w:color w:val="auto"/>
        </w:rPr>
        <w:t xml:space="preserve"> võib käesoleva seaduse § 30 lõike</w:t>
      </w:r>
      <w:r w:rsidR="002D5BB1" w:rsidRPr="7064C185">
        <w:rPr>
          <w:color w:val="auto"/>
        </w:rPr>
        <w:t> </w:t>
      </w:r>
      <w:r w:rsidR="00F305DD" w:rsidRPr="7064C185">
        <w:rPr>
          <w:color w:val="auto"/>
        </w:rPr>
        <w:t>4</w:t>
      </w:r>
      <w:r w:rsidRPr="7064C185">
        <w:rPr>
          <w:color w:val="auto"/>
        </w:rPr>
        <w:t xml:space="preserve"> punktis 6 </w:t>
      </w:r>
      <w:del w:id="731" w:author="Kärt Voor - JUSTDIGI" w:date="2025-01-30T14:57:00Z">
        <w:r w:rsidRPr="7064C185" w:rsidDel="00FD44FB">
          <w:rPr>
            <w:color w:val="auto"/>
          </w:rPr>
          <w:delText>sätestatud</w:delText>
        </w:r>
      </w:del>
      <w:ins w:id="732" w:author="Kärt Voor - JUSTDIGI" w:date="2025-01-30T14:57:00Z">
        <w:r w:rsidR="4185BB6F" w:rsidRPr="7064C185">
          <w:rPr>
            <w:color w:val="auto"/>
          </w:rPr>
          <w:t>nimetatud</w:t>
        </w:r>
      </w:ins>
      <w:r w:rsidRPr="7064C185">
        <w:rPr>
          <w:color w:val="auto"/>
        </w:rPr>
        <w:t xml:space="preserve"> tee või tehnovõrgu ja -rajatise rajamist lubada </w:t>
      </w:r>
      <w:commentRangeStart w:id="733"/>
      <w:r w:rsidRPr="7064C185">
        <w:rPr>
          <w:color w:val="auto"/>
        </w:rPr>
        <w:t>üksnes</w:t>
      </w:r>
      <w:commentRangeEnd w:id="733"/>
      <w:r>
        <w:commentReference w:id="733"/>
      </w:r>
      <w:r w:rsidRPr="7064C185">
        <w:rPr>
          <w:color w:val="auto"/>
        </w:rPr>
        <w:t xml:space="preserve"> </w:t>
      </w:r>
      <w:r w:rsidR="00D922E0" w:rsidRPr="7064C185">
        <w:rPr>
          <w:color w:val="auto"/>
        </w:rPr>
        <w:t>loodusobjek</w:t>
      </w:r>
      <w:r w:rsidR="002D5BB1" w:rsidRPr="7064C185">
        <w:rPr>
          <w:color w:val="auto"/>
        </w:rPr>
        <w:t>t</w:t>
      </w:r>
      <w:r w:rsidR="00D922E0" w:rsidRPr="7064C185">
        <w:rPr>
          <w:color w:val="auto"/>
        </w:rPr>
        <w:t>i</w:t>
      </w:r>
      <w:r w:rsidR="00B04570" w:rsidRPr="7064C185">
        <w:rPr>
          <w:color w:val="auto"/>
        </w:rPr>
        <w:t xml:space="preserve"> </w:t>
      </w:r>
      <w:r w:rsidRPr="7064C185">
        <w:rPr>
          <w:color w:val="auto"/>
        </w:rPr>
        <w:t>valitseja nõusolekul, kui kaitsekord ei sätesta teisiti.</w:t>
      </w:r>
    </w:p>
    <w:p w14:paraId="0C0AEDB7" w14:textId="77777777" w:rsidR="00652625" w:rsidRDefault="00652625" w:rsidP="00533AC9">
      <w:pPr>
        <w:spacing w:after="0" w:line="240" w:lineRule="auto"/>
        <w:ind w:left="-5" w:right="47"/>
        <w:rPr>
          <w:color w:val="auto"/>
          <w:szCs w:val="24"/>
        </w:rPr>
      </w:pPr>
    </w:p>
    <w:p w14:paraId="7B47F541" w14:textId="4972F8E8" w:rsidR="000F42E9" w:rsidRDefault="00652625" w:rsidP="7064C185">
      <w:pPr>
        <w:spacing w:after="0" w:line="240" w:lineRule="auto"/>
        <w:ind w:left="-5" w:right="47"/>
        <w:rPr>
          <w:color w:val="auto"/>
        </w:rPr>
      </w:pPr>
      <w:r w:rsidRPr="7064C185">
        <w:rPr>
          <w:color w:val="auto"/>
        </w:rPr>
        <w:t xml:space="preserve">(27) </w:t>
      </w:r>
      <w:r w:rsidR="00EC0B20" w:rsidRPr="7064C185">
        <w:rPr>
          <w:color w:val="auto"/>
        </w:rPr>
        <w:t xml:space="preserve">Enne käesoleva lõike jõustumist käesoleva seaduse </w:t>
      </w:r>
      <w:commentRangeStart w:id="734"/>
      <w:r w:rsidR="00EC0B20" w:rsidRPr="7064C185">
        <w:rPr>
          <w:color w:val="auto"/>
        </w:rPr>
        <w:t>§ 20 alusel esitatud</w:t>
      </w:r>
      <w:commentRangeEnd w:id="734"/>
      <w:r>
        <w:commentReference w:id="734"/>
      </w:r>
      <w:r w:rsidR="00EC0B20" w:rsidRPr="7064C185">
        <w:rPr>
          <w:color w:val="auto"/>
        </w:rPr>
        <w:t xml:space="preserve"> </w:t>
      </w:r>
      <w:del w:id="735" w:author="Mari Koik - JUSTDIGI" w:date="2025-01-20T16:05:00Z">
        <w:r w:rsidRPr="7064C185" w:rsidDel="00EC0B20">
          <w:rPr>
            <w:color w:val="auto"/>
          </w:rPr>
          <w:delText xml:space="preserve">omandamise </w:delText>
        </w:r>
      </w:del>
      <w:ins w:id="736" w:author="Mari Koik - JUSTDIGI" w:date="2025-01-20T16:05:00Z">
        <w:r w:rsidR="00766304" w:rsidRPr="7064C185">
          <w:rPr>
            <w:color w:val="auto"/>
          </w:rPr>
          <w:t xml:space="preserve">müümise </w:t>
        </w:r>
      </w:ins>
      <w:r w:rsidR="00EC0B20" w:rsidRPr="7064C185">
        <w:rPr>
          <w:color w:val="auto"/>
        </w:rPr>
        <w:t>avalduse alusel algatab omandamise menetluse või teeb otsuse omandamise või sellest keeldumise kohta Keskkonnaameti peadirektor.</w:t>
      </w:r>
    </w:p>
    <w:p w14:paraId="3BC25200" w14:textId="77777777" w:rsidR="008F44CC" w:rsidRDefault="008F44CC" w:rsidP="00533AC9">
      <w:pPr>
        <w:spacing w:after="0" w:line="240" w:lineRule="auto"/>
        <w:ind w:left="-5" w:right="47"/>
        <w:rPr>
          <w:color w:val="auto"/>
          <w:szCs w:val="24"/>
        </w:rPr>
      </w:pPr>
    </w:p>
    <w:p w14:paraId="0D35AAE7" w14:textId="1D42FDB9" w:rsidR="00214AEB" w:rsidRPr="00EC0B20" w:rsidRDefault="008F44CC" w:rsidP="7064C185">
      <w:pPr>
        <w:spacing w:after="0" w:line="240" w:lineRule="auto"/>
        <w:ind w:left="-5" w:right="47"/>
        <w:rPr>
          <w:color w:val="auto"/>
        </w:rPr>
      </w:pPr>
      <w:r w:rsidRPr="7064C185">
        <w:rPr>
          <w:color w:val="auto"/>
        </w:rPr>
        <w:t xml:space="preserve">(28) </w:t>
      </w:r>
      <w:ins w:id="737" w:author="Mari Koik - JUSTDIGI" w:date="2025-01-20T10:42:00Z">
        <w:r w:rsidR="00ED4C0F" w:rsidRPr="7064C185">
          <w:rPr>
            <w:color w:val="auto"/>
          </w:rPr>
          <w:t xml:space="preserve">Kui </w:t>
        </w:r>
      </w:ins>
      <w:del w:id="738" w:author="Mari Koik - JUSTDIGI" w:date="2025-01-20T10:42:00Z">
        <w:r w:rsidRPr="7064C185" w:rsidDel="00EC0B20">
          <w:rPr>
            <w:color w:val="auto"/>
          </w:rPr>
          <w:delText xml:space="preserve">Enne käesoleva lõike jõustumist </w:delText>
        </w:r>
      </w:del>
      <w:r w:rsidR="00EC0B20" w:rsidRPr="7064C185">
        <w:rPr>
          <w:color w:val="auto"/>
        </w:rPr>
        <w:t xml:space="preserve">riigile </w:t>
      </w:r>
      <w:del w:id="739" w:author="Mari Koik - JUSTDIGI" w:date="2025-01-20T10:40:00Z">
        <w:r w:rsidRPr="7064C185" w:rsidDel="00EC0B20">
          <w:rPr>
            <w:color w:val="auto"/>
          </w:rPr>
          <w:delText xml:space="preserve">omandamiseks </w:delText>
        </w:r>
      </w:del>
      <w:ins w:id="740" w:author="Mari Koik - JUSTDIGI" w:date="2025-01-20T10:40:00Z">
        <w:r w:rsidR="00A621FF" w:rsidRPr="7064C185">
          <w:rPr>
            <w:color w:val="auto"/>
          </w:rPr>
          <w:t xml:space="preserve">müümise </w:t>
        </w:r>
      </w:ins>
      <w:ins w:id="741" w:author="Mari Koik - JUSTDIGI" w:date="2025-01-20T10:42:00Z">
        <w:r w:rsidR="00ED4C0F" w:rsidRPr="7064C185">
          <w:rPr>
            <w:color w:val="auto"/>
          </w:rPr>
          <w:t xml:space="preserve">avaldus </w:t>
        </w:r>
      </w:ins>
      <w:del w:id="742" w:author="Mari Koik - JUSTDIGI" w:date="2025-01-20T10:45:00Z">
        <w:r w:rsidRPr="7064C185" w:rsidDel="00EC0B20">
          <w:rPr>
            <w:color w:val="auto"/>
          </w:rPr>
          <w:delText xml:space="preserve">esitatud </w:delText>
        </w:r>
      </w:del>
      <w:ins w:id="743" w:author="Mari Koik - JUSTDIGI" w:date="2025-01-20T10:45:00Z">
        <w:r w:rsidR="00563038" w:rsidRPr="7064C185">
          <w:rPr>
            <w:color w:val="auto"/>
          </w:rPr>
          <w:t xml:space="preserve">esitati </w:t>
        </w:r>
      </w:ins>
      <w:del w:id="744" w:author="Mari Koik - JUSTDIGI" w:date="2025-01-20T10:42:00Z">
        <w:r w:rsidRPr="7064C185" w:rsidDel="00EC0B20">
          <w:rPr>
            <w:color w:val="auto"/>
          </w:rPr>
          <w:delText xml:space="preserve">avalduse alusel </w:delText>
        </w:r>
      </w:del>
      <w:ins w:id="745" w:author="Mari Koik - JUSTDIGI" w:date="2025-01-20T10:43:00Z">
        <w:r w:rsidR="00ED4C0F" w:rsidRPr="7064C185">
          <w:rPr>
            <w:color w:val="auto"/>
          </w:rPr>
          <w:t>e</w:t>
        </w:r>
      </w:ins>
      <w:ins w:id="746" w:author="Mari Koik - JUSTDIGI" w:date="2025-01-20T10:42:00Z">
        <w:r w:rsidR="00ED4C0F" w:rsidRPr="7064C185">
          <w:rPr>
            <w:color w:val="auto"/>
          </w:rPr>
          <w:t>nne käesoleva lõike jõustumist</w:t>
        </w:r>
      </w:ins>
      <w:ins w:id="747" w:author="Mari Koik - JUSTDIGI" w:date="2025-01-20T10:43:00Z">
        <w:r w:rsidR="00ED1BED" w:rsidRPr="7064C185">
          <w:rPr>
            <w:color w:val="auto"/>
          </w:rPr>
          <w:t xml:space="preserve">, omandab riik </w:t>
        </w:r>
      </w:ins>
      <w:r w:rsidR="00EC0B20" w:rsidRPr="7064C185">
        <w:rPr>
          <w:color w:val="auto"/>
        </w:rPr>
        <w:t xml:space="preserve">sellise kinnisasja, mis on omandatud selle kaitse alla võtmise menetluse ajal ja mille võõrandamistehing sisaldas informatsiooni loodusobjekti kaitse alla võtmise menetluse kohta, </w:t>
      </w:r>
      <w:del w:id="748" w:author="Mari Koik - JUSTDIGI" w:date="2025-01-20T10:44:00Z">
        <w:r w:rsidRPr="7064C185" w:rsidDel="00EC0B20">
          <w:rPr>
            <w:color w:val="auto"/>
          </w:rPr>
          <w:delText xml:space="preserve">omandab riik </w:delText>
        </w:r>
      </w:del>
      <w:r w:rsidR="00EC0B20" w:rsidRPr="7064C185">
        <w:rPr>
          <w:color w:val="auto"/>
        </w:rPr>
        <w:t>käesoleva seaduse § 20 lõike 1</w:t>
      </w:r>
      <w:r w:rsidR="00EC0B20" w:rsidRPr="7064C185">
        <w:rPr>
          <w:color w:val="auto"/>
          <w:vertAlign w:val="superscript"/>
        </w:rPr>
        <w:t>1</w:t>
      </w:r>
      <w:r w:rsidR="00EC0B20" w:rsidRPr="7064C185">
        <w:rPr>
          <w:color w:val="auto"/>
        </w:rPr>
        <w:t xml:space="preserve"> punktides 1</w:t>
      </w:r>
      <w:del w:id="749" w:author="Mari Koik - JUSTDIGI" w:date="2025-01-16T18:03:00Z">
        <w:r w:rsidRPr="7064C185" w:rsidDel="00EC0B20">
          <w:rPr>
            <w:color w:val="auto"/>
          </w:rPr>
          <w:delText>-</w:delText>
        </w:r>
      </w:del>
      <w:ins w:id="750" w:author="Mari Koik - JUSTDIGI" w:date="2025-01-16T18:03:00Z">
        <w:r w:rsidR="000F5C26" w:rsidRPr="7064C185">
          <w:rPr>
            <w:color w:val="auto"/>
          </w:rPr>
          <w:t>–</w:t>
        </w:r>
      </w:ins>
      <w:r w:rsidR="00EC0B20" w:rsidRPr="7064C185">
        <w:rPr>
          <w:color w:val="auto"/>
        </w:rPr>
        <w:t xml:space="preserve">4 sätestatud juhul. Kui omandamise menetlus </w:t>
      </w:r>
      <w:del w:id="751" w:author="Mari Koik - JUSTDIGI" w:date="2025-01-20T15:16:00Z">
        <w:r w:rsidRPr="7064C185" w:rsidDel="00EC0B20">
          <w:rPr>
            <w:color w:val="auto"/>
          </w:rPr>
          <w:delText xml:space="preserve">on </w:delText>
        </w:r>
      </w:del>
      <w:r w:rsidR="00EC0B20" w:rsidRPr="7064C185">
        <w:rPr>
          <w:color w:val="auto"/>
        </w:rPr>
        <w:t>algatat</w:t>
      </w:r>
      <w:ins w:id="752" w:author="Mari Koik - JUSTDIGI" w:date="2025-01-20T15:16:00Z">
        <w:r w:rsidR="005C38BB" w:rsidRPr="7064C185">
          <w:rPr>
            <w:color w:val="auto"/>
          </w:rPr>
          <w:t>i</w:t>
        </w:r>
      </w:ins>
      <w:del w:id="753" w:author="Mari Koik - JUSTDIGI" w:date="2025-01-20T15:16:00Z">
        <w:r w:rsidRPr="7064C185" w:rsidDel="00EC0B20">
          <w:rPr>
            <w:color w:val="auto"/>
          </w:rPr>
          <w:delText>ud</w:delText>
        </w:r>
      </w:del>
      <w:r w:rsidR="00EC0B20" w:rsidRPr="7064C185">
        <w:rPr>
          <w:color w:val="auto"/>
        </w:rPr>
        <w:t xml:space="preserve"> enne käesoleva lõike jõustumist, kuid kinnisasja omandamine ei ole käesoleva seaduse § 20 lõike 1</w:t>
      </w:r>
      <w:r w:rsidR="00EC0B20" w:rsidRPr="7064C185">
        <w:rPr>
          <w:color w:val="auto"/>
          <w:vertAlign w:val="superscript"/>
        </w:rPr>
        <w:t>1</w:t>
      </w:r>
      <w:r w:rsidR="00EC0B20" w:rsidRPr="7064C185">
        <w:rPr>
          <w:color w:val="auto"/>
        </w:rPr>
        <w:t xml:space="preserve"> kohaselt lubatud, keeldub Keskkonnaameti peadirektor kinnisasja riigile omandamisest ja tunnistab omandamise menetluse algatamise otsuse kehtetuks.</w:t>
      </w:r>
    </w:p>
    <w:p w14:paraId="01B4580D" w14:textId="77777777" w:rsidR="00EC0B20" w:rsidRPr="00EC0B20" w:rsidRDefault="00EC0B20" w:rsidP="00533AC9">
      <w:pPr>
        <w:spacing w:after="0" w:line="240" w:lineRule="auto"/>
        <w:ind w:left="-5" w:right="47"/>
        <w:rPr>
          <w:color w:val="auto"/>
          <w:szCs w:val="24"/>
        </w:rPr>
      </w:pPr>
    </w:p>
    <w:p w14:paraId="726EABCF" w14:textId="56495BCA" w:rsidR="00214AEB" w:rsidRDefault="00214AEB" w:rsidP="00533AC9">
      <w:pPr>
        <w:spacing w:after="0" w:line="240" w:lineRule="auto"/>
        <w:ind w:left="-5" w:right="47"/>
        <w:rPr>
          <w:color w:val="auto"/>
          <w:szCs w:val="24"/>
        </w:rPr>
      </w:pPr>
      <w:r>
        <w:rPr>
          <w:color w:val="auto"/>
          <w:szCs w:val="24"/>
        </w:rPr>
        <w:t>(29)</w:t>
      </w:r>
      <w:r w:rsidR="00D14DFB" w:rsidRPr="00D14DFB">
        <w:t xml:space="preserve"> </w:t>
      </w:r>
      <w:r w:rsidR="00EC0B20" w:rsidRPr="00EC0B20">
        <w:rPr>
          <w:color w:val="auto"/>
          <w:szCs w:val="24"/>
        </w:rPr>
        <w:t xml:space="preserve">Enne käesoleva lõike jõustumist </w:t>
      </w:r>
      <w:ins w:id="754" w:author="Mari Koik - JUSTDIGI" w:date="2025-01-20T15:17:00Z" w16du:dateUtc="2025-01-20T13:17:00Z">
        <w:r w:rsidR="00533F33">
          <w:rPr>
            <w:color w:val="auto"/>
            <w:szCs w:val="24"/>
          </w:rPr>
          <w:t xml:space="preserve">esitatud </w:t>
        </w:r>
      </w:ins>
      <w:r w:rsidR="00EC0B20" w:rsidRPr="00EC0B20">
        <w:rPr>
          <w:color w:val="auto"/>
          <w:szCs w:val="24"/>
        </w:rPr>
        <w:t xml:space="preserve">riigile </w:t>
      </w:r>
      <w:ins w:id="755" w:author="Mari Koik - JUSTDIGI" w:date="2025-01-20T15:17:00Z" w16du:dateUtc="2025-01-20T13:17:00Z">
        <w:r w:rsidR="00C06166">
          <w:rPr>
            <w:color w:val="auto"/>
            <w:szCs w:val="24"/>
          </w:rPr>
          <w:t>müü</w:t>
        </w:r>
      </w:ins>
      <w:del w:id="756" w:author="Mari Koik - JUSTDIGI" w:date="2025-01-20T15:17:00Z" w16du:dateUtc="2025-01-20T13:17:00Z">
        <w:r w:rsidR="00EC0B20" w:rsidRPr="00EC0B20" w:rsidDel="00C06166">
          <w:rPr>
            <w:color w:val="auto"/>
            <w:szCs w:val="24"/>
          </w:rPr>
          <w:delText>esitatud omanda</w:delText>
        </w:r>
      </w:del>
      <w:r w:rsidR="00EC0B20" w:rsidRPr="00EC0B20">
        <w:rPr>
          <w:color w:val="auto"/>
          <w:szCs w:val="24"/>
        </w:rPr>
        <w:t>mise avalduse menetluses arvestatakse käesoleva seaduse § 20 lõike 1</w:t>
      </w:r>
      <w:r w:rsidR="00EC0B20" w:rsidRPr="00EC0B20">
        <w:rPr>
          <w:color w:val="auto"/>
          <w:szCs w:val="24"/>
          <w:vertAlign w:val="superscript"/>
        </w:rPr>
        <w:t>1</w:t>
      </w:r>
      <w:r w:rsidR="00EC0B20" w:rsidRPr="00EC0B20">
        <w:rPr>
          <w:color w:val="auto"/>
          <w:szCs w:val="24"/>
        </w:rPr>
        <w:t xml:space="preserve"> punktides 1 ja 3 sätestatud juhul </w:t>
      </w:r>
      <w:del w:id="757" w:author="Mari Koik - JUSTDIGI" w:date="2025-01-20T15:18:00Z" w16du:dateUtc="2025-01-20T13:18:00Z">
        <w:r w:rsidR="00EC0B20" w:rsidRPr="00EC0B20" w:rsidDel="005E7CE8">
          <w:rPr>
            <w:color w:val="auto"/>
            <w:szCs w:val="24"/>
          </w:rPr>
          <w:delText>väärtuse määramisel </w:delText>
        </w:r>
      </w:del>
      <w:del w:id="758" w:author="Mari Koik - JUSTDIGI" w:date="2025-01-20T10:46:00Z" w16du:dateUtc="2025-01-20T08:46:00Z">
        <w:r w:rsidR="00EC0B20" w:rsidRPr="00EC0B20" w:rsidDel="00836E80">
          <w:rPr>
            <w:color w:val="auto"/>
            <w:szCs w:val="24"/>
          </w:rPr>
          <w:delText xml:space="preserve"> </w:delText>
        </w:r>
      </w:del>
      <w:r w:rsidR="00EC0B20" w:rsidRPr="00EC0B20">
        <w:rPr>
          <w:color w:val="auto"/>
          <w:szCs w:val="24"/>
        </w:rPr>
        <w:t xml:space="preserve">maatüki </w:t>
      </w:r>
      <w:ins w:id="759" w:author="Mari Koik - JUSTDIGI" w:date="2025-01-20T15:18:00Z" w16du:dateUtc="2025-01-20T13:18:00Z">
        <w:r w:rsidR="005E7CE8">
          <w:rPr>
            <w:color w:val="auto"/>
            <w:szCs w:val="24"/>
          </w:rPr>
          <w:t xml:space="preserve">väärtuseks </w:t>
        </w:r>
      </w:ins>
      <w:r w:rsidR="00EC0B20" w:rsidRPr="00EC0B20">
        <w:rPr>
          <w:color w:val="auto"/>
          <w:szCs w:val="24"/>
        </w:rPr>
        <w:t>pool</w:t>
      </w:r>
      <w:del w:id="760" w:author="Mari Koik - JUSTDIGI" w:date="2025-01-20T15:18:00Z" w16du:dateUtc="2025-01-20T13:18:00Z">
        <w:r w:rsidR="00EC0B20" w:rsidRPr="00EC0B20" w:rsidDel="009545EF">
          <w:rPr>
            <w:color w:val="auto"/>
            <w:szCs w:val="24"/>
          </w:rPr>
          <w:delText>e</w:delText>
        </w:r>
      </w:del>
      <w:r w:rsidR="00EC0B20" w:rsidRPr="00EC0B20">
        <w:rPr>
          <w:color w:val="auto"/>
          <w:szCs w:val="24"/>
        </w:rPr>
        <w:t xml:space="preserve"> väärtus</w:t>
      </w:r>
      <w:ins w:id="761" w:author="Mari Koik - JUSTDIGI" w:date="2025-01-20T15:18:00Z" w16du:dateUtc="2025-01-20T13:18:00Z">
        <w:r w:rsidR="009545EF">
          <w:rPr>
            <w:color w:val="auto"/>
            <w:szCs w:val="24"/>
          </w:rPr>
          <w:t>t</w:t>
        </w:r>
      </w:ins>
      <w:del w:id="762" w:author="Mari Koik - JUSTDIGI" w:date="2025-01-20T15:18:00Z" w16du:dateUtc="2025-01-20T13:18:00Z">
        <w:r w:rsidR="00EC0B20" w:rsidRPr="00EC0B20" w:rsidDel="009545EF">
          <w:rPr>
            <w:color w:val="auto"/>
            <w:szCs w:val="24"/>
          </w:rPr>
          <w:delText>ega</w:delText>
        </w:r>
      </w:del>
      <w:r w:rsidR="00EC0B20" w:rsidRPr="00EC0B20">
        <w:rPr>
          <w:color w:val="auto"/>
          <w:szCs w:val="24"/>
        </w:rPr>
        <w:t>.</w:t>
      </w:r>
    </w:p>
    <w:p w14:paraId="0351A3AF" w14:textId="77777777" w:rsidR="00EC0B20" w:rsidRDefault="00EC0B20" w:rsidP="00533AC9">
      <w:pPr>
        <w:spacing w:after="0" w:line="240" w:lineRule="auto"/>
        <w:ind w:left="-5" w:right="47"/>
        <w:rPr>
          <w:color w:val="auto"/>
          <w:szCs w:val="24"/>
        </w:rPr>
      </w:pPr>
    </w:p>
    <w:p w14:paraId="3C34DC9E" w14:textId="6204BF58" w:rsidR="00EC0B20" w:rsidRDefault="00EC0B20" w:rsidP="323F6CC3">
      <w:pPr>
        <w:spacing w:after="0" w:line="240" w:lineRule="auto"/>
        <w:ind w:left="-5" w:right="47"/>
        <w:rPr>
          <w:color w:val="auto"/>
        </w:rPr>
      </w:pPr>
      <w:r w:rsidRPr="323F6CC3">
        <w:rPr>
          <w:color w:val="auto"/>
        </w:rPr>
        <w:t xml:space="preserve">(30) </w:t>
      </w:r>
      <w:del w:id="763" w:author="Kärt Voor - JUSTDIGI" w:date="2025-01-31T09:34:00Z">
        <w:r w:rsidRPr="323F6CC3" w:rsidDel="00EC0B20">
          <w:rPr>
            <w:color w:val="auto"/>
          </w:rPr>
          <w:delText>Kõigile</w:delText>
        </w:r>
      </w:del>
      <w:ins w:id="764" w:author="Kärt Voor - JUSTDIGI" w:date="2025-01-31T09:34:00Z">
        <w:r w:rsidR="078C390F" w:rsidRPr="323F6CC3">
          <w:rPr>
            <w:color w:val="auto"/>
          </w:rPr>
          <w:t>Isikule</w:t>
        </w:r>
      </w:ins>
      <w:r w:rsidRPr="323F6CC3">
        <w:rPr>
          <w:color w:val="auto"/>
        </w:rPr>
        <w:t xml:space="preserve">, kellele </w:t>
      </w:r>
      <w:ins w:id="765" w:author="Mari Koik - JUSTDIGI" w:date="2025-01-20T10:47:00Z">
        <w:r w:rsidR="00105FA5" w:rsidRPr="323F6CC3">
          <w:rPr>
            <w:color w:val="auto"/>
          </w:rPr>
          <w:t xml:space="preserve">riik </w:t>
        </w:r>
      </w:ins>
      <w:r w:rsidRPr="323F6CC3">
        <w:rPr>
          <w:color w:val="auto"/>
        </w:rPr>
        <w:t xml:space="preserve">on </w:t>
      </w:r>
      <w:del w:id="766" w:author="Mari Koik - JUSTDIGI" w:date="2025-01-20T10:47:00Z">
        <w:r w:rsidRPr="323F6CC3" w:rsidDel="00EC0B20">
          <w:rPr>
            <w:color w:val="auto"/>
          </w:rPr>
          <w:delText xml:space="preserve">tehtud </w:delText>
        </w:r>
      </w:del>
      <w:r w:rsidRPr="323F6CC3">
        <w:rPr>
          <w:color w:val="auto"/>
        </w:rPr>
        <w:t xml:space="preserve">enne käesoleva lõike jõustumist </w:t>
      </w:r>
      <w:ins w:id="767" w:author="Mari Koik - JUSTDIGI" w:date="2025-01-20T10:47:00Z">
        <w:r w:rsidR="00922FED" w:rsidRPr="323F6CC3">
          <w:rPr>
            <w:color w:val="auto"/>
          </w:rPr>
          <w:t xml:space="preserve">teinud </w:t>
        </w:r>
      </w:ins>
      <w:r w:rsidRPr="323F6CC3">
        <w:rPr>
          <w:color w:val="auto"/>
        </w:rPr>
        <w:t>käesoleva seaduse § 20 lõike 1</w:t>
      </w:r>
      <w:r w:rsidRPr="323F6CC3">
        <w:rPr>
          <w:color w:val="auto"/>
          <w:vertAlign w:val="superscript"/>
        </w:rPr>
        <w:t>1</w:t>
      </w:r>
      <w:r w:rsidRPr="323F6CC3">
        <w:rPr>
          <w:color w:val="auto"/>
        </w:rPr>
        <w:t xml:space="preserve"> punktides 1 ja 3 sätestatud juhul </w:t>
      </w:r>
      <w:del w:id="768" w:author="Mari Koik - JUSTDIGI" w:date="2025-01-20T10:47:00Z">
        <w:r w:rsidRPr="323F6CC3" w:rsidDel="00EC0B20">
          <w:rPr>
            <w:color w:val="auto"/>
          </w:rPr>
          <w:delText xml:space="preserve">riigi poolt </w:delText>
        </w:r>
      </w:del>
      <w:r w:rsidRPr="323F6CC3">
        <w:rPr>
          <w:color w:val="auto"/>
        </w:rPr>
        <w:t>hinnapakkumi</w:t>
      </w:r>
      <w:del w:id="769" w:author="Mari Koik - JUSTDIGI" w:date="2025-01-20T10:47:00Z">
        <w:r w:rsidRPr="323F6CC3" w:rsidDel="00EC0B20">
          <w:rPr>
            <w:color w:val="auto"/>
          </w:rPr>
          <w:delText>n</w:delText>
        </w:r>
      </w:del>
      <w:ins w:id="770" w:author="Mari Koik - JUSTDIGI" w:date="2025-01-20T10:47:00Z">
        <w:r w:rsidR="00105FA5" w:rsidRPr="323F6CC3">
          <w:rPr>
            <w:color w:val="auto"/>
          </w:rPr>
          <w:t>s</w:t>
        </w:r>
      </w:ins>
      <w:r w:rsidRPr="323F6CC3">
        <w:rPr>
          <w:color w:val="auto"/>
        </w:rPr>
        <w:t>e, tehakse uus hinnapakkumine.</w:t>
      </w:r>
    </w:p>
    <w:p w14:paraId="6FEEE7C2" w14:textId="77777777" w:rsidR="00326D07" w:rsidRDefault="00326D07" w:rsidP="00533AC9">
      <w:pPr>
        <w:spacing w:after="0" w:line="240" w:lineRule="auto"/>
        <w:ind w:left="-5" w:right="47"/>
        <w:rPr>
          <w:color w:val="auto"/>
          <w:szCs w:val="24"/>
        </w:rPr>
      </w:pPr>
    </w:p>
    <w:p w14:paraId="61649B95" w14:textId="65BD06DE" w:rsidR="00B74BE6" w:rsidRPr="00B74BE6" w:rsidRDefault="008F44CC" w:rsidP="00B74BE6">
      <w:pPr>
        <w:spacing w:after="0" w:line="240" w:lineRule="auto"/>
        <w:ind w:left="0" w:firstLine="0"/>
        <w:rPr>
          <w:color w:val="auto"/>
          <w:szCs w:val="24"/>
        </w:rPr>
      </w:pPr>
      <w:r>
        <w:rPr>
          <w:color w:val="auto"/>
          <w:szCs w:val="24"/>
        </w:rPr>
        <w:t>(</w:t>
      </w:r>
      <w:r w:rsidR="00214AEB">
        <w:rPr>
          <w:color w:val="auto"/>
          <w:szCs w:val="24"/>
        </w:rPr>
        <w:t>3</w:t>
      </w:r>
      <w:r w:rsidR="00EC0B20">
        <w:rPr>
          <w:color w:val="auto"/>
          <w:szCs w:val="24"/>
        </w:rPr>
        <w:t>1</w:t>
      </w:r>
      <w:r>
        <w:rPr>
          <w:color w:val="auto"/>
          <w:szCs w:val="24"/>
        </w:rPr>
        <w:t>)</w:t>
      </w:r>
      <w:r w:rsidR="00B74BE6" w:rsidRPr="00B74BE6">
        <w:rPr>
          <w:color w:val="auto"/>
          <w:szCs w:val="24"/>
        </w:rPr>
        <w:t xml:space="preserve"> Isikud, kellele on enne käesoleva lõike jõustumist välja antud kehtiv nahkhiirte ja lindude märgistamise luba, loetakse käesoleva seaduse § 58</w:t>
      </w:r>
      <w:r w:rsidR="00B74BE6" w:rsidRPr="00B74BE6">
        <w:rPr>
          <w:color w:val="auto"/>
          <w:szCs w:val="24"/>
          <w:vertAlign w:val="superscript"/>
        </w:rPr>
        <w:t>3</w:t>
      </w:r>
      <w:r w:rsidR="00B74BE6" w:rsidRPr="00B74BE6">
        <w:rPr>
          <w:color w:val="auto"/>
          <w:szCs w:val="24"/>
        </w:rPr>
        <w:t xml:space="preserve"> tähenduses atesteerituks ja neile saadetakse atesteering e-kirjaga. Atesteeringu andmise järel kaotab märgistamis</w:t>
      </w:r>
      <w:del w:id="771" w:author="Mari Koik - JUSTDIGI" w:date="2025-01-20T10:48:00Z" w16du:dateUtc="2025-01-20T08:48:00Z">
        <w:r w:rsidR="00B74BE6" w:rsidRPr="00B74BE6" w:rsidDel="00922FED">
          <w:rPr>
            <w:color w:val="auto"/>
            <w:szCs w:val="24"/>
          </w:rPr>
          <w:delText xml:space="preserve">e </w:delText>
        </w:r>
      </w:del>
      <w:r w:rsidR="00B74BE6" w:rsidRPr="00B74BE6">
        <w:rPr>
          <w:color w:val="auto"/>
          <w:szCs w:val="24"/>
        </w:rPr>
        <w:t>luba kehtivuse.“</w:t>
      </w:r>
      <w:r w:rsidR="00416D8C">
        <w:rPr>
          <w:color w:val="auto"/>
          <w:szCs w:val="24"/>
        </w:rPr>
        <w:t>;</w:t>
      </w:r>
    </w:p>
    <w:p w14:paraId="27A7CCE6" w14:textId="6216DFAA" w:rsidR="00016B6A" w:rsidRPr="008939CB" w:rsidRDefault="00016B6A" w:rsidP="00533AC9">
      <w:pPr>
        <w:spacing w:after="0" w:line="240" w:lineRule="auto"/>
        <w:ind w:left="0" w:firstLine="0"/>
        <w:rPr>
          <w:color w:val="auto"/>
          <w:szCs w:val="24"/>
        </w:rPr>
      </w:pPr>
    </w:p>
    <w:p w14:paraId="0CCE1232" w14:textId="1F24897F" w:rsidR="00016B6A" w:rsidRPr="008939CB" w:rsidRDefault="00315BDD" w:rsidP="7064C185">
      <w:pPr>
        <w:spacing w:after="0" w:line="240" w:lineRule="auto"/>
        <w:ind w:left="0" w:right="51" w:firstLine="0"/>
        <w:rPr>
          <w:color w:val="auto"/>
        </w:rPr>
      </w:pPr>
      <w:r w:rsidRPr="7064C185">
        <w:rPr>
          <w:b/>
          <w:bCs/>
          <w:color w:val="auto"/>
        </w:rPr>
        <w:t>110</w:t>
      </w:r>
      <w:r w:rsidR="00A87ACD" w:rsidRPr="7064C185">
        <w:rPr>
          <w:b/>
          <w:bCs/>
          <w:color w:val="auto"/>
        </w:rPr>
        <w:t>)</w:t>
      </w:r>
      <w:r w:rsidR="00A87ACD" w:rsidRPr="7064C185">
        <w:rPr>
          <w:color w:val="auto"/>
        </w:rPr>
        <w:t xml:space="preserve"> </w:t>
      </w:r>
      <w:r w:rsidR="00FD44FB" w:rsidRPr="7064C185">
        <w:rPr>
          <w:color w:val="auto"/>
        </w:rPr>
        <w:t>seaduse lisa</w:t>
      </w:r>
      <w:commentRangeStart w:id="772"/>
      <w:r w:rsidR="00FD44FB" w:rsidRPr="7064C185">
        <w:rPr>
          <w:color w:val="auto"/>
        </w:rPr>
        <w:t xml:space="preserve"> </w:t>
      </w:r>
      <w:del w:id="773" w:author="Kärt Voor - JUSTDIGI" w:date="2025-01-30T16:12:00Z">
        <w:r w:rsidRPr="7064C185" w:rsidDel="00FD44FB">
          <w:rPr>
            <w:color w:val="auto"/>
          </w:rPr>
          <w:delText>„Valik- ja turberaie tingimused kaitstava</w:delText>
        </w:r>
        <w:r w:rsidRPr="7064C185" w:rsidDel="004E48BB">
          <w:rPr>
            <w:color w:val="auto"/>
          </w:rPr>
          <w:delText>l</w:delText>
        </w:r>
        <w:r w:rsidRPr="7064C185" w:rsidDel="00FD44FB">
          <w:rPr>
            <w:color w:val="auto"/>
          </w:rPr>
          <w:delText xml:space="preserve"> loodusobjekti</w:delText>
        </w:r>
        <w:r w:rsidRPr="7064C185" w:rsidDel="006D6C17">
          <w:rPr>
            <w:color w:val="auto"/>
          </w:rPr>
          <w:delText>l</w:delText>
        </w:r>
        <w:r w:rsidRPr="7064C185" w:rsidDel="00FD44FB">
          <w:rPr>
            <w:color w:val="auto"/>
          </w:rPr>
          <w:delText xml:space="preserve"> ning ranna ja kalda piiranguvööndis“</w:delText>
        </w:r>
      </w:del>
      <w:r w:rsidR="00FD44FB" w:rsidRPr="7064C185">
        <w:rPr>
          <w:color w:val="auto"/>
        </w:rPr>
        <w:t xml:space="preserve"> </w:t>
      </w:r>
      <w:commentRangeEnd w:id="772"/>
      <w:r w:rsidR="006F29AB">
        <w:rPr>
          <w:rStyle w:val="Kommentaariviide"/>
        </w:rPr>
        <w:commentReference w:id="772"/>
      </w:r>
      <w:r w:rsidR="00E7392F" w:rsidRPr="7064C185">
        <w:rPr>
          <w:color w:val="auto"/>
        </w:rPr>
        <w:t>kehtestatakse uues sõnastuses (lisatud)</w:t>
      </w:r>
      <w:r w:rsidR="001451DF" w:rsidRPr="7064C185">
        <w:rPr>
          <w:color w:val="auto"/>
        </w:rPr>
        <w:t>.</w:t>
      </w:r>
    </w:p>
    <w:bookmarkEnd w:id="664"/>
    <w:p w14:paraId="589CB5F2" w14:textId="7418EDCA" w:rsidR="00016B6A" w:rsidRPr="008939CB" w:rsidRDefault="00016B6A" w:rsidP="00533AC9">
      <w:pPr>
        <w:spacing w:after="0" w:line="240" w:lineRule="auto"/>
        <w:ind w:left="0" w:firstLine="0"/>
        <w:rPr>
          <w:color w:val="auto"/>
          <w:szCs w:val="24"/>
        </w:rPr>
      </w:pPr>
    </w:p>
    <w:p w14:paraId="436616AF" w14:textId="77777777" w:rsidR="008E30A8" w:rsidRPr="00D03005" w:rsidRDefault="008E30A8" w:rsidP="323F6CC3">
      <w:pPr>
        <w:pStyle w:val="Pealkiri2"/>
        <w:spacing w:after="0" w:line="240" w:lineRule="auto"/>
        <w:ind w:left="-5" w:right="48"/>
        <w:rPr>
          <w:color w:val="auto"/>
        </w:rPr>
      </w:pPr>
      <w:r w:rsidRPr="323F6CC3">
        <w:rPr>
          <w:color w:val="auto"/>
        </w:rPr>
        <w:t>§ 2. Jahiseaduse muutmine</w:t>
      </w:r>
    </w:p>
    <w:p w14:paraId="3E8110BD" w14:textId="77777777" w:rsidR="008E30A8" w:rsidRPr="00D03005" w:rsidRDefault="008E30A8" w:rsidP="008E30A8">
      <w:pPr>
        <w:spacing w:after="0" w:line="240" w:lineRule="auto"/>
        <w:ind w:left="0" w:firstLine="0"/>
        <w:rPr>
          <w:b/>
          <w:color w:val="auto"/>
          <w:szCs w:val="24"/>
        </w:rPr>
      </w:pPr>
    </w:p>
    <w:p w14:paraId="38A617FC" w14:textId="77777777" w:rsidR="00CE2FAA" w:rsidRPr="00D03005" w:rsidRDefault="00CE2FAA" w:rsidP="00CE2FAA">
      <w:pPr>
        <w:spacing w:after="0" w:line="240" w:lineRule="auto"/>
        <w:ind w:left="0" w:firstLine="0"/>
        <w:rPr>
          <w:color w:val="auto"/>
          <w:szCs w:val="24"/>
        </w:rPr>
      </w:pPr>
      <w:r w:rsidRPr="00D03005">
        <w:rPr>
          <w:color w:val="auto"/>
          <w:szCs w:val="24"/>
        </w:rPr>
        <w:t>Jahiseaduses tehakse järgmised muudatused:</w:t>
      </w:r>
    </w:p>
    <w:p w14:paraId="56F2F743" w14:textId="77777777" w:rsidR="00CE2FAA" w:rsidRPr="00D03005" w:rsidRDefault="00CE2FAA" w:rsidP="00CE2FAA">
      <w:pPr>
        <w:spacing w:after="0" w:line="240" w:lineRule="auto"/>
        <w:ind w:left="0" w:firstLine="0"/>
        <w:rPr>
          <w:color w:val="auto"/>
          <w:szCs w:val="24"/>
        </w:rPr>
      </w:pPr>
    </w:p>
    <w:p w14:paraId="4204A194" w14:textId="77777777" w:rsidR="00CE2FAA" w:rsidRPr="00D03005" w:rsidRDefault="00CE2FAA" w:rsidP="00CE2FAA">
      <w:pPr>
        <w:spacing w:after="0" w:line="240" w:lineRule="auto"/>
        <w:ind w:left="0" w:firstLine="0"/>
        <w:rPr>
          <w:color w:val="auto"/>
          <w:szCs w:val="24"/>
        </w:rPr>
      </w:pPr>
      <w:r w:rsidRPr="00D03005">
        <w:rPr>
          <w:b/>
          <w:color w:val="auto"/>
          <w:szCs w:val="24"/>
        </w:rPr>
        <w:t>1)</w:t>
      </w:r>
      <w:r w:rsidRPr="00D03005">
        <w:rPr>
          <w:color w:val="auto"/>
          <w:szCs w:val="24"/>
        </w:rPr>
        <w:t xml:space="preserve"> paragrahvi 10 lõikes 1 asendatakse tekstiosa „§ 40 lõikes 6</w:t>
      </w:r>
      <w:r w:rsidRPr="00D03005">
        <w:rPr>
          <w:color w:val="auto"/>
          <w:szCs w:val="24"/>
          <w:vertAlign w:val="superscript"/>
        </w:rPr>
        <w:t>2</w:t>
      </w:r>
      <w:r w:rsidRPr="00D03005">
        <w:rPr>
          <w:color w:val="auto"/>
          <w:szCs w:val="24"/>
        </w:rPr>
        <w:t xml:space="preserve"> ja“ tekstiosaga „§ 40 lõigetes 6² ja 6</w:t>
      </w:r>
      <w:r w:rsidRPr="00D03005">
        <w:rPr>
          <w:color w:val="auto"/>
          <w:szCs w:val="24"/>
          <w:vertAlign w:val="superscript"/>
        </w:rPr>
        <w:t>4</w:t>
      </w:r>
      <w:r w:rsidRPr="00D03005">
        <w:rPr>
          <w:color w:val="auto"/>
          <w:szCs w:val="24"/>
        </w:rPr>
        <w:t xml:space="preserve"> ning“;</w:t>
      </w:r>
    </w:p>
    <w:p w14:paraId="46B7753F" w14:textId="77777777" w:rsidR="00CE2FAA" w:rsidRPr="00D03005" w:rsidRDefault="00CE2FAA" w:rsidP="00CE2FAA">
      <w:pPr>
        <w:spacing w:after="0" w:line="240" w:lineRule="auto"/>
        <w:ind w:left="0" w:firstLine="0"/>
        <w:rPr>
          <w:color w:val="auto"/>
          <w:szCs w:val="24"/>
        </w:rPr>
      </w:pPr>
    </w:p>
    <w:p w14:paraId="0719BA7F" w14:textId="471F9214" w:rsidR="00CE2FAA" w:rsidRPr="00D03005" w:rsidRDefault="00CE2FAA" w:rsidP="00CE2FAA">
      <w:pPr>
        <w:spacing w:after="0" w:line="240" w:lineRule="auto"/>
        <w:ind w:left="0" w:firstLine="0"/>
        <w:rPr>
          <w:color w:val="auto"/>
          <w:szCs w:val="24"/>
        </w:rPr>
      </w:pPr>
      <w:r w:rsidRPr="00D03005">
        <w:rPr>
          <w:b/>
          <w:bCs/>
          <w:color w:val="auto"/>
          <w:szCs w:val="24"/>
        </w:rPr>
        <w:t>2)</w:t>
      </w:r>
      <w:r w:rsidRPr="00D03005">
        <w:rPr>
          <w:color w:val="auto"/>
          <w:szCs w:val="24"/>
        </w:rPr>
        <w:t xml:space="preserve"> </w:t>
      </w:r>
      <w:del w:id="774" w:author="Mari Koik - JUSTDIGI" w:date="2025-01-20T10:48:00Z" w16du:dateUtc="2025-01-20T08:48:00Z">
        <w:r w:rsidRPr="00D03005" w:rsidDel="005E02C1">
          <w:rPr>
            <w:color w:val="auto"/>
            <w:szCs w:val="24"/>
          </w:rPr>
          <w:delText xml:space="preserve">Paragrahvi </w:delText>
        </w:r>
      </w:del>
      <w:ins w:id="775" w:author="Mari Koik - JUSTDIGI" w:date="2025-01-20T10:48:00Z" w16du:dateUtc="2025-01-20T08:48:00Z">
        <w:r w:rsidR="005E02C1">
          <w:rPr>
            <w:color w:val="auto"/>
            <w:szCs w:val="24"/>
          </w:rPr>
          <w:t>p</w:t>
        </w:r>
        <w:r w:rsidR="005E02C1" w:rsidRPr="00D03005">
          <w:rPr>
            <w:color w:val="auto"/>
            <w:szCs w:val="24"/>
          </w:rPr>
          <w:t xml:space="preserve">aragrahvi </w:t>
        </w:r>
      </w:ins>
      <w:r w:rsidRPr="00D03005">
        <w:rPr>
          <w:color w:val="auto"/>
          <w:szCs w:val="24"/>
        </w:rPr>
        <w:t>10 täiendatakse lõikega 1</w:t>
      </w:r>
      <w:r w:rsidRPr="00D03005">
        <w:rPr>
          <w:color w:val="auto"/>
          <w:szCs w:val="24"/>
          <w:vertAlign w:val="superscript"/>
        </w:rPr>
        <w:t>1</w:t>
      </w:r>
      <w:r w:rsidRPr="00D03005">
        <w:rPr>
          <w:color w:val="auto"/>
          <w:szCs w:val="24"/>
        </w:rPr>
        <w:t xml:space="preserve"> järgmises sõnastuses: </w:t>
      </w:r>
    </w:p>
    <w:p w14:paraId="01144DFE" w14:textId="77777777" w:rsidR="00CE2FAA" w:rsidRDefault="00CE2FAA" w:rsidP="00CE2FAA">
      <w:pPr>
        <w:spacing w:after="0" w:line="240" w:lineRule="auto"/>
        <w:ind w:left="0" w:firstLine="0"/>
        <w:rPr>
          <w:color w:val="auto"/>
          <w:szCs w:val="24"/>
        </w:rPr>
      </w:pPr>
      <w:r w:rsidRPr="00D03005">
        <w:rPr>
          <w:color w:val="auto"/>
          <w:szCs w:val="24"/>
        </w:rPr>
        <w:lastRenderedPageBreak/>
        <w:t>„(1</w:t>
      </w:r>
      <w:r w:rsidRPr="00D03005">
        <w:rPr>
          <w:color w:val="auto"/>
          <w:szCs w:val="24"/>
          <w:vertAlign w:val="superscript"/>
        </w:rPr>
        <w:t>1</w:t>
      </w:r>
      <w:r w:rsidRPr="00D03005">
        <w:rPr>
          <w:color w:val="auto"/>
          <w:szCs w:val="24"/>
        </w:rPr>
        <w:t>) Käesoleva seaduse § 36 lõikes 8, § 40 lõigetes 6</w:t>
      </w:r>
      <w:r w:rsidRPr="00D03005">
        <w:rPr>
          <w:color w:val="auto"/>
          <w:szCs w:val="24"/>
          <w:vertAlign w:val="superscript"/>
        </w:rPr>
        <w:t>2</w:t>
      </w:r>
      <w:r w:rsidRPr="00D03005">
        <w:rPr>
          <w:color w:val="auto"/>
          <w:szCs w:val="24"/>
        </w:rPr>
        <w:t xml:space="preserve"> ja 6</w:t>
      </w:r>
      <w:r w:rsidRPr="00D03005">
        <w:rPr>
          <w:color w:val="auto"/>
          <w:szCs w:val="24"/>
          <w:vertAlign w:val="superscript"/>
        </w:rPr>
        <w:t>4</w:t>
      </w:r>
      <w:r w:rsidRPr="00D03005">
        <w:rPr>
          <w:color w:val="auto"/>
          <w:szCs w:val="24"/>
        </w:rPr>
        <w:t xml:space="preserve"> ning § 42 lõikes 8 nimetatud ülesande üleandmisel on </w:t>
      </w:r>
      <w:r w:rsidRPr="00345492">
        <w:rPr>
          <w:color w:val="auto"/>
          <w:szCs w:val="24"/>
        </w:rPr>
        <w:t>eraõiguslikust juriidilisest isikust jahindusorganisatsioon</w:t>
      </w:r>
      <w:r>
        <w:rPr>
          <w:color w:val="auto"/>
          <w:szCs w:val="24"/>
        </w:rPr>
        <w:t xml:space="preserve">il </w:t>
      </w:r>
      <w:r w:rsidRPr="00D03005">
        <w:rPr>
          <w:color w:val="auto"/>
          <w:szCs w:val="24"/>
        </w:rPr>
        <w:t>õigus töödelda isiku üldandmeid.“;</w:t>
      </w:r>
    </w:p>
    <w:p w14:paraId="57C3C516" w14:textId="77777777" w:rsidR="00D17589" w:rsidRDefault="00D17589" w:rsidP="00CE2FAA">
      <w:pPr>
        <w:spacing w:after="0" w:line="240" w:lineRule="auto"/>
        <w:ind w:left="0" w:firstLine="0"/>
        <w:rPr>
          <w:color w:val="auto"/>
          <w:szCs w:val="24"/>
        </w:rPr>
      </w:pPr>
    </w:p>
    <w:p w14:paraId="46B1D153" w14:textId="4693AFC9" w:rsidR="00D17589" w:rsidRPr="00D03005" w:rsidRDefault="00D17589" w:rsidP="00CE2FAA">
      <w:pPr>
        <w:spacing w:after="0" w:line="240" w:lineRule="auto"/>
        <w:ind w:left="0" w:firstLine="0"/>
        <w:rPr>
          <w:color w:val="auto"/>
          <w:szCs w:val="24"/>
        </w:rPr>
      </w:pPr>
      <w:r w:rsidRPr="00174323">
        <w:rPr>
          <w:b/>
          <w:bCs/>
          <w:color w:val="auto"/>
          <w:szCs w:val="24"/>
        </w:rPr>
        <w:t>3)</w:t>
      </w:r>
      <w:r>
        <w:rPr>
          <w:color w:val="auto"/>
          <w:szCs w:val="24"/>
        </w:rPr>
        <w:t xml:space="preserve"> </w:t>
      </w:r>
      <w:r w:rsidRPr="00EE697E">
        <w:rPr>
          <w:color w:val="auto"/>
          <w:szCs w:val="24"/>
        </w:rPr>
        <w:t xml:space="preserve">paragrahvi </w:t>
      </w:r>
      <w:r>
        <w:rPr>
          <w:color w:val="auto"/>
          <w:szCs w:val="24"/>
        </w:rPr>
        <w:t>23 lõike 4 punktis</w:t>
      </w:r>
      <w:ins w:id="776" w:author="Mari Koik - JUSTDIGI" w:date="2025-01-20T12:12:00Z" w16du:dateUtc="2025-01-20T10:12:00Z">
        <w:r w:rsidR="00BD51AE">
          <w:rPr>
            <w:color w:val="auto"/>
            <w:szCs w:val="24"/>
          </w:rPr>
          <w:t>t</w:t>
        </w:r>
      </w:ins>
      <w:r>
        <w:rPr>
          <w:color w:val="auto"/>
          <w:szCs w:val="24"/>
        </w:rPr>
        <w:t xml:space="preserve"> 3</w:t>
      </w:r>
      <w:r w:rsidRPr="00EE697E">
        <w:t xml:space="preserve"> </w:t>
      </w:r>
      <w:r w:rsidRPr="00EE697E">
        <w:rPr>
          <w:color w:val="auto"/>
          <w:szCs w:val="24"/>
        </w:rPr>
        <w:t>jäetakse välja sõnad „väljaspool jahiaega</w:t>
      </w:r>
      <w:r>
        <w:rPr>
          <w:color w:val="auto"/>
          <w:szCs w:val="24"/>
        </w:rPr>
        <w:t>“;</w:t>
      </w:r>
    </w:p>
    <w:p w14:paraId="0300B110" w14:textId="77777777" w:rsidR="00CE2FAA" w:rsidRPr="00D03005" w:rsidRDefault="00CE2FAA" w:rsidP="00CE2FAA">
      <w:pPr>
        <w:spacing w:after="0" w:line="240" w:lineRule="auto"/>
        <w:ind w:left="0" w:firstLine="0"/>
        <w:rPr>
          <w:color w:val="auto"/>
          <w:szCs w:val="24"/>
        </w:rPr>
      </w:pPr>
    </w:p>
    <w:p w14:paraId="4C957799" w14:textId="0F76C120" w:rsidR="00CE2FAA" w:rsidRPr="00D03005" w:rsidRDefault="00D17589" w:rsidP="00CE2FAA">
      <w:pPr>
        <w:spacing w:after="0" w:line="240" w:lineRule="auto"/>
        <w:ind w:left="0" w:firstLine="0"/>
        <w:rPr>
          <w:color w:val="auto"/>
          <w:szCs w:val="24"/>
        </w:rPr>
      </w:pPr>
      <w:r>
        <w:rPr>
          <w:b/>
          <w:bCs/>
          <w:color w:val="auto"/>
          <w:szCs w:val="24"/>
        </w:rPr>
        <w:t>4</w:t>
      </w:r>
      <w:r w:rsidR="00CE2FAA" w:rsidRPr="00D03005">
        <w:rPr>
          <w:b/>
          <w:bCs/>
          <w:color w:val="auto"/>
          <w:szCs w:val="24"/>
        </w:rPr>
        <w:t>)</w:t>
      </w:r>
      <w:r w:rsidR="00CE2FAA" w:rsidRPr="00D03005">
        <w:t xml:space="preserve"> </w:t>
      </w:r>
      <w:r w:rsidR="00CE2FAA" w:rsidRPr="00D03005">
        <w:rPr>
          <w:color w:val="auto"/>
          <w:szCs w:val="24"/>
        </w:rPr>
        <w:t>paragrahvi 37 lõige 2</w:t>
      </w:r>
      <w:r w:rsidR="00CE2FAA" w:rsidRPr="00D03005">
        <w:t xml:space="preserve"> </w:t>
      </w:r>
      <w:r w:rsidR="00CE2FAA" w:rsidRPr="00D03005">
        <w:rPr>
          <w:color w:val="auto"/>
          <w:szCs w:val="24"/>
        </w:rPr>
        <w:t>muudetakse ja sõnastatakse järgmiselt:</w:t>
      </w:r>
    </w:p>
    <w:p w14:paraId="1D1A042F" w14:textId="68572A19" w:rsidR="00CE2FAA" w:rsidRPr="00D03005" w:rsidRDefault="00CE2FAA" w:rsidP="00CE2FAA">
      <w:pPr>
        <w:spacing w:after="0" w:line="240" w:lineRule="auto"/>
        <w:ind w:left="0" w:firstLine="0"/>
        <w:rPr>
          <w:color w:val="auto"/>
          <w:szCs w:val="24"/>
        </w:rPr>
      </w:pPr>
      <w:r w:rsidRPr="00D03005">
        <w:rPr>
          <w:color w:val="auto"/>
          <w:szCs w:val="24"/>
        </w:rPr>
        <w:t>„(2)</w:t>
      </w:r>
      <w:r w:rsidRPr="00D03005">
        <w:t xml:space="preserve"> </w:t>
      </w:r>
      <w:r w:rsidRPr="00D03005">
        <w:rPr>
          <w:color w:val="auto"/>
          <w:szCs w:val="24"/>
        </w:rPr>
        <w:t xml:space="preserve">Jahitunnistuse kehtivus peatatakse Keskkonnaameti otsusega, mis toimetatakse </w:t>
      </w:r>
      <w:del w:id="777" w:author="Mari Koik - JUSTDIGI" w:date="2025-01-20T12:14:00Z" w16du:dateUtc="2025-01-20T10:14:00Z">
        <w:r w:rsidRPr="00D03005" w:rsidDel="00134EC4">
          <w:rPr>
            <w:color w:val="auto"/>
            <w:szCs w:val="24"/>
          </w:rPr>
          <w:delText xml:space="preserve">viivitamata </w:delText>
        </w:r>
      </w:del>
      <w:r w:rsidRPr="00D03005">
        <w:rPr>
          <w:color w:val="auto"/>
          <w:szCs w:val="24"/>
        </w:rPr>
        <w:t>tunnistuse omanikule kätte</w:t>
      </w:r>
      <w:ins w:id="778" w:author="Mari Koik - JUSTDIGI" w:date="2025-01-20T12:14:00Z" w16du:dateUtc="2025-01-20T10:14:00Z">
        <w:r w:rsidR="00134EC4" w:rsidRPr="00134EC4">
          <w:rPr>
            <w:color w:val="auto"/>
            <w:szCs w:val="24"/>
          </w:rPr>
          <w:t xml:space="preserve"> </w:t>
        </w:r>
        <w:r w:rsidR="00134EC4" w:rsidRPr="00D03005">
          <w:rPr>
            <w:color w:val="auto"/>
            <w:szCs w:val="24"/>
          </w:rPr>
          <w:t>viivitamata</w:t>
        </w:r>
      </w:ins>
      <w:r w:rsidRPr="00D03005">
        <w:rPr>
          <w:color w:val="auto"/>
          <w:szCs w:val="24"/>
        </w:rPr>
        <w:t>.“;</w:t>
      </w:r>
    </w:p>
    <w:p w14:paraId="0A1F30E8" w14:textId="77777777" w:rsidR="00CE2FAA" w:rsidRPr="00D03005" w:rsidRDefault="00CE2FAA" w:rsidP="00CE2FAA">
      <w:pPr>
        <w:spacing w:after="0" w:line="240" w:lineRule="auto"/>
        <w:ind w:left="0" w:firstLine="0"/>
        <w:rPr>
          <w:color w:val="auto"/>
          <w:szCs w:val="24"/>
        </w:rPr>
      </w:pPr>
    </w:p>
    <w:p w14:paraId="69A3DFBD" w14:textId="2A9E606F" w:rsidR="00CE2FAA" w:rsidRPr="00D03005" w:rsidRDefault="00D17589" w:rsidP="00CE2FAA">
      <w:pPr>
        <w:spacing w:after="0" w:line="240" w:lineRule="auto"/>
        <w:ind w:left="0" w:firstLine="0"/>
        <w:rPr>
          <w:b/>
          <w:bCs/>
          <w:color w:val="auto"/>
          <w:szCs w:val="24"/>
        </w:rPr>
      </w:pPr>
      <w:r>
        <w:rPr>
          <w:b/>
          <w:bCs/>
          <w:color w:val="auto"/>
          <w:szCs w:val="24"/>
        </w:rPr>
        <w:t>5</w:t>
      </w:r>
      <w:r w:rsidR="00CE2FAA" w:rsidRPr="00D03005">
        <w:rPr>
          <w:b/>
          <w:bCs/>
          <w:color w:val="auto"/>
          <w:szCs w:val="24"/>
        </w:rPr>
        <w:t xml:space="preserve">) </w:t>
      </w:r>
      <w:r w:rsidR="00CE2FAA" w:rsidRPr="00D03005">
        <w:rPr>
          <w:color w:val="auto"/>
          <w:szCs w:val="24"/>
        </w:rPr>
        <w:t xml:space="preserve">paragrahvi 37 lõikes 4 asendatakse </w:t>
      </w:r>
      <w:del w:id="779" w:author="Mari Koik - JUSTDIGI" w:date="2025-01-20T12:16:00Z" w16du:dateUtc="2025-01-20T10:16:00Z">
        <w:r w:rsidR="00CE2FAA" w:rsidRPr="00D03005" w:rsidDel="004B1612">
          <w:rPr>
            <w:color w:val="auto"/>
            <w:szCs w:val="24"/>
          </w:rPr>
          <w:delText xml:space="preserve">tekstiosa </w:delText>
        </w:r>
      </w:del>
      <w:ins w:id="780" w:author="Mari Koik - JUSTDIGI" w:date="2025-01-20T12:16:00Z" w16du:dateUtc="2025-01-20T10:16:00Z">
        <w:r w:rsidR="004B1612">
          <w:rPr>
            <w:color w:val="auto"/>
            <w:szCs w:val="24"/>
          </w:rPr>
          <w:t>sõnad</w:t>
        </w:r>
        <w:r w:rsidR="004B1612" w:rsidRPr="00D03005">
          <w:rPr>
            <w:color w:val="auto"/>
            <w:szCs w:val="24"/>
          </w:rPr>
          <w:t xml:space="preserve"> </w:t>
        </w:r>
      </w:ins>
      <w:r w:rsidR="00CE2FAA" w:rsidRPr="00D03005">
        <w:rPr>
          <w:color w:val="auto"/>
          <w:szCs w:val="24"/>
        </w:rPr>
        <w:t xml:space="preserve">„tunnistuse andja“ </w:t>
      </w:r>
      <w:del w:id="781" w:author="Mari Koik - JUSTDIGI" w:date="2025-01-20T12:16:00Z" w16du:dateUtc="2025-01-20T10:16:00Z">
        <w:r w:rsidR="00CE2FAA" w:rsidRPr="00D03005" w:rsidDel="004B1612">
          <w:rPr>
            <w:color w:val="auto"/>
            <w:szCs w:val="24"/>
          </w:rPr>
          <w:delText xml:space="preserve">tekstiosaga </w:delText>
        </w:r>
      </w:del>
      <w:ins w:id="782" w:author="Mari Koik - JUSTDIGI" w:date="2025-01-20T12:16:00Z" w16du:dateUtc="2025-01-20T10:16:00Z">
        <w:r w:rsidR="004B1612">
          <w:rPr>
            <w:color w:val="auto"/>
            <w:szCs w:val="24"/>
          </w:rPr>
          <w:t>sõn</w:t>
        </w:r>
        <w:r w:rsidR="004B1612" w:rsidRPr="00D03005">
          <w:rPr>
            <w:color w:val="auto"/>
            <w:szCs w:val="24"/>
          </w:rPr>
          <w:t xml:space="preserve">aga </w:t>
        </w:r>
      </w:ins>
      <w:r w:rsidR="00CE2FAA" w:rsidRPr="00D03005">
        <w:rPr>
          <w:color w:val="auto"/>
          <w:szCs w:val="24"/>
        </w:rPr>
        <w:t>„</w:t>
      </w:r>
      <w:commentRangeStart w:id="783"/>
      <w:r w:rsidR="00CE2FAA" w:rsidRPr="00D03005">
        <w:rPr>
          <w:color w:val="auto"/>
          <w:szCs w:val="24"/>
        </w:rPr>
        <w:t>Keskkonnaamet</w:t>
      </w:r>
      <w:commentRangeEnd w:id="783"/>
      <w:r w:rsidR="004B1612">
        <w:rPr>
          <w:rStyle w:val="Kommentaariviide"/>
        </w:rPr>
        <w:commentReference w:id="783"/>
      </w:r>
      <w:del w:id="784" w:author="Mari Koik - JUSTDIGI" w:date="2025-01-20T12:15:00Z" w16du:dateUtc="2025-01-20T10:15:00Z">
        <w:r w:rsidR="00CE2FAA" w:rsidRPr="00D03005" w:rsidDel="004B1612">
          <w:rPr>
            <w:color w:val="auto"/>
            <w:szCs w:val="24"/>
          </w:rPr>
          <w:delText>i</w:delText>
        </w:r>
      </w:del>
      <w:r w:rsidR="00CE2FAA" w:rsidRPr="00D03005">
        <w:rPr>
          <w:color w:val="auto"/>
          <w:szCs w:val="24"/>
        </w:rPr>
        <w:t>“;</w:t>
      </w:r>
    </w:p>
    <w:p w14:paraId="4ECB3CFC" w14:textId="77777777" w:rsidR="00CE2FAA" w:rsidRPr="00D03005" w:rsidRDefault="00CE2FAA" w:rsidP="00CE2FAA">
      <w:pPr>
        <w:spacing w:after="0" w:line="240" w:lineRule="auto"/>
        <w:ind w:left="0" w:firstLine="0"/>
        <w:rPr>
          <w:color w:val="auto"/>
          <w:szCs w:val="24"/>
        </w:rPr>
      </w:pPr>
    </w:p>
    <w:p w14:paraId="65EF7BE4" w14:textId="6E12064E" w:rsidR="00CE2FAA" w:rsidRPr="00D03005" w:rsidRDefault="00D17589" w:rsidP="00CE2FAA">
      <w:pPr>
        <w:spacing w:after="0" w:line="240" w:lineRule="auto"/>
        <w:ind w:left="0" w:firstLine="0"/>
        <w:rPr>
          <w:color w:val="auto"/>
          <w:szCs w:val="24"/>
        </w:rPr>
      </w:pPr>
      <w:r>
        <w:rPr>
          <w:b/>
          <w:bCs/>
          <w:color w:val="auto"/>
          <w:szCs w:val="24"/>
        </w:rPr>
        <w:t>6</w:t>
      </w:r>
      <w:r w:rsidR="00CE2FAA" w:rsidRPr="00D03005">
        <w:rPr>
          <w:b/>
          <w:bCs/>
          <w:color w:val="auto"/>
          <w:szCs w:val="24"/>
        </w:rPr>
        <w:t>)</w:t>
      </w:r>
      <w:r w:rsidR="00CE2FAA" w:rsidRPr="00D03005">
        <w:rPr>
          <w:color w:val="auto"/>
          <w:szCs w:val="24"/>
        </w:rPr>
        <w:t xml:space="preserve"> </w:t>
      </w:r>
      <w:r w:rsidR="00CE2FAA" w:rsidRPr="00D03005">
        <w:rPr>
          <w:szCs w:val="24"/>
        </w:rPr>
        <w:t xml:space="preserve">paragrahvi 40 lõikes 4 asendatakse </w:t>
      </w:r>
      <w:del w:id="785" w:author="Mari Koik - JUSTDIGI" w:date="2025-01-20T12:18:00Z" w16du:dateUtc="2025-01-20T10:18:00Z">
        <w:r w:rsidR="00CE2FAA" w:rsidRPr="00D03005" w:rsidDel="000F4529">
          <w:rPr>
            <w:szCs w:val="24"/>
          </w:rPr>
          <w:delText xml:space="preserve">tekstiosa </w:delText>
        </w:r>
      </w:del>
      <w:ins w:id="786" w:author="Mari Koik - JUSTDIGI" w:date="2025-01-20T12:18:00Z" w16du:dateUtc="2025-01-20T10:18:00Z">
        <w:r w:rsidR="000F4529">
          <w:rPr>
            <w:szCs w:val="24"/>
          </w:rPr>
          <w:t>sõnad</w:t>
        </w:r>
        <w:r w:rsidR="000F4529" w:rsidRPr="00D03005">
          <w:rPr>
            <w:szCs w:val="24"/>
          </w:rPr>
          <w:t xml:space="preserve"> </w:t>
        </w:r>
      </w:ins>
      <w:r w:rsidR="00CE2FAA" w:rsidRPr="00D03005">
        <w:rPr>
          <w:szCs w:val="24"/>
        </w:rPr>
        <w:t xml:space="preserve">„riikliku loomatauditõrje komisjoni“ </w:t>
      </w:r>
      <w:del w:id="787" w:author="Mari Koik - JUSTDIGI" w:date="2025-01-20T12:18:00Z" w16du:dateUtc="2025-01-20T10:18:00Z">
        <w:r w:rsidR="00CE2FAA" w:rsidRPr="00D03005" w:rsidDel="000F4529">
          <w:rPr>
            <w:szCs w:val="24"/>
          </w:rPr>
          <w:delText xml:space="preserve">tekstiosaga </w:delText>
        </w:r>
      </w:del>
      <w:ins w:id="788" w:author="Mari Koik - JUSTDIGI" w:date="2025-01-20T12:18:00Z" w16du:dateUtc="2025-01-20T10:18:00Z">
        <w:r w:rsidR="000F4529">
          <w:rPr>
            <w:szCs w:val="24"/>
          </w:rPr>
          <w:t>sõnade</w:t>
        </w:r>
        <w:r w:rsidR="000F4529" w:rsidRPr="00D03005">
          <w:rPr>
            <w:szCs w:val="24"/>
          </w:rPr>
          <w:t xml:space="preserve">ga </w:t>
        </w:r>
      </w:ins>
      <w:r w:rsidR="00CE2FAA" w:rsidRPr="00D03005">
        <w:rPr>
          <w:szCs w:val="24"/>
        </w:rPr>
        <w:t>„Põllumajandus- ja Toiduameti“;</w:t>
      </w:r>
    </w:p>
    <w:p w14:paraId="2F70CCB2" w14:textId="77777777" w:rsidR="00CE2FAA" w:rsidRPr="00D03005" w:rsidRDefault="00CE2FAA" w:rsidP="00CE2FAA">
      <w:pPr>
        <w:spacing w:after="0" w:line="240" w:lineRule="auto"/>
        <w:ind w:left="0" w:firstLine="0"/>
        <w:rPr>
          <w:b/>
          <w:color w:val="auto"/>
          <w:szCs w:val="24"/>
        </w:rPr>
      </w:pPr>
    </w:p>
    <w:p w14:paraId="15698D9A" w14:textId="655B52B0" w:rsidR="00CE2FAA" w:rsidRPr="00D03005" w:rsidRDefault="00D17589" w:rsidP="323F6CC3">
      <w:pPr>
        <w:spacing w:after="0" w:line="240" w:lineRule="auto"/>
        <w:ind w:left="0" w:firstLine="0"/>
        <w:rPr>
          <w:b/>
          <w:bCs/>
          <w:color w:val="auto"/>
        </w:rPr>
      </w:pPr>
      <w:r w:rsidRPr="323F6CC3">
        <w:rPr>
          <w:b/>
          <w:bCs/>
          <w:color w:val="auto"/>
        </w:rPr>
        <w:t>7</w:t>
      </w:r>
      <w:r w:rsidR="00CE2FAA" w:rsidRPr="323F6CC3">
        <w:rPr>
          <w:b/>
          <w:bCs/>
          <w:color w:val="auto"/>
        </w:rPr>
        <w:t>)</w:t>
      </w:r>
      <w:r w:rsidR="00CE2FAA" w:rsidRPr="323F6CC3">
        <w:rPr>
          <w:color w:val="auto"/>
        </w:rPr>
        <w:t xml:space="preserve"> paragrahvi 40 täiendatakse lõigetega </w:t>
      </w:r>
      <w:commentRangeStart w:id="789"/>
      <w:r w:rsidR="00CE2FAA" w:rsidRPr="323F6CC3">
        <w:rPr>
          <w:color w:val="auto"/>
        </w:rPr>
        <w:t>6</w:t>
      </w:r>
      <w:r w:rsidR="00CE2FAA" w:rsidRPr="323F6CC3">
        <w:rPr>
          <w:color w:val="auto"/>
          <w:vertAlign w:val="superscript"/>
        </w:rPr>
        <w:t>3</w:t>
      </w:r>
      <w:r w:rsidR="00CE2FAA" w:rsidRPr="323F6CC3">
        <w:rPr>
          <w:color w:val="auto"/>
        </w:rPr>
        <w:t xml:space="preserve"> ja 6</w:t>
      </w:r>
      <w:r w:rsidR="00CE2FAA" w:rsidRPr="323F6CC3">
        <w:rPr>
          <w:color w:val="auto"/>
          <w:vertAlign w:val="superscript"/>
        </w:rPr>
        <w:t xml:space="preserve">4 </w:t>
      </w:r>
      <w:commentRangeEnd w:id="789"/>
      <w:r>
        <w:commentReference w:id="789"/>
      </w:r>
      <w:r w:rsidR="00CE2FAA" w:rsidRPr="323F6CC3">
        <w:rPr>
          <w:color w:val="auto"/>
        </w:rPr>
        <w:t>järgmises sõnastuses:</w:t>
      </w:r>
    </w:p>
    <w:p w14:paraId="0D6A049F" w14:textId="77777777" w:rsidR="00CE2FAA" w:rsidRPr="00D03005" w:rsidRDefault="00CE2FAA" w:rsidP="323F6CC3">
      <w:pPr>
        <w:spacing w:after="0" w:line="240" w:lineRule="auto"/>
        <w:ind w:left="0" w:firstLine="0"/>
        <w:rPr>
          <w:color w:val="auto"/>
        </w:rPr>
      </w:pPr>
      <w:r w:rsidRPr="323F6CC3">
        <w:rPr>
          <w:color w:val="auto"/>
        </w:rPr>
        <w:t>„(6</w:t>
      </w:r>
      <w:r w:rsidRPr="323F6CC3">
        <w:rPr>
          <w:color w:val="auto"/>
          <w:vertAlign w:val="superscript"/>
        </w:rPr>
        <w:t>3</w:t>
      </w:r>
      <w:r w:rsidRPr="323F6CC3">
        <w:rPr>
          <w:color w:val="auto"/>
        </w:rPr>
        <w:t xml:space="preserve">) Elektrooniline jahiluba antakse asjaomase </w:t>
      </w:r>
      <w:commentRangeStart w:id="790"/>
      <w:r w:rsidRPr="323F6CC3">
        <w:rPr>
          <w:color w:val="auto"/>
        </w:rPr>
        <w:t xml:space="preserve">elektroonilise infosüsteemi </w:t>
      </w:r>
      <w:commentRangeEnd w:id="790"/>
      <w:r>
        <w:commentReference w:id="790"/>
      </w:r>
      <w:r w:rsidRPr="323F6CC3">
        <w:rPr>
          <w:color w:val="auto"/>
        </w:rPr>
        <w:t>kaudu.</w:t>
      </w:r>
    </w:p>
    <w:p w14:paraId="373FF9AA" w14:textId="77777777" w:rsidR="00CE2FAA" w:rsidRPr="00D03005" w:rsidRDefault="00CE2FAA" w:rsidP="00CE2FAA">
      <w:pPr>
        <w:spacing w:after="0" w:line="240" w:lineRule="auto"/>
        <w:ind w:left="0" w:firstLine="0"/>
        <w:rPr>
          <w:color w:val="auto"/>
          <w:szCs w:val="24"/>
        </w:rPr>
      </w:pPr>
    </w:p>
    <w:p w14:paraId="2C59C78D" w14:textId="77777777" w:rsidR="00CE2FAA" w:rsidRPr="00D03005" w:rsidRDefault="00CE2FAA" w:rsidP="323F6CC3">
      <w:pPr>
        <w:spacing w:after="0" w:line="240" w:lineRule="auto"/>
        <w:ind w:left="0" w:firstLine="0"/>
        <w:rPr>
          <w:color w:val="auto"/>
        </w:rPr>
      </w:pPr>
      <w:r w:rsidRPr="323F6CC3">
        <w:rPr>
          <w:color w:val="auto"/>
        </w:rPr>
        <w:t>(6</w:t>
      </w:r>
      <w:r w:rsidRPr="323F6CC3">
        <w:rPr>
          <w:color w:val="auto"/>
          <w:vertAlign w:val="superscript"/>
        </w:rPr>
        <w:t>4</w:t>
      </w:r>
      <w:r w:rsidRPr="323F6CC3">
        <w:rPr>
          <w:color w:val="auto"/>
        </w:rPr>
        <w:t xml:space="preserve">) </w:t>
      </w:r>
      <w:commentRangeStart w:id="791"/>
      <w:r w:rsidRPr="323F6CC3">
        <w:rPr>
          <w:color w:val="auto"/>
        </w:rPr>
        <w:t xml:space="preserve">Infosüsteemi </w:t>
      </w:r>
      <w:commentRangeEnd w:id="791"/>
      <w:r>
        <w:commentReference w:id="791"/>
      </w:r>
      <w:r w:rsidRPr="323F6CC3">
        <w:rPr>
          <w:color w:val="auto"/>
        </w:rPr>
        <w:t>peab käesoleva seaduse § 10 lõike 1 alusel Kliimaministeeriumiga halduslepingu sõlminud eraõiguslikust juriidilisest isikust jahindusorganisatsioon või Keskkonnaamet.“;</w:t>
      </w:r>
    </w:p>
    <w:p w14:paraId="0B492911" w14:textId="77777777" w:rsidR="00CE2FAA" w:rsidRPr="00D03005" w:rsidRDefault="00CE2FAA" w:rsidP="00CE2FAA">
      <w:pPr>
        <w:spacing w:after="0" w:line="240" w:lineRule="auto"/>
        <w:ind w:left="0" w:firstLine="0"/>
        <w:rPr>
          <w:b/>
          <w:color w:val="auto"/>
          <w:szCs w:val="24"/>
        </w:rPr>
      </w:pPr>
    </w:p>
    <w:p w14:paraId="10B93789" w14:textId="7B8029E9" w:rsidR="00CE2FAA" w:rsidRPr="00D03005" w:rsidRDefault="00D17589" w:rsidP="00CE2FAA">
      <w:pPr>
        <w:spacing w:after="0" w:line="240" w:lineRule="auto"/>
        <w:ind w:left="0" w:firstLine="0"/>
        <w:rPr>
          <w:b/>
          <w:color w:val="auto"/>
          <w:szCs w:val="24"/>
        </w:rPr>
      </w:pPr>
      <w:r>
        <w:rPr>
          <w:b/>
          <w:color w:val="auto"/>
          <w:szCs w:val="24"/>
        </w:rPr>
        <w:t>8</w:t>
      </w:r>
      <w:r w:rsidR="00CE2FAA" w:rsidRPr="0002360B">
        <w:rPr>
          <w:b/>
          <w:color w:val="auto"/>
          <w:szCs w:val="24"/>
        </w:rPr>
        <w:t>)</w:t>
      </w:r>
      <w:r w:rsidR="00CE2FAA" w:rsidRPr="00D03005">
        <w:rPr>
          <w:color w:val="auto"/>
          <w:szCs w:val="24"/>
        </w:rPr>
        <w:t xml:space="preserve"> paragrahvi 40 lõike 8 punkt 7 muudetakse ja sõnastatakse järgmiselt:</w:t>
      </w:r>
    </w:p>
    <w:p w14:paraId="2C944BC0" w14:textId="5804CA8C" w:rsidR="00CE2FAA" w:rsidRPr="00D03005" w:rsidRDefault="00CE2FAA" w:rsidP="00CE2FAA">
      <w:pPr>
        <w:spacing w:after="0" w:line="240" w:lineRule="auto"/>
        <w:ind w:left="-10" w:firstLine="0"/>
        <w:rPr>
          <w:color w:val="auto"/>
          <w:szCs w:val="24"/>
        </w:rPr>
      </w:pPr>
      <w:r w:rsidRPr="002B10DC">
        <w:rPr>
          <w:bCs/>
          <w:color w:val="auto"/>
          <w:szCs w:val="24"/>
          <w:rPrChange w:id="792" w:author="Mari Koik - JUSTDIGI" w:date="2025-01-16T18:05:00Z" w16du:dateUtc="2025-01-16T16:05:00Z">
            <w:rPr>
              <w:b/>
              <w:color w:val="auto"/>
              <w:szCs w:val="24"/>
            </w:rPr>
          </w:rPrChange>
        </w:rPr>
        <w:t>„</w:t>
      </w:r>
      <w:r w:rsidRPr="00D03005">
        <w:rPr>
          <w:color w:val="auto"/>
          <w:szCs w:val="24"/>
        </w:rPr>
        <w:t>7) paberil antava</w:t>
      </w:r>
      <w:del w:id="793" w:author="Mari Koik - JUSTDIGI" w:date="2025-01-20T12:19:00Z" w16du:dateUtc="2025-01-20T10:19:00Z">
        <w:r w:rsidR="00416D8C" w:rsidDel="00630911">
          <w:rPr>
            <w:color w:val="auto"/>
            <w:szCs w:val="24"/>
          </w:rPr>
          <w:delText>l</w:delText>
        </w:r>
      </w:del>
      <w:r w:rsidRPr="00D03005">
        <w:rPr>
          <w:color w:val="auto"/>
          <w:szCs w:val="24"/>
        </w:rPr>
        <w:t xml:space="preserve"> loa</w:t>
      </w:r>
      <w:ins w:id="794" w:author="Mari Koik - JUSTDIGI" w:date="2025-01-20T12:19:00Z" w16du:dateUtc="2025-01-20T10:19:00Z">
        <w:r w:rsidR="00630911">
          <w:rPr>
            <w:color w:val="auto"/>
            <w:szCs w:val="24"/>
          </w:rPr>
          <w:t xml:space="preserve"> korr</w:t>
        </w:r>
      </w:ins>
      <w:ins w:id="795" w:author="Mari Koik - JUSTDIGI" w:date="2025-01-20T12:20:00Z" w16du:dateUtc="2025-01-20T10:20:00Z">
        <w:r w:rsidR="00630911">
          <w:rPr>
            <w:color w:val="auto"/>
            <w:szCs w:val="24"/>
          </w:rPr>
          <w:t>a</w:t>
        </w:r>
      </w:ins>
      <w:r w:rsidR="00416D8C">
        <w:rPr>
          <w:color w:val="auto"/>
          <w:szCs w:val="24"/>
        </w:rPr>
        <w:t>l</w:t>
      </w:r>
      <w:r w:rsidRPr="00D03005">
        <w:rPr>
          <w:color w:val="auto"/>
          <w:szCs w:val="24"/>
        </w:rPr>
        <w:t xml:space="preserve"> loa andnud isiku allkiri.“;</w:t>
      </w:r>
    </w:p>
    <w:p w14:paraId="502ADB71" w14:textId="77777777" w:rsidR="00CE2FAA" w:rsidRPr="00D03005" w:rsidRDefault="00CE2FAA" w:rsidP="00CE2FAA">
      <w:pPr>
        <w:spacing w:after="0" w:line="240" w:lineRule="auto"/>
        <w:ind w:left="-10" w:firstLine="0"/>
        <w:rPr>
          <w:color w:val="auto"/>
          <w:szCs w:val="24"/>
        </w:rPr>
      </w:pPr>
    </w:p>
    <w:p w14:paraId="17315DF6" w14:textId="7ED4D922" w:rsidR="00CE2FAA" w:rsidRPr="00D03005" w:rsidRDefault="00D17589" w:rsidP="00CE2FAA">
      <w:pPr>
        <w:spacing w:after="0" w:line="240" w:lineRule="auto"/>
        <w:ind w:left="-10" w:firstLine="0"/>
        <w:rPr>
          <w:color w:val="auto"/>
          <w:szCs w:val="24"/>
        </w:rPr>
      </w:pPr>
      <w:r>
        <w:rPr>
          <w:b/>
          <w:bCs/>
          <w:color w:val="auto"/>
          <w:szCs w:val="24"/>
        </w:rPr>
        <w:t>9</w:t>
      </w:r>
      <w:r w:rsidR="00CE2FAA" w:rsidRPr="00D03005">
        <w:rPr>
          <w:b/>
          <w:bCs/>
          <w:color w:val="auto"/>
          <w:szCs w:val="24"/>
        </w:rPr>
        <w:t>)</w:t>
      </w:r>
      <w:r w:rsidR="00CE2FAA" w:rsidRPr="00D03005">
        <w:rPr>
          <w:color w:val="auto"/>
          <w:szCs w:val="24"/>
        </w:rPr>
        <w:t xml:space="preserve"> paragrahvi 40 lõige 13 tunnistatakse kehtetuks;</w:t>
      </w:r>
    </w:p>
    <w:p w14:paraId="5BEE6D06" w14:textId="77777777" w:rsidR="00CE2FAA" w:rsidRPr="00D03005" w:rsidRDefault="00CE2FAA" w:rsidP="00CE2FAA">
      <w:pPr>
        <w:spacing w:after="0" w:line="240" w:lineRule="auto"/>
        <w:ind w:left="0" w:firstLine="0"/>
        <w:rPr>
          <w:color w:val="auto"/>
          <w:szCs w:val="24"/>
        </w:rPr>
      </w:pPr>
    </w:p>
    <w:p w14:paraId="64D96408" w14:textId="469AF98B" w:rsidR="00CE2FAA" w:rsidRPr="00D03005" w:rsidRDefault="00D17589" w:rsidP="00CE2FAA">
      <w:pPr>
        <w:spacing w:after="0" w:line="240" w:lineRule="auto"/>
        <w:ind w:left="0" w:firstLine="0"/>
        <w:rPr>
          <w:color w:val="auto"/>
          <w:szCs w:val="24"/>
        </w:rPr>
      </w:pPr>
      <w:r>
        <w:rPr>
          <w:b/>
          <w:color w:val="auto"/>
          <w:szCs w:val="24"/>
        </w:rPr>
        <w:t>10</w:t>
      </w:r>
      <w:r w:rsidR="00CE2FAA" w:rsidRPr="00D03005">
        <w:rPr>
          <w:b/>
          <w:color w:val="auto"/>
          <w:szCs w:val="24"/>
        </w:rPr>
        <w:t>)</w:t>
      </w:r>
      <w:r w:rsidR="00CE2FAA" w:rsidRPr="00D03005">
        <w:rPr>
          <w:color w:val="auto"/>
          <w:szCs w:val="24"/>
        </w:rPr>
        <w:t xml:space="preserve"> paragrahvi 41 täiendatakse lõikega 6 järgmises sõnastuses:</w:t>
      </w:r>
    </w:p>
    <w:p w14:paraId="02DF737B" w14:textId="77777777" w:rsidR="00CE2FAA" w:rsidRPr="00D03005" w:rsidRDefault="00CE2FAA" w:rsidP="323F6CC3">
      <w:pPr>
        <w:spacing w:after="0" w:line="240" w:lineRule="auto"/>
        <w:ind w:left="0" w:firstLine="0"/>
        <w:rPr>
          <w:color w:val="auto"/>
        </w:rPr>
      </w:pPr>
      <w:r w:rsidRPr="323F6CC3">
        <w:rPr>
          <w:color w:val="auto"/>
        </w:rPr>
        <w:t xml:space="preserve">„(6) Elektrooniline jahiluba täidetakse ja tagastatakse </w:t>
      </w:r>
      <w:commentRangeStart w:id="796"/>
      <w:r w:rsidRPr="323F6CC3">
        <w:rPr>
          <w:color w:val="auto"/>
        </w:rPr>
        <w:t>asjaomase elektroonilise infosüsteemi</w:t>
      </w:r>
      <w:commentRangeEnd w:id="796"/>
      <w:r>
        <w:commentReference w:id="796"/>
      </w:r>
      <w:r w:rsidRPr="323F6CC3">
        <w:rPr>
          <w:color w:val="auto"/>
        </w:rPr>
        <w:t xml:space="preserve"> kaudu.“;</w:t>
      </w:r>
    </w:p>
    <w:p w14:paraId="515DF0BA" w14:textId="77777777" w:rsidR="00CE2FAA" w:rsidRPr="00D03005" w:rsidRDefault="00CE2FAA" w:rsidP="00CE2FAA">
      <w:pPr>
        <w:spacing w:after="0" w:line="240" w:lineRule="auto"/>
        <w:ind w:left="0" w:right="51" w:firstLine="0"/>
        <w:rPr>
          <w:color w:val="auto"/>
          <w:szCs w:val="24"/>
        </w:rPr>
      </w:pPr>
    </w:p>
    <w:p w14:paraId="1BE8EE82" w14:textId="42641DA4"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1</w:t>
      </w:r>
      <w:r w:rsidRPr="00D03005">
        <w:rPr>
          <w:b/>
          <w:color w:val="auto"/>
          <w:szCs w:val="24"/>
        </w:rPr>
        <w:t xml:space="preserve">) </w:t>
      </w:r>
      <w:r w:rsidRPr="00D03005">
        <w:rPr>
          <w:color w:val="auto"/>
          <w:szCs w:val="24"/>
        </w:rPr>
        <w:t>paragrahvi 47</w:t>
      </w:r>
      <w:r w:rsidRPr="00D03005">
        <w:rPr>
          <w:color w:val="auto"/>
          <w:szCs w:val="24"/>
          <w:vertAlign w:val="superscript"/>
        </w:rPr>
        <w:t>3</w:t>
      </w:r>
      <w:r w:rsidRPr="00D03005">
        <w:rPr>
          <w:color w:val="auto"/>
          <w:szCs w:val="24"/>
        </w:rPr>
        <w:t xml:space="preserve"> lõige 3 muudetakse ja sõnastatakse järgmiselt:</w:t>
      </w:r>
    </w:p>
    <w:p w14:paraId="5212C106" w14:textId="77777777" w:rsidR="00CE2FAA" w:rsidRPr="00D03005" w:rsidRDefault="00CE2FAA" w:rsidP="00CE2FAA">
      <w:pPr>
        <w:spacing w:after="0" w:line="240" w:lineRule="auto"/>
        <w:ind w:left="0" w:right="51" w:firstLine="0"/>
        <w:rPr>
          <w:color w:val="202020"/>
          <w:szCs w:val="24"/>
          <w:shd w:val="clear" w:color="auto" w:fill="FFFFFF"/>
        </w:rPr>
      </w:pPr>
      <w:r w:rsidRPr="00D03005">
        <w:rPr>
          <w:color w:val="202020"/>
          <w:szCs w:val="24"/>
          <w:shd w:val="clear" w:color="auto" w:fill="FFFFFF"/>
        </w:rPr>
        <w:t>„(3) Keskkonnaameti teenistusrelvad on tulirelvad ja gaasirelvad.“;</w:t>
      </w:r>
    </w:p>
    <w:p w14:paraId="3483EE2E" w14:textId="77777777" w:rsidR="00CE2FAA" w:rsidRPr="00D03005" w:rsidRDefault="00CE2FAA" w:rsidP="00CE2FAA">
      <w:pPr>
        <w:spacing w:after="0" w:line="240" w:lineRule="auto"/>
        <w:ind w:left="0" w:right="51" w:firstLine="0"/>
        <w:rPr>
          <w:color w:val="202020"/>
          <w:szCs w:val="24"/>
          <w:shd w:val="clear" w:color="auto" w:fill="FFFFFF"/>
        </w:rPr>
      </w:pPr>
    </w:p>
    <w:p w14:paraId="44551CDF" w14:textId="28222230" w:rsidR="00CE2FAA" w:rsidRPr="00D03005" w:rsidRDefault="00CE2FAA" w:rsidP="00CE2FAA">
      <w:pPr>
        <w:spacing w:after="0" w:line="240" w:lineRule="auto"/>
        <w:ind w:left="0" w:right="51" w:firstLine="0"/>
        <w:rPr>
          <w:color w:val="202020"/>
          <w:szCs w:val="24"/>
          <w:shd w:val="clear" w:color="auto" w:fill="FFFFFF"/>
        </w:rPr>
      </w:pPr>
      <w:r w:rsidRPr="00D03005">
        <w:rPr>
          <w:b/>
          <w:bCs/>
          <w:color w:val="202020"/>
          <w:szCs w:val="24"/>
          <w:shd w:val="clear" w:color="auto" w:fill="FFFFFF"/>
        </w:rPr>
        <w:t>1</w:t>
      </w:r>
      <w:r w:rsidR="00D17589">
        <w:rPr>
          <w:b/>
          <w:bCs/>
          <w:color w:val="202020"/>
          <w:szCs w:val="24"/>
          <w:shd w:val="clear" w:color="auto" w:fill="FFFFFF"/>
        </w:rPr>
        <w:t>2</w:t>
      </w:r>
      <w:r w:rsidRPr="00D03005">
        <w:rPr>
          <w:color w:val="202020"/>
          <w:szCs w:val="24"/>
          <w:shd w:val="clear" w:color="auto" w:fill="FFFFFF"/>
        </w:rPr>
        <w:t>) paragrahv 48 muudetakse ja sõnastatakse järgmiselt</w:t>
      </w:r>
      <w:ins w:id="797" w:author="Mari Koik - JUSTDIGI" w:date="2025-01-16T18:05:00Z" w16du:dateUtc="2025-01-16T16:05:00Z">
        <w:r w:rsidR="00295059">
          <w:rPr>
            <w:color w:val="202020"/>
            <w:szCs w:val="24"/>
            <w:shd w:val="clear" w:color="auto" w:fill="FFFFFF"/>
          </w:rPr>
          <w:t>:</w:t>
        </w:r>
      </w:ins>
    </w:p>
    <w:p w14:paraId="10417FC4" w14:textId="0C2519E6" w:rsidR="00CE2FAA" w:rsidRPr="00D03005" w:rsidRDefault="00CE2FAA" w:rsidP="00CE2FAA">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w:t>
      </w:r>
      <w:r w:rsidRPr="00D03005">
        <w:rPr>
          <w:rFonts w:eastAsia="Aptos"/>
          <w:b/>
          <w:bCs/>
          <w:color w:val="auto"/>
          <w:kern w:val="2"/>
          <w:szCs w:val="24"/>
          <w:lang w:eastAsia="en-US"/>
          <w14:ligatures w14:val="standardContextual"/>
        </w:rPr>
        <w:t>§ 48. Keskkonnale tekitatud kahju ja selle hüvitamine</w:t>
      </w:r>
      <w:del w:id="798" w:author="Mari Koik - JUSTDIGI" w:date="2025-01-16T18:04:00Z" w16du:dateUtc="2025-01-16T16:04:00Z">
        <w:r w:rsidRPr="00D03005" w:rsidDel="005B7699">
          <w:rPr>
            <w:rFonts w:eastAsia="Aptos"/>
            <w:color w:val="auto"/>
            <w:kern w:val="2"/>
            <w:szCs w:val="24"/>
            <w:lang w:eastAsia="en-US"/>
            <w14:ligatures w14:val="standardContextual"/>
          </w:rPr>
          <w:delText>“</w:delText>
        </w:r>
      </w:del>
      <w:r w:rsidRPr="00D03005">
        <w:rPr>
          <w:rFonts w:eastAsia="Aptos"/>
          <w:color w:val="auto"/>
          <w:kern w:val="2"/>
          <w:szCs w:val="24"/>
          <w:lang w:eastAsia="en-US"/>
          <w14:ligatures w14:val="standardContextual"/>
        </w:rPr>
        <w:t xml:space="preserve"> </w:t>
      </w:r>
    </w:p>
    <w:p w14:paraId="3BCF3322" w14:textId="77777777" w:rsidR="00CE2FAA" w:rsidRPr="00D03005" w:rsidRDefault="00CE2FAA" w:rsidP="00CE2FAA">
      <w:pPr>
        <w:spacing w:after="0" w:line="240" w:lineRule="auto"/>
        <w:ind w:left="0" w:firstLine="0"/>
        <w:rPr>
          <w:rFonts w:eastAsia="Aptos"/>
          <w:color w:val="auto"/>
          <w:kern w:val="2"/>
          <w:szCs w:val="24"/>
          <w:lang w:eastAsia="en-US"/>
          <w14:ligatures w14:val="standardContextual"/>
        </w:rPr>
      </w:pPr>
    </w:p>
    <w:p w14:paraId="16E96A48" w14:textId="28814BB3" w:rsidR="00CE2FAA" w:rsidRPr="00416D8C" w:rsidRDefault="00416D8C" w:rsidP="00416D8C">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 xml:space="preserve">(1) </w:t>
      </w:r>
      <w:r w:rsidR="00CE2FAA" w:rsidRPr="00416D8C">
        <w:rPr>
          <w:rFonts w:eastAsia="Aptos"/>
          <w:color w:val="auto"/>
          <w:kern w:val="2"/>
          <w:szCs w:val="24"/>
          <w:lang w:eastAsia="en-US"/>
          <w14:ligatures w14:val="standardContextual"/>
        </w:rPr>
        <w:t>Keskkonnale õigusvastaselt tekitatud kahju hüvitab kahju tekitanud isik käesolevas paragrahvis sätestatud ulatuses ja korras.</w:t>
      </w:r>
    </w:p>
    <w:p w14:paraId="139F1836" w14:textId="77777777" w:rsidR="00CE2FAA" w:rsidRPr="00D03005" w:rsidRDefault="00CE2FAA" w:rsidP="00416D8C">
      <w:pPr>
        <w:pStyle w:val="Loendilik"/>
        <w:spacing w:after="0" w:line="240" w:lineRule="auto"/>
        <w:ind w:left="740" w:firstLine="0"/>
        <w:rPr>
          <w:rFonts w:eastAsia="Aptos"/>
          <w:color w:val="auto"/>
          <w:kern w:val="2"/>
          <w:szCs w:val="24"/>
          <w:lang w:eastAsia="en-US"/>
          <w14:ligatures w14:val="standardContextual"/>
        </w:rPr>
      </w:pPr>
    </w:p>
    <w:p w14:paraId="5970911A" w14:textId="77777777" w:rsidR="00CE2FAA" w:rsidRPr="00D03005" w:rsidRDefault="00CE2FAA" w:rsidP="00416D8C">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 xml:space="preserve">(2) Keskkonnale tekitatakse käesoleva seaduse tähenduses kahju, kui: </w:t>
      </w:r>
    </w:p>
    <w:p w14:paraId="4E7B8935" w14:textId="1877EC77" w:rsidR="00CE2FAA" w:rsidRPr="00D03005" w:rsidRDefault="006E4370" w:rsidP="006E4370">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1)</w:t>
      </w:r>
      <w:r w:rsidR="00CE2FAA" w:rsidRPr="00D03005">
        <w:rPr>
          <w:rFonts w:eastAsia="Aptos"/>
          <w:color w:val="auto"/>
          <w:kern w:val="2"/>
          <w:szCs w:val="24"/>
          <w:lang w:eastAsia="en-US"/>
          <w14:ligatures w14:val="standardContextual"/>
        </w:rPr>
        <w:t xml:space="preserve"> jahiuluk</w:t>
      </w:r>
      <w:del w:id="799" w:author="Mari Koik - JUSTDIGI" w:date="2025-01-20T10:50:00Z" w16du:dateUtc="2025-01-20T08:50:00Z">
        <w:r w:rsidR="00CE2FAA" w:rsidRPr="00D03005" w:rsidDel="002D2D21">
          <w:rPr>
            <w:rFonts w:eastAsia="Aptos"/>
            <w:color w:val="auto"/>
            <w:kern w:val="2"/>
            <w:szCs w:val="24"/>
            <w:lang w:eastAsia="en-US"/>
            <w14:ligatures w14:val="standardContextual"/>
          </w:rPr>
          <w:delText>i</w:delText>
        </w:r>
      </w:del>
      <w:r w:rsidR="00CE2FAA" w:rsidRPr="00D03005">
        <w:rPr>
          <w:rFonts w:eastAsia="Aptos"/>
          <w:color w:val="auto"/>
          <w:kern w:val="2"/>
          <w:szCs w:val="24"/>
          <w:lang w:eastAsia="en-US"/>
          <w14:ligatures w14:val="standardContextual"/>
        </w:rPr>
        <w:t xml:space="preserve"> hukati kehtiva jahiloata;</w:t>
      </w:r>
    </w:p>
    <w:p w14:paraId="744B8C45" w14:textId="36B3C905" w:rsidR="00CE2FAA" w:rsidRPr="00D03005" w:rsidRDefault="006E4370" w:rsidP="006E4370">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 xml:space="preserve">2) </w:t>
      </w:r>
      <w:r w:rsidR="00CE2FAA" w:rsidRPr="00D03005">
        <w:rPr>
          <w:rFonts w:eastAsia="Aptos"/>
          <w:color w:val="auto"/>
          <w:kern w:val="2"/>
          <w:szCs w:val="24"/>
          <w:lang w:eastAsia="en-US"/>
          <w14:ligatures w14:val="standardContextual"/>
        </w:rPr>
        <w:t xml:space="preserve">jahiuluk hukati keelatud viisil või vahendiga või keelatud kohas või väljaspool sellele ulukile </w:t>
      </w:r>
      <w:r w:rsidR="00CE2FAA" w:rsidRPr="00A9521E">
        <w:rPr>
          <w:rFonts w:eastAsia="Aptos"/>
          <w:color w:val="auto"/>
          <w:kern w:val="2"/>
          <w:szCs w:val="24"/>
          <w:lang w:eastAsia="en-US"/>
          <w14:ligatures w14:val="standardContextual"/>
        </w:rPr>
        <w:t>jahi</w:t>
      </w:r>
      <w:ins w:id="800" w:author="Mari Koik - JUSTDIGI" w:date="2025-01-20T10:50:00Z" w16du:dateUtc="2025-01-20T08:50:00Z">
        <w:r w:rsidR="00330303" w:rsidRPr="00A9521E">
          <w:rPr>
            <w:rFonts w:eastAsia="Aptos"/>
            <w:color w:val="auto"/>
            <w:kern w:val="2"/>
            <w:szCs w:val="24"/>
            <w:lang w:eastAsia="en-US"/>
            <w14:ligatures w14:val="standardContextual"/>
          </w:rPr>
          <w:t xml:space="preserve"> </w:t>
        </w:r>
      </w:ins>
      <w:r w:rsidR="00CE2FAA" w:rsidRPr="00A9521E">
        <w:rPr>
          <w:rFonts w:eastAsia="Aptos"/>
          <w:color w:val="auto"/>
          <w:kern w:val="2"/>
          <w:szCs w:val="24"/>
          <w:lang w:eastAsia="en-US"/>
          <w14:ligatures w14:val="standardContextual"/>
        </w:rPr>
        <w:t>pidamiseks</w:t>
      </w:r>
      <w:r w:rsidR="00CE2FAA" w:rsidRPr="00D03005">
        <w:rPr>
          <w:rFonts w:eastAsia="Aptos"/>
          <w:color w:val="auto"/>
          <w:kern w:val="2"/>
          <w:szCs w:val="24"/>
          <w:lang w:eastAsia="en-US"/>
          <w14:ligatures w14:val="standardContextual"/>
        </w:rPr>
        <w:t xml:space="preserve"> kehtestatud </w:t>
      </w:r>
      <w:del w:id="801" w:author="Mari Koik - JUSTDIGI" w:date="2025-01-20T15:25:00Z" w16du:dateUtc="2025-01-20T13:25:00Z">
        <w:r w:rsidR="00CE2FAA" w:rsidRPr="00D03005" w:rsidDel="004166A9">
          <w:rPr>
            <w:rFonts w:eastAsia="Aptos"/>
            <w:color w:val="auto"/>
            <w:kern w:val="2"/>
            <w:szCs w:val="24"/>
            <w:lang w:eastAsia="en-US"/>
            <w14:ligatures w14:val="standardContextual"/>
          </w:rPr>
          <w:delText>jahi</w:delText>
        </w:r>
      </w:del>
      <w:r w:rsidR="00CE2FAA" w:rsidRPr="00D03005">
        <w:rPr>
          <w:rFonts w:eastAsia="Aptos"/>
          <w:color w:val="auto"/>
          <w:kern w:val="2"/>
          <w:szCs w:val="24"/>
          <w:lang w:eastAsia="en-US"/>
          <w14:ligatures w14:val="standardContextual"/>
        </w:rPr>
        <w:t>aega;</w:t>
      </w:r>
    </w:p>
    <w:p w14:paraId="115120FD" w14:textId="78424877" w:rsidR="00CE2FAA" w:rsidRPr="00D03005" w:rsidRDefault="006E4370" w:rsidP="006E4370">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3)</w:t>
      </w:r>
      <w:r w:rsidR="00CE2FAA" w:rsidRPr="00D03005">
        <w:rPr>
          <w:rFonts w:eastAsia="Aptos"/>
          <w:color w:val="auto"/>
          <w:kern w:val="2"/>
          <w:szCs w:val="24"/>
          <w:lang w:eastAsia="en-US"/>
          <w14:ligatures w14:val="standardContextual"/>
        </w:rPr>
        <w:t xml:space="preserve"> jahiuluk hukati väljaspool jahiloale märgitud kohta või kehtivusaega;</w:t>
      </w:r>
    </w:p>
    <w:p w14:paraId="706B4F5E" w14:textId="51F60853" w:rsidR="00CE2FAA" w:rsidRPr="00D03005" w:rsidRDefault="00CE2FAA" w:rsidP="006E4370">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 xml:space="preserve">4) jahiuluki elupaik hävitati või kahjustati viisil, mille tagajärjel muutub jahiuluki urg või pesa </w:t>
      </w:r>
      <w:del w:id="802" w:author="Mari Koik - JUSTDIGI" w:date="2025-01-20T15:26:00Z" w16du:dateUtc="2025-01-20T13:26:00Z">
        <w:r w:rsidRPr="00D03005" w:rsidDel="005A7C6D">
          <w:rPr>
            <w:rFonts w:eastAsia="Aptos"/>
            <w:color w:val="auto"/>
            <w:kern w:val="2"/>
            <w:szCs w:val="24"/>
            <w:lang w:eastAsia="en-US"/>
            <w14:ligatures w14:val="standardContextual"/>
          </w:rPr>
          <w:delText xml:space="preserve">ulukile </w:delText>
        </w:r>
      </w:del>
      <w:ins w:id="803" w:author="Mari Koik - JUSTDIGI" w:date="2025-01-20T15:26:00Z" w16du:dateUtc="2025-01-20T13:26:00Z">
        <w:r w:rsidR="005A7C6D">
          <w:rPr>
            <w:rFonts w:eastAsia="Aptos"/>
            <w:color w:val="auto"/>
            <w:kern w:val="2"/>
            <w:szCs w:val="24"/>
            <w:lang w:eastAsia="en-US"/>
            <w14:ligatures w14:val="standardContextual"/>
          </w:rPr>
          <w:t>talle</w:t>
        </w:r>
        <w:r w:rsidR="005A7C6D" w:rsidRPr="00D03005">
          <w:rPr>
            <w:rFonts w:eastAsia="Aptos"/>
            <w:color w:val="auto"/>
            <w:kern w:val="2"/>
            <w:szCs w:val="24"/>
            <w:lang w:eastAsia="en-US"/>
            <w14:ligatures w14:val="standardContextual"/>
          </w:rPr>
          <w:t xml:space="preserve"> </w:t>
        </w:r>
      </w:ins>
      <w:r w:rsidRPr="00D03005">
        <w:rPr>
          <w:rFonts w:eastAsia="Aptos"/>
          <w:color w:val="auto"/>
          <w:kern w:val="2"/>
          <w:szCs w:val="24"/>
          <w:lang w:eastAsia="en-US"/>
          <w14:ligatures w14:val="standardContextual"/>
        </w:rPr>
        <w:t>elamiskõlbmatuks.</w:t>
      </w:r>
    </w:p>
    <w:p w14:paraId="5FD0B199" w14:textId="77777777" w:rsidR="00CE2FAA" w:rsidRPr="00D03005" w:rsidRDefault="00CE2FAA" w:rsidP="00416D8C">
      <w:pPr>
        <w:spacing w:after="0" w:line="240" w:lineRule="auto"/>
        <w:ind w:left="397" w:firstLine="0"/>
        <w:rPr>
          <w:rFonts w:eastAsia="Aptos"/>
          <w:color w:val="auto"/>
          <w:kern w:val="2"/>
          <w:szCs w:val="24"/>
          <w:lang w:eastAsia="en-US"/>
          <w14:ligatures w14:val="standardContextual"/>
        </w:rPr>
      </w:pPr>
    </w:p>
    <w:p w14:paraId="643A1C83" w14:textId="60D1D84E" w:rsidR="00CE2FAA" w:rsidRPr="00D03005" w:rsidRDefault="00CE2FAA" w:rsidP="00416D8C">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(3) Käesoleva paragrahvi lõike</w:t>
      </w:r>
      <w:del w:id="804" w:author="Mari Koik - JUSTDIGI" w:date="2025-01-20T10:51:00Z" w16du:dateUtc="2025-01-20T08:51:00Z">
        <w:r w:rsidRPr="00D03005" w:rsidDel="00330303">
          <w:rPr>
            <w:rFonts w:eastAsia="Aptos"/>
            <w:color w:val="auto"/>
            <w:kern w:val="2"/>
            <w:szCs w:val="24"/>
            <w:lang w:eastAsia="en-US"/>
            <w14:ligatures w14:val="standardContextual"/>
          </w:rPr>
          <w:delText>s</w:delText>
        </w:r>
      </w:del>
      <w:r w:rsidRPr="00D03005">
        <w:rPr>
          <w:rFonts w:eastAsia="Aptos"/>
          <w:color w:val="auto"/>
          <w:kern w:val="2"/>
          <w:szCs w:val="24"/>
          <w:lang w:eastAsia="en-US"/>
          <w14:ligatures w14:val="standardContextual"/>
        </w:rPr>
        <w:t xml:space="preserve"> 2 punktides 1</w:t>
      </w:r>
      <w:del w:id="805" w:author="Mari Koik - JUSTDIGI" w:date="2025-01-20T10:51:00Z" w16du:dateUtc="2025-01-20T08:51:00Z">
        <w:r w:rsidRPr="00D03005" w:rsidDel="00330303">
          <w:rPr>
            <w:rFonts w:eastAsia="Aptos"/>
            <w:color w:val="auto"/>
            <w:kern w:val="2"/>
            <w:szCs w:val="24"/>
            <w:lang w:eastAsia="en-US"/>
            <w14:ligatures w14:val="standardContextual"/>
          </w:rPr>
          <w:delText>-</w:delText>
        </w:r>
      </w:del>
      <w:ins w:id="806" w:author="Mari Koik - JUSTDIGI" w:date="2025-01-20T10:51:00Z" w16du:dateUtc="2025-01-20T08:51:00Z">
        <w:r w:rsidR="00330303">
          <w:rPr>
            <w:rFonts w:eastAsia="Aptos"/>
            <w:color w:val="auto"/>
            <w:kern w:val="2"/>
            <w:szCs w:val="24"/>
            <w:lang w:eastAsia="en-US"/>
            <w14:ligatures w14:val="standardContextual"/>
          </w:rPr>
          <w:t>–</w:t>
        </w:r>
      </w:ins>
      <w:r w:rsidRPr="00D03005">
        <w:rPr>
          <w:rFonts w:eastAsia="Aptos"/>
          <w:color w:val="auto"/>
          <w:kern w:val="2"/>
          <w:szCs w:val="24"/>
          <w:lang w:eastAsia="en-US"/>
          <w14:ligatures w14:val="standardContextual"/>
        </w:rPr>
        <w:t>3 sätestatud juhtudel uluki ebaseadusliku hukkamisega keskkonnale tekitatud kahju ülemmäär on 16 000 eurot ja alammäär 24 eurot.</w:t>
      </w:r>
    </w:p>
    <w:p w14:paraId="2464B6F1" w14:textId="77777777" w:rsidR="00CE2FAA" w:rsidRPr="00D03005" w:rsidRDefault="00CE2FAA" w:rsidP="00416D8C">
      <w:pPr>
        <w:spacing w:after="0" w:line="240" w:lineRule="auto"/>
        <w:ind w:left="397" w:firstLine="0"/>
        <w:rPr>
          <w:rFonts w:eastAsia="Aptos"/>
          <w:color w:val="auto"/>
          <w:kern w:val="2"/>
          <w:szCs w:val="24"/>
          <w:lang w:eastAsia="en-US"/>
          <w14:ligatures w14:val="standardContextual"/>
        </w:rPr>
      </w:pPr>
    </w:p>
    <w:p w14:paraId="46CAFDDD" w14:textId="40FBD09A"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shd w:val="clear" w:color="auto" w:fill="FFFFFF"/>
          <w:lang w:eastAsia="en-US"/>
          <w14:ligatures w14:val="standardContextual"/>
        </w:rPr>
        <w:lastRenderedPageBreak/>
        <w:t xml:space="preserve">(4) </w:t>
      </w:r>
      <w:r w:rsidRPr="00D03005">
        <w:rPr>
          <w:rFonts w:eastAsia="Aptos"/>
          <w:color w:val="auto"/>
          <w:kern w:val="2"/>
          <w:szCs w:val="24"/>
          <w:lang w:eastAsia="en-US"/>
          <w14:ligatures w14:val="standardContextual"/>
        </w:rPr>
        <w:t>Käesoleva paragrahvi lõike 2 punktis 4 nimetatud juhul arvestatakse keskkonnale tekitatud kahju</w:t>
      </w:r>
      <w:ins w:id="807" w:author="Mari Koik - JUSTDIGI" w:date="2025-01-20T15:27:00Z" w16du:dateUtc="2025-01-20T13:27:00Z">
        <w:r w:rsidR="00EB18A9">
          <w:rPr>
            <w:rFonts w:eastAsia="Aptos"/>
            <w:color w:val="auto"/>
            <w:kern w:val="2"/>
            <w:szCs w:val="24"/>
            <w:lang w:eastAsia="en-US"/>
            <w14:ligatures w14:val="standardContextual"/>
          </w:rPr>
          <w:t>ks</w:t>
        </w:r>
      </w:ins>
      <w:r w:rsidRPr="00D03005">
        <w:rPr>
          <w:rFonts w:eastAsia="Aptos"/>
          <w:color w:val="auto"/>
          <w:kern w:val="2"/>
          <w:szCs w:val="24"/>
          <w:lang w:eastAsia="en-US"/>
          <w14:ligatures w14:val="standardContextual"/>
        </w:rPr>
        <w:t xml:space="preserve"> vastavalt uluki liigile </w:t>
      </w:r>
      <w:del w:id="808" w:author="Mari Koik - JUSTDIGI" w:date="2025-01-22T14:54:00Z" w16du:dateUtc="2025-01-22T12:54:00Z">
        <w:r w:rsidRPr="00D03005" w:rsidDel="002915BA">
          <w:rPr>
            <w:rFonts w:eastAsia="Aptos"/>
            <w:color w:val="auto"/>
            <w:kern w:val="2"/>
            <w:szCs w:val="24"/>
            <w:lang w:eastAsia="en-US"/>
            <w14:ligatures w14:val="standardContextual"/>
          </w:rPr>
          <w:delText xml:space="preserve">käesoleva paragrahvi </w:delText>
        </w:r>
      </w:del>
      <w:r w:rsidRPr="00D03005">
        <w:rPr>
          <w:rFonts w:eastAsia="Aptos"/>
          <w:color w:val="auto"/>
          <w:kern w:val="2"/>
          <w:szCs w:val="24"/>
          <w:lang w:eastAsia="en-US"/>
          <w14:ligatures w14:val="standardContextual"/>
        </w:rPr>
        <w:t xml:space="preserve">lõike 3 alusel kehtestatud kahjumäära </w:t>
      </w:r>
      <w:r w:rsidRPr="00D03005">
        <w:rPr>
          <w:rFonts w:eastAsia="Aptos"/>
          <w:color w:val="auto"/>
          <w:kern w:val="2"/>
          <w:szCs w:val="24"/>
          <w:shd w:val="clear" w:color="auto" w:fill="FFFFFF"/>
          <w:lang w:eastAsia="en-US"/>
          <w14:ligatures w14:val="standardContextual"/>
        </w:rPr>
        <w:t>kolmekord</w:t>
      </w:r>
      <w:ins w:id="809" w:author="Mari Koik - JUSTDIGI" w:date="2025-01-20T15:28:00Z" w16du:dateUtc="2025-01-20T13:28:00Z">
        <w:r w:rsidR="00EB18A9">
          <w:rPr>
            <w:rFonts w:eastAsia="Aptos"/>
            <w:color w:val="auto"/>
            <w:kern w:val="2"/>
            <w:szCs w:val="24"/>
            <w:shd w:val="clear" w:color="auto" w:fill="FFFFFF"/>
            <w:lang w:eastAsia="en-US"/>
            <w14:ligatures w14:val="standardContextual"/>
          </w:rPr>
          <w:t>ne</w:t>
        </w:r>
      </w:ins>
      <w:del w:id="810" w:author="Mari Koik - JUSTDIGI" w:date="2025-01-20T15:28:00Z" w16du:dateUtc="2025-01-20T13:28:00Z">
        <w:r w:rsidRPr="00D03005" w:rsidDel="00EB18A9">
          <w:rPr>
            <w:rFonts w:eastAsia="Aptos"/>
            <w:color w:val="auto"/>
            <w:kern w:val="2"/>
            <w:szCs w:val="24"/>
            <w:shd w:val="clear" w:color="auto" w:fill="FFFFFF"/>
            <w:lang w:eastAsia="en-US"/>
            <w14:ligatures w14:val="standardContextual"/>
          </w:rPr>
          <w:delText>ses</w:delText>
        </w:r>
      </w:del>
      <w:r w:rsidRPr="00D03005">
        <w:rPr>
          <w:rFonts w:eastAsia="Aptos"/>
          <w:color w:val="auto"/>
          <w:kern w:val="2"/>
          <w:szCs w:val="24"/>
          <w:shd w:val="clear" w:color="auto" w:fill="FFFFFF"/>
          <w:lang w:eastAsia="en-US"/>
          <w14:ligatures w14:val="standardContextual"/>
        </w:rPr>
        <w:t xml:space="preserve"> </w:t>
      </w:r>
      <w:del w:id="811" w:author="Mari Koik - JUSTDIGI" w:date="2025-01-22T13:46:00Z" w16du:dateUtc="2025-01-22T11:46:00Z">
        <w:r w:rsidRPr="00A9521E" w:rsidDel="00854FE6">
          <w:rPr>
            <w:rFonts w:eastAsia="Aptos"/>
            <w:color w:val="auto"/>
            <w:kern w:val="2"/>
            <w:szCs w:val="24"/>
            <w:shd w:val="clear" w:color="auto" w:fill="FFFFFF"/>
            <w:lang w:eastAsia="en-US"/>
            <w14:ligatures w14:val="standardContextual"/>
          </w:rPr>
          <w:delText>ulatus</w:delText>
        </w:r>
      </w:del>
      <w:del w:id="812" w:author="Mari Koik - JUSTDIGI" w:date="2025-01-20T15:28:00Z" w16du:dateUtc="2025-01-20T13:28:00Z">
        <w:r w:rsidRPr="00D03005" w:rsidDel="00EB18A9">
          <w:rPr>
            <w:rFonts w:eastAsia="Aptos"/>
            <w:color w:val="auto"/>
            <w:kern w:val="2"/>
            <w:szCs w:val="24"/>
            <w:shd w:val="clear" w:color="auto" w:fill="FFFFFF"/>
            <w:lang w:eastAsia="en-US"/>
            <w14:ligatures w14:val="standardContextual"/>
          </w:rPr>
          <w:delText>es</w:delText>
        </w:r>
      </w:del>
      <w:ins w:id="813" w:author="Mari Koik - JUSTDIGI" w:date="2025-01-22T13:46:00Z" w16du:dateUtc="2025-01-22T11:46:00Z">
        <w:r w:rsidR="00854FE6">
          <w:rPr>
            <w:rFonts w:eastAsia="Aptos"/>
            <w:color w:val="auto"/>
            <w:kern w:val="2"/>
            <w:szCs w:val="24"/>
            <w:shd w:val="clear" w:color="auto" w:fill="FFFFFF"/>
            <w:lang w:eastAsia="en-US"/>
            <w14:ligatures w14:val="standardContextual"/>
          </w:rPr>
          <w:t>suurus</w:t>
        </w:r>
      </w:ins>
      <w:r w:rsidRPr="00D03005">
        <w:rPr>
          <w:rFonts w:eastAsia="Aptos"/>
          <w:color w:val="auto"/>
          <w:kern w:val="2"/>
          <w:szCs w:val="24"/>
          <w:shd w:val="clear" w:color="auto" w:fill="FFFFFF"/>
          <w:lang w:eastAsia="en-US"/>
          <w14:ligatures w14:val="standardContextual"/>
        </w:rPr>
        <w:t xml:space="preserve">, </w:t>
      </w:r>
      <w:bookmarkStart w:id="814" w:name="_Hlk182990440"/>
      <w:r w:rsidRPr="00D03005">
        <w:rPr>
          <w:rFonts w:eastAsia="Aptos"/>
          <w:color w:val="auto"/>
          <w:kern w:val="2"/>
          <w:szCs w:val="24"/>
          <w:shd w:val="clear" w:color="auto" w:fill="FFFFFF"/>
          <w:lang w:eastAsia="en-US"/>
          <w14:ligatures w14:val="standardContextual"/>
        </w:rPr>
        <w:t>kuid mitte rohkem kui 1000 eurot</w:t>
      </w:r>
      <w:bookmarkEnd w:id="814"/>
      <w:r w:rsidRPr="00D03005">
        <w:rPr>
          <w:rFonts w:eastAsia="Aptos"/>
          <w:color w:val="auto"/>
          <w:kern w:val="2"/>
          <w:szCs w:val="24"/>
          <w:shd w:val="clear" w:color="auto" w:fill="FFFFFF"/>
          <w:lang w:eastAsia="en-US"/>
          <w14:ligatures w14:val="standardContextual"/>
        </w:rPr>
        <w:t>.</w:t>
      </w:r>
    </w:p>
    <w:p w14:paraId="7479D79B"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01514ABA" w14:textId="626A5BBC"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shd w:val="clear" w:color="auto" w:fill="FFFFFF"/>
          <w:lang w:eastAsia="en-US"/>
          <w14:ligatures w14:val="standardContextual"/>
        </w:rPr>
        <w:t>(5) Jahiuluki väljaspool jahiaega või jahilinnu isendi pesitsusajal hukkamise korral arv</w:t>
      </w:r>
      <w:ins w:id="815" w:author="Mari Koik - JUSTDIGI" w:date="2025-01-20T15:28:00Z" w16du:dateUtc="2025-01-20T13:28:00Z">
        <w:r w:rsidR="006618BE">
          <w:rPr>
            <w:rFonts w:eastAsia="Aptos"/>
            <w:color w:val="auto"/>
            <w:kern w:val="2"/>
            <w:szCs w:val="24"/>
            <w:shd w:val="clear" w:color="auto" w:fill="FFFFFF"/>
            <w:lang w:eastAsia="en-US"/>
            <w14:ligatures w14:val="standardContextual"/>
          </w:rPr>
          <w:t>es</w:t>
        </w:r>
      </w:ins>
      <w:del w:id="816" w:author="Mari Koik - JUSTDIGI" w:date="2025-01-20T15:28:00Z" w16du:dateUtc="2025-01-20T13:28:00Z">
        <w:r w:rsidRPr="00D03005" w:rsidDel="006618BE">
          <w:rPr>
            <w:rFonts w:eastAsia="Aptos"/>
            <w:color w:val="auto"/>
            <w:kern w:val="2"/>
            <w:szCs w:val="24"/>
            <w:shd w:val="clear" w:color="auto" w:fill="FFFFFF"/>
            <w:lang w:eastAsia="en-US"/>
            <w14:ligatures w14:val="standardContextual"/>
          </w:rPr>
          <w:delText>u</w:delText>
        </w:r>
      </w:del>
      <w:r w:rsidRPr="00D03005">
        <w:rPr>
          <w:rFonts w:eastAsia="Aptos"/>
          <w:color w:val="auto"/>
          <w:kern w:val="2"/>
          <w:szCs w:val="24"/>
          <w:shd w:val="clear" w:color="auto" w:fill="FFFFFF"/>
          <w:lang w:eastAsia="en-US"/>
          <w14:ligatures w14:val="standardContextual"/>
        </w:rPr>
        <w:t>tatakse keskkonnale tekitatud kahju</w:t>
      </w:r>
      <w:ins w:id="817" w:author="Mari Koik - JUSTDIGI" w:date="2025-01-20T15:28:00Z" w16du:dateUtc="2025-01-20T13:28:00Z">
        <w:r w:rsidR="006618BE">
          <w:rPr>
            <w:rFonts w:eastAsia="Aptos"/>
            <w:color w:val="auto"/>
            <w:kern w:val="2"/>
            <w:szCs w:val="24"/>
            <w:shd w:val="clear" w:color="auto" w:fill="FFFFFF"/>
            <w:lang w:eastAsia="en-US"/>
            <w14:ligatures w14:val="standardContextual"/>
          </w:rPr>
          <w:t>ks</w:t>
        </w:r>
      </w:ins>
      <w:r w:rsidRPr="00D03005">
        <w:rPr>
          <w:rFonts w:eastAsia="Aptos"/>
          <w:color w:val="auto"/>
          <w:kern w:val="2"/>
          <w:szCs w:val="24"/>
          <w:shd w:val="clear" w:color="auto" w:fill="FFFFFF"/>
          <w:lang w:eastAsia="en-US"/>
          <w14:ligatures w14:val="standardContextual"/>
        </w:rPr>
        <w:t xml:space="preserve"> käesoleva paragrahvi lõike 8 alusel kehtestatud kahjumäära kolmekord</w:t>
      </w:r>
      <w:ins w:id="818" w:author="Mari Koik - JUSTDIGI" w:date="2025-01-20T15:28:00Z" w16du:dateUtc="2025-01-20T13:28:00Z">
        <w:r w:rsidR="006618BE">
          <w:rPr>
            <w:rFonts w:eastAsia="Aptos"/>
            <w:color w:val="auto"/>
            <w:kern w:val="2"/>
            <w:szCs w:val="24"/>
            <w:shd w:val="clear" w:color="auto" w:fill="FFFFFF"/>
            <w:lang w:eastAsia="en-US"/>
            <w14:ligatures w14:val="standardContextual"/>
          </w:rPr>
          <w:t>ne</w:t>
        </w:r>
      </w:ins>
      <w:del w:id="819" w:author="Mari Koik - JUSTDIGI" w:date="2025-01-20T15:29:00Z" w16du:dateUtc="2025-01-20T13:29:00Z">
        <w:r w:rsidRPr="00D03005" w:rsidDel="006618BE">
          <w:rPr>
            <w:rFonts w:eastAsia="Aptos"/>
            <w:color w:val="auto"/>
            <w:kern w:val="2"/>
            <w:szCs w:val="24"/>
            <w:shd w:val="clear" w:color="auto" w:fill="FFFFFF"/>
            <w:lang w:eastAsia="en-US"/>
            <w14:ligatures w14:val="standardContextual"/>
          </w:rPr>
          <w:delText>ses</w:delText>
        </w:r>
      </w:del>
      <w:r w:rsidRPr="00D03005">
        <w:rPr>
          <w:rFonts w:eastAsia="Aptos"/>
          <w:color w:val="auto"/>
          <w:kern w:val="2"/>
          <w:szCs w:val="24"/>
          <w:shd w:val="clear" w:color="auto" w:fill="FFFFFF"/>
          <w:lang w:eastAsia="en-US"/>
          <w14:ligatures w14:val="standardContextual"/>
        </w:rPr>
        <w:t xml:space="preserve"> </w:t>
      </w:r>
      <w:del w:id="820" w:author="Mari Koik - JUSTDIGI" w:date="2025-01-22T13:46:00Z" w16du:dateUtc="2025-01-22T11:46:00Z">
        <w:r w:rsidRPr="00D03005" w:rsidDel="00854FE6">
          <w:rPr>
            <w:rFonts w:eastAsia="Aptos"/>
            <w:color w:val="auto"/>
            <w:kern w:val="2"/>
            <w:szCs w:val="24"/>
            <w:shd w:val="clear" w:color="auto" w:fill="FFFFFF"/>
            <w:lang w:eastAsia="en-US"/>
            <w14:ligatures w14:val="standardContextual"/>
          </w:rPr>
          <w:delText>ulatus</w:delText>
        </w:r>
      </w:del>
      <w:del w:id="821" w:author="Mari Koik - JUSTDIGI" w:date="2025-01-20T15:29:00Z" w16du:dateUtc="2025-01-20T13:29:00Z">
        <w:r w:rsidRPr="00D03005" w:rsidDel="006618BE">
          <w:rPr>
            <w:rFonts w:eastAsia="Aptos"/>
            <w:color w:val="auto"/>
            <w:kern w:val="2"/>
            <w:szCs w:val="24"/>
            <w:shd w:val="clear" w:color="auto" w:fill="FFFFFF"/>
            <w:lang w:eastAsia="en-US"/>
            <w14:ligatures w14:val="standardContextual"/>
          </w:rPr>
          <w:delText>es</w:delText>
        </w:r>
      </w:del>
      <w:ins w:id="822" w:author="Mari Koik - JUSTDIGI" w:date="2025-01-22T13:46:00Z" w16du:dateUtc="2025-01-22T11:46:00Z">
        <w:r w:rsidR="00854FE6">
          <w:rPr>
            <w:rFonts w:eastAsia="Aptos"/>
            <w:color w:val="auto"/>
            <w:kern w:val="2"/>
            <w:szCs w:val="24"/>
            <w:shd w:val="clear" w:color="auto" w:fill="FFFFFF"/>
            <w:lang w:eastAsia="en-US"/>
            <w14:ligatures w14:val="standardContextual"/>
          </w:rPr>
          <w:t>suurus</w:t>
        </w:r>
      </w:ins>
      <w:r w:rsidRPr="00D03005">
        <w:rPr>
          <w:rFonts w:eastAsia="Aptos"/>
          <w:color w:val="auto"/>
          <w:kern w:val="2"/>
          <w:szCs w:val="24"/>
          <w:shd w:val="clear" w:color="auto" w:fill="FFFFFF"/>
          <w:lang w:eastAsia="en-US"/>
          <w14:ligatures w14:val="standardContextual"/>
        </w:rPr>
        <w:t>.</w:t>
      </w:r>
    </w:p>
    <w:p w14:paraId="26AC66F6"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3EF6B759" w14:textId="1493AFE1"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shd w:val="clear" w:color="auto" w:fill="FFFFFF"/>
          <w:lang w:eastAsia="en-US"/>
          <w14:ligatures w14:val="standardContextual"/>
        </w:rPr>
        <w:t xml:space="preserve">(6) Jahilinnu pesitsusaeg käesoleva </w:t>
      </w:r>
      <w:del w:id="823" w:author="Mari Koik - JUSTDIGI" w:date="2025-01-20T15:32:00Z" w16du:dateUtc="2025-01-20T13:32:00Z">
        <w:r w:rsidRPr="00D03005" w:rsidDel="00FB407E">
          <w:rPr>
            <w:rFonts w:eastAsia="Aptos"/>
            <w:color w:val="auto"/>
            <w:kern w:val="2"/>
            <w:szCs w:val="24"/>
            <w:shd w:val="clear" w:color="auto" w:fill="FFFFFF"/>
            <w:lang w:eastAsia="en-US"/>
            <w14:ligatures w14:val="standardContextual"/>
          </w:rPr>
          <w:delText xml:space="preserve">määruse </w:delText>
        </w:r>
      </w:del>
      <w:ins w:id="824" w:author="Mari Koik - JUSTDIGI" w:date="2025-01-20T15:32:00Z" w16du:dateUtc="2025-01-20T13:32:00Z">
        <w:r w:rsidR="00FB407E">
          <w:rPr>
            <w:rFonts w:eastAsia="Aptos"/>
            <w:color w:val="auto"/>
            <w:kern w:val="2"/>
            <w:szCs w:val="24"/>
            <w:shd w:val="clear" w:color="auto" w:fill="FFFFFF"/>
            <w:lang w:eastAsia="en-US"/>
            <w14:ligatures w14:val="standardContextual"/>
          </w:rPr>
          <w:t>seaduse</w:t>
        </w:r>
        <w:r w:rsidR="00FB407E" w:rsidRPr="00D03005">
          <w:rPr>
            <w:rFonts w:eastAsia="Aptos"/>
            <w:color w:val="auto"/>
            <w:kern w:val="2"/>
            <w:szCs w:val="24"/>
            <w:shd w:val="clear" w:color="auto" w:fill="FFFFFF"/>
            <w:lang w:eastAsia="en-US"/>
            <w14:ligatures w14:val="standardContextual"/>
          </w:rPr>
          <w:t xml:space="preserve"> </w:t>
        </w:r>
      </w:ins>
      <w:r w:rsidRPr="00D03005">
        <w:rPr>
          <w:rFonts w:eastAsia="Aptos"/>
          <w:color w:val="auto"/>
          <w:kern w:val="2"/>
          <w:szCs w:val="24"/>
          <w:shd w:val="clear" w:color="auto" w:fill="FFFFFF"/>
          <w:lang w:eastAsia="en-US"/>
          <w14:ligatures w14:val="standardContextual"/>
        </w:rPr>
        <w:t>tähenduses on ajavahemik 1. aprillist kuni 31.</w:t>
      </w:r>
      <w:r w:rsidR="00885613">
        <w:rPr>
          <w:rFonts w:eastAsia="Aptos"/>
          <w:color w:val="auto"/>
          <w:kern w:val="2"/>
          <w:szCs w:val="24"/>
          <w:shd w:val="clear" w:color="auto" w:fill="FFFFFF"/>
          <w:lang w:eastAsia="en-US"/>
          <w14:ligatures w14:val="standardContextual"/>
        </w:rPr>
        <w:t> </w:t>
      </w:r>
      <w:r w:rsidRPr="00D03005">
        <w:rPr>
          <w:rFonts w:eastAsia="Aptos"/>
          <w:color w:val="auto"/>
          <w:kern w:val="2"/>
          <w:szCs w:val="24"/>
          <w:shd w:val="clear" w:color="auto" w:fill="FFFFFF"/>
          <w:lang w:eastAsia="en-US"/>
          <w14:ligatures w14:val="standardContextual"/>
        </w:rPr>
        <w:t>juulini.</w:t>
      </w:r>
    </w:p>
    <w:p w14:paraId="19E4975B"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718F3AE6"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bookmarkStart w:id="825" w:name="_Hlk182215894"/>
      <w:r w:rsidRPr="00D03005">
        <w:rPr>
          <w:rFonts w:eastAsia="Aptos"/>
          <w:color w:val="auto"/>
          <w:kern w:val="2"/>
          <w:szCs w:val="24"/>
          <w:shd w:val="clear" w:color="auto" w:fill="FFFFFF"/>
          <w:lang w:eastAsia="en-US"/>
          <w14:ligatures w14:val="standardContextual"/>
        </w:rPr>
        <w:t xml:space="preserve">(7) Jahiuluki ebaseadusliku hukkamisega või tema elupaiga hävitamise või kahjustamisega keskkonnale tekitatud kahju suuruse kohta koostab jahiseaduse §-s 47 nimetatud isik keskkonnale tekitatud kahju kindlaksmääramise akti. </w:t>
      </w:r>
    </w:p>
    <w:p w14:paraId="1ED37647"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316D4AD9" w14:textId="0FEC0F6B"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lang w:eastAsia="en-US"/>
          <w14:ligatures w14:val="standardContextual"/>
        </w:rPr>
        <w:t xml:space="preserve">(8) Käesoleva paragrahvi lõikes 2 sätestatud juhtudel uluki ebaseadusliku hukkamise ning uluki elupaiga hävitamise ja kahjustamisega </w:t>
      </w:r>
      <w:commentRangeStart w:id="826"/>
      <w:r w:rsidRPr="00D03005">
        <w:rPr>
          <w:rFonts w:eastAsia="Aptos"/>
          <w:color w:val="auto"/>
          <w:kern w:val="2"/>
          <w:szCs w:val="24"/>
          <w:lang w:eastAsia="en-US"/>
          <w14:ligatures w14:val="standardContextual"/>
        </w:rPr>
        <w:t xml:space="preserve">keskkonnale tekitatud </w:t>
      </w:r>
      <w:r w:rsidRPr="00307379">
        <w:rPr>
          <w:rFonts w:eastAsia="Aptos"/>
          <w:color w:val="auto"/>
          <w:kern w:val="2"/>
          <w:szCs w:val="24"/>
          <w:lang w:eastAsia="en-US"/>
          <w14:ligatures w14:val="standardContextual"/>
        </w:rPr>
        <w:t>kahju</w:t>
      </w:r>
      <w:ins w:id="827" w:author="Mari Koik - JUSTDIGI" w:date="2025-01-20T10:52:00Z" w16du:dateUtc="2025-01-20T08:52:00Z">
        <w:r w:rsidR="00EC4F31" w:rsidRPr="00307379">
          <w:rPr>
            <w:rFonts w:eastAsia="Aptos"/>
            <w:color w:val="auto"/>
            <w:kern w:val="2"/>
            <w:szCs w:val="24"/>
            <w:lang w:eastAsia="en-US"/>
            <w14:ligatures w14:val="standardContextual"/>
          </w:rPr>
          <w:t xml:space="preserve"> </w:t>
        </w:r>
      </w:ins>
      <w:commentRangeEnd w:id="826"/>
      <w:ins w:id="828" w:author="Mari Koik - JUSTDIGI" w:date="2025-01-22T13:48:00Z" w16du:dateUtc="2025-01-22T11:48:00Z">
        <w:r w:rsidR="001E19CC">
          <w:rPr>
            <w:rStyle w:val="Kommentaariviide"/>
          </w:rPr>
          <w:commentReference w:id="826"/>
        </w:r>
      </w:ins>
      <w:r w:rsidRPr="00307379">
        <w:rPr>
          <w:rFonts w:eastAsia="Aptos"/>
          <w:color w:val="auto"/>
          <w:kern w:val="2"/>
          <w:szCs w:val="24"/>
          <w:lang w:eastAsia="en-US"/>
          <w14:ligatures w14:val="standardContextual"/>
        </w:rPr>
        <w:t>määrad uluki</w:t>
      </w:r>
      <w:del w:id="829" w:author="Mari Koik - JUSTDIGI" w:date="2025-01-20T10:52:00Z" w16du:dateUtc="2025-01-20T08:52:00Z">
        <w:r w:rsidRPr="00D03005" w:rsidDel="00EC4F31">
          <w:rPr>
            <w:rFonts w:eastAsia="Aptos"/>
            <w:color w:val="auto"/>
            <w:kern w:val="2"/>
            <w:szCs w:val="24"/>
            <w:lang w:eastAsia="en-US"/>
            <w14:ligatures w14:val="standardContextual"/>
          </w:rPr>
          <w:delText xml:space="preserve"> </w:delText>
        </w:r>
      </w:del>
      <w:r w:rsidRPr="00D03005">
        <w:rPr>
          <w:rFonts w:eastAsia="Aptos"/>
          <w:color w:val="auto"/>
          <w:kern w:val="2"/>
          <w:szCs w:val="24"/>
          <w:lang w:eastAsia="en-US"/>
          <w14:ligatures w14:val="standardContextual"/>
        </w:rPr>
        <w:t>liikide kaupa ning keskkonnale tekitatud kahju kindlaksmääramise akti vormi</w:t>
      </w:r>
      <w:r w:rsidRPr="00D03005" w:rsidDel="00D73F1B">
        <w:rPr>
          <w:rFonts w:eastAsia="Aptos"/>
          <w:color w:val="auto"/>
          <w:kern w:val="2"/>
          <w:szCs w:val="24"/>
          <w:lang w:eastAsia="en-US"/>
          <w14:ligatures w14:val="standardContextual"/>
        </w:rPr>
        <w:t xml:space="preserve"> </w:t>
      </w:r>
      <w:r w:rsidRPr="00D03005">
        <w:rPr>
          <w:rFonts w:eastAsia="Aptos"/>
          <w:color w:val="auto"/>
          <w:kern w:val="2"/>
          <w:szCs w:val="24"/>
          <w:lang w:eastAsia="en-US"/>
          <w14:ligatures w14:val="standardContextual"/>
        </w:rPr>
        <w:t>kehtestab valdkonna eest vastutav minister määrusega.</w:t>
      </w:r>
    </w:p>
    <w:bookmarkEnd w:id="825"/>
    <w:p w14:paraId="48DD447E"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6B99718F" w14:textId="403A110A" w:rsidR="00CE2FAA" w:rsidRPr="00D03005" w:rsidRDefault="00CE2FAA" w:rsidP="00416D8C">
      <w:pPr>
        <w:spacing w:after="0" w:line="240" w:lineRule="auto"/>
        <w:ind w:left="0" w:firstLine="0"/>
        <w:rPr>
          <w:rFonts w:eastAsia="Aptos"/>
          <w:color w:val="auto"/>
          <w:kern w:val="2"/>
          <w:szCs w:val="24"/>
          <w:lang w:eastAsia="en-US"/>
          <w14:ligatures w14:val="standardContextual"/>
        </w:rPr>
      </w:pPr>
      <w:del w:id="830" w:author="Mari Koik - JUSTDIGI" w:date="2025-01-16T18:05:00Z" w16du:dateUtc="2025-01-16T16:05:00Z">
        <w:r w:rsidRPr="00D03005" w:rsidDel="00295059">
          <w:rPr>
            <w:rFonts w:eastAsia="Aptos"/>
            <w:color w:val="auto"/>
            <w:kern w:val="2"/>
            <w:szCs w:val="24"/>
            <w:lang w:eastAsia="en-US"/>
            <w14:ligatures w14:val="standardContextual"/>
          </w:rPr>
          <w:delText xml:space="preserve"> </w:delText>
        </w:r>
      </w:del>
      <w:r w:rsidRPr="00D03005">
        <w:rPr>
          <w:rFonts w:eastAsia="Aptos"/>
          <w:color w:val="auto"/>
          <w:kern w:val="2"/>
          <w:szCs w:val="24"/>
          <w:lang w:eastAsia="en-US"/>
          <w14:ligatures w14:val="standardContextual"/>
        </w:rPr>
        <w:t>(9) Keskkonnakahju hüvitise nõuab sisse Keskkonnaamet. Hüvitis kantakse riigieelarvesse</w:t>
      </w:r>
      <w:ins w:id="831" w:author="Mari Koik - JUSTDIGI" w:date="2025-01-16T18:06:00Z" w16du:dateUtc="2025-01-16T16:06:00Z">
        <w:r w:rsidR="00295059">
          <w:rPr>
            <w:rFonts w:eastAsia="Aptos"/>
            <w:color w:val="auto"/>
            <w:kern w:val="2"/>
            <w:szCs w:val="24"/>
            <w:lang w:eastAsia="en-US"/>
            <w14:ligatures w14:val="standardContextual"/>
          </w:rPr>
          <w:t>.</w:t>
        </w:r>
      </w:ins>
      <w:r w:rsidRPr="00D03005">
        <w:rPr>
          <w:rFonts w:eastAsia="Aptos"/>
          <w:color w:val="auto"/>
          <w:kern w:val="2"/>
          <w:szCs w:val="24"/>
          <w:lang w:eastAsia="en-US"/>
          <w14:ligatures w14:val="standardContextual"/>
        </w:rPr>
        <w:t>“;</w:t>
      </w:r>
    </w:p>
    <w:p w14:paraId="78A66857" w14:textId="77777777" w:rsidR="00CE2FAA" w:rsidRPr="00D03005" w:rsidRDefault="00CE2FAA" w:rsidP="00CE2FAA">
      <w:pPr>
        <w:spacing w:after="0" w:line="240" w:lineRule="auto"/>
        <w:ind w:left="0" w:right="51" w:firstLine="0"/>
        <w:rPr>
          <w:color w:val="auto"/>
          <w:szCs w:val="24"/>
        </w:rPr>
      </w:pPr>
    </w:p>
    <w:p w14:paraId="22FDD94D" w14:textId="19728EEA"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3</w:t>
      </w:r>
      <w:r w:rsidRPr="00D03005">
        <w:rPr>
          <w:b/>
          <w:color w:val="auto"/>
          <w:szCs w:val="24"/>
        </w:rPr>
        <w:t>)</w:t>
      </w:r>
      <w:r w:rsidRPr="00D03005">
        <w:rPr>
          <w:color w:val="auto"/>
          <w:szCs w:val="24"/>
        </w:rPr>
        <w:t xml:space="preserve"> paragrahvi</w:t>
      </w:r>
      <w:ins w:id="832" w:author="Kärt Voor - JUSTDIGI" w:date="2025-02-04T10:05:00Z" w16du:dateUtc="2025-02-04T08:05:00Z">
        <w:r w:rsidR="00EA3E3B">
          <w:rPr>
            <w:color w:val="auto"/>
            <w:szCs w:val="24"/>
          </w:rPr>
          <w:t>s</w:t>
        </w:r>
      </w:ins>
      <w:r w:rsidRPr="00D03005">
        <w:rPr>
          <w:color w:val="auto"/>
          <w:szCs w:val="24"/>
        </w:rPr>
        <w:t xml:space="preserve"> 50 </w:t>
      </w:r>
      <w:del w:id="833" w:author="Kärt Voor - JUSTDIGI" w:date="2025-02-04T10:05:00Z" w16du:dateUtc="2025-02-04T08:05:00Z">
        <w:r w:rsidRPr="00D03005" w:rsidDel="00EA3E3B">
          <w:rPr>
            <w:color w:val="auto"/>
            <w:szCs w:val="24"/>
          </w:rPr>
          <w:delText xml:space="preserve">tekstis </w:delText>
        </w:r>
      </w:del>
      <w:r w:rsidRPr="00D03005">
        <w:rPr>
          <w:color w:val="auto"/>
          <w:szCs w:val="24"/>
        </w:rPr>
        <w:t>asendatakse arv „200“ arvuga „300“;</w:t>
      </w:r>
    </w:p>
    <w:p w14:paraId="7F863703" w14:textId="77777777" w:rsidR="00CE2FAA" w:rsidRPr="00D03005" w:rsidRDefault="00CE2FAA" w:rsidP="00CE2FAA">
      <w:pPr>
        <w:spacing w:after="0" w:line="240" w:lineRule="auto"/>
        <w:ind w:left="0" w:firstLine="0"/>
        <w:rPr>
          <w:color w:val="auto"/>
          <w:szCs w:val="24"/>
        </w:rPr>
      </w:pPr>
    </w:p>
    <w:p w14:paraId="5AF95856" w14:textId="5B67474E"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4</w:t>
      </w:r>
      <w:r w:rsidRPr="00D03005">
        <w:rPr>
          <w:b/>
          <w:color w:val="auto"/>
          <w:szCs w:val="24"/>
        </w:rPr>
        <w:t>)</w:t>
      </w:r>
      <w:r w:rsidRPr="00D03005">
        <w:rPr>
          <w:color w:val="auto"/>
          <w:szCs w:val="24"/>
        </w:rPr>
        <w:t xml:space="preserve"> paragrahvi 58 tekst muudetakse ja sõnastatakse järgmiselt:</w:t>
      </w:r>
    </w:p>
    <w:p w14:paraId="2ABECAF6" w14:textId="6BF2EE7E" w:rsidR="00CE2FAA" w:rsidRPr="00D03005" w:rsidRDefault="00CE2FAA" w:rsidP="00CE2FAA">
      <w:pPr>
        <w:spacing w:after="0" w:line="240" w:lineRule="auto"/>
        <w:ind w:left="-5" w:right="51"/>
        <w:rPr>
          <w:color w:val="auto"/>
          <w:szCs w:val="24"/>
        </w:rPr>
      </w:pPr>
      <w:r w:rsidRPr="00D03005">
        <w:rPr>
          <w:color w:val="auto"/>
          <w:szCs w:val="24"/>
        </w:rPr>
        <w:t xml:space="preserve">„Jahipidamise nõuete rikkumise eest </w:t>
      </w:r>
      <w:commentRangeStart w:id="834"/>
      <w:r w:rsidRPr="00D03005">
        <w:rPr>
          <w:color w:val="auto"/>
          <w:szCs w:val="24"/>
        </w:rPr>
        <w:t>jahipidamis</w:t>
      </w:r>
      <w:del w:id="835" w:author="Mari Koik - JUSTDIGI" w:date="2025-01-20T16:21:00Z" w16du:dateUtc="2025-01-20T14:21:00Z">
        <w:r w:rsidRPr="00D03005" w:rsidDel="00E262EA">
          <w:rPr>
            <w:color w:val="auto"/>
            <w:szCs w:val="24"/>
          </w:rPr>
          <w:delText xml:space="preserve">e </w:delText>
        </w:r>
      </w:del>
      <w:r w:rsidRPr="00D03005">
        <w:rPr>
          <w:color w:val="auto"/>
          <w:szCs w:val="24"/>
        </w:rPr>
        <w:t xml:space="preserve">vahendite </w:t>
      </w:r>
      <w:commentRangeEnd w:id="834"/>
      <w:r w:rsidR="008F55F5">
        <w:rPr>
          <w:rStyle w:val="Kommentaariviide"/>
        </w:rPr>
        <w:commentReference w:id="834"/>
      </w:r>
      <w:r w:rsidRPr="00D03005">
        <w:rPr>
          <w:color w:val="auto"/>
          <w:szCs w:val="24"/>
        </w:rPr>
        <w:t>kasutamisel või jahiohutusnõuete rikkumise eest –</w:t>
      </w:r>
    </w:p>
    <w:p w14:paraId="747D1289" w14:textId="77777777" w:rsidR="00CE2FAA" w:rsidRPr="00D03005" w:rsidRDefault="00CE2FAA" w:rsidP="00CE2FAA">
      <w:pPr>
        <w:spacing w:after="0" w:line="240" w:lineRule="auto"/>
        <w:ind w:left="-5" w:right="51"/>
        <w:rPr>
          <w:color w:val="auto"/>
          <w:szCs w:val="24"/>
        </w:rPr>
      </w:pPr>
      <w:r w:rsidRPr="00D03005">
        <w:rPr>
          <w:color w:val="auto"/>
          <w:szCs w:val="24"/>
        </w:rPr>
        <w:t>karistatakse rahatrahviga kuni 300 trahviühikut.“;</w:t>
      </w:r>
    </w:p>
    <w:p w14:paraId="7D3D036F" w14:textId="77777777" w:rsidR="00CE2FAA" w:rsidRPr="00D03005" w:rsidRDefault="00CE2FAA" w:rsidP="00CE2FAA">
      <w:pPr>
        <w:spacing w:after="0" w:line="240" w:lineRule="auto"/>
        <w:ind w:left="0" w:firstLine="0"/>
        <w:rPr>
          <w:color w:val="auto"/>
          <w:szCs w:val="24"/>
        </w:rPr>
      </w:pPr>
    </w:p>
    <w:p w14:paraId="28B9A84B" w14:textId="09D89339"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5</w:t>
      </w:r>
      <w:r w:rsidRPr="00D03005">
        <w:rPr>
          <w:b/>
          <w:color w:val="auto"/>
          <w:szCs w:val="24"/>
        </w:rPr>
        <w:t>)</w:t>
      </w:r>
      <w:r w:rsidRPr="00D03005">
        <w:rPr>
          <w:color w:val="auto"/>
          <w:szCs w:val="24"/>
        </w:rPr>
        <w:t xml:space="preserve"> paragrahv</w:t>
      </w:r>
      <w:ins w:id="836" w:author="Mari Koik - JUSTDIGI" w:date="2025-01-20T10:52:00Z" w16du:dateUtc="2025-01-20T08:52:00Z">
        <w:r w:rsidR="00EC4F31">
          <w:rPr>
            <w:color w:val="auto"/>
            <w:szCs w:val="24"/>
          </w:rPr>
          <w:t>i</w:t>
        </w:r>
      </w:ins>
      <w:r w:rsidRPr="00D03005">
        <w:rPr>
          <w:color w:val="auto"/>
          <w:szCs w:val="24"/>
        </w:rPr>
        <w:t xml:space="preserve"> 61 </w:t>
      </w:r>
      <w:del w:id="837" w:author="Mari Koik - JUSTDIGI" w:date="2025-01-16T18:04:00Z" w16du:dateUtc="2025-01-16T16:04:00Z">
        <w:r w:rsidRPr="00D03005" w:rsidDel="005B7699">
          <w:rPr>
            <w:color w:val="auto"/>
            <w:szCs w:val="24"/>
          </w:rPr>
          <w:delText xml:space="preserve">pealkirja </w:delText>
        </w:r>
      </w:del>
      <w:ins w:id="838" w:author="Mari Koik - JUSTDIGI" w:date="2025-01-16T18:04:00Z" w16du:dateUtc="2025-01-16T16:04:00Z">
        <w:r w:rsidR="005B7699" w:rsidRPr="00D03005">
          <w:rPr>
            <w:color w:val="auto"/>
            <w:szCs w:val="24"/>
          </w:rPr>
          <w:t>pealkir</w:t>
        </w:r>
        <w:r w:rsidR="005B7699">
          <w:rPr>
            <w:color w:val="auto"/>
            <w:szCs w:val="24"/>
          </w:rPr>
          <w:t>i</w:t>
        </w:r>
        <w:r w:rsidR="005B7699" w:rsidRPr="00D03005">
          <w:rPr>
            <w:color w:val="auto"/>
            <w:szCs w:val="24"/>
          </w:rPr>
          <w:t xml:space="preserve"> </w:t>
        </w:r>
      </w:ins>
      <w:r w:rsidRPr="00D03005">
        <w:rPr>
          <w:color w:val="auto"/>
          <w:szCs w:val="24"/>
        </w:rPr>
        <w:t>muudetakse ja sõnastatakse järgmiselt:</w:t>
      </w:r>
    </w:p>
    <w:p w14:paraId="757A1F88" w14:textId="608EE324" w:rsidR="00CE2FAA" w:rsidRPr="008939CB" w:rsidRDefault="00CE2FAA" w:rsidP="00CE2FAA">
      <w:pPr>
        <w:pStyle w:val="Pealkiri2"/>
        <w:spacing w:after="0" w:line="240" w:lineRule="auto"/>
        <w:ind w:left="-5" w:right="48"/>
        <w:rPr>
          <w:color w:val="auto"/>
          <w:szCs w:val="24"/>
        </w:rPr>
      </w:pPr>
      <w:r w:rsidRPr="00416D8C">
        <w:rPr>
          <w:b w:val="0"/>
          <w:bCs/>
          <w:color w:val="auto"/>
          <w:szCs w:val="24"/>
        </w:rPr>
        <w:t>„</w:t>
      </w:r>
      <w:r w:rsidRPr="00D03005">
        <w:rPr>
          <w:color w:val="auto"/>
          <w:szCs w:val="24"/>
        </w:rPr>
        <w:t xml:space="preserve">§ 61. Keskkonnaameti kehtestatud lisapiirangute, lisatingimuste, küttimismahu ja </w:t>
      </w:r>
      <w:del w:id="839" w:author="Mari Koik - JUSTDIGI" w:date="2025-01-20T12:22:00Z" w16du:dateUtc="2025-01-20T10:22:00Z">
        <w:r w:rsidRPr="00E35EC7" w:rsidDel="00E35EC7">
          <w:rPr>
            <w:b w:val="0"/>
            <w:bCs/>
            <w:color w:val="auto"/>
            <w:szCs w:val="24"/>
            <w:rPrChange w:id="840" w:author="Mari Koik - JUSTDIGI" w:date="2025-01-20T12:22:00Z" w16du:dateUtc="2025-01-20T10:22:00Z">
              <w:rPr>
                <w:color w:val="auto"/>
                <w:szCs w:val="24"/>
              </w:rPr>
            </w:rPrChange>
          </w:rPr>
          <w:delText>₋</w:delText>
        </w:r>
      </w:del>
      <w:ins w:id="841" w:author="Mari Koik - JUSTDIGI" w:date="2025-01-20T12:22:00Z" w16du:dateUtc="2025-01-20T10:22:00Z">
        <w:r w:rsidR="00E35EC7">
          <w:rPr>
            <w:b w:val="0"/>
            <w:bCs/>
            <w:color w:val="auto"/>
            <w:szCs w:val="24"/>
          </w:rPr>
          <w:t>-</w:t>
        </w:r>
      </w:ins>
      <w:r w:rsidRPr="00D03005">
        <w:rPr>
          <w:color w:val="auto"/>
          <w:szCs w:val="24"/>
        </w:rPr>
        <w:t>struktuuri rikkumine</w:t>
      </w:r>
      <w:r w:rsidR="00416D8C" w:rsidRPr="00416D8C">
        <w:rPr>
          <w:b w:val="0"/>
          <w:bCs/>
          <w:color w:val="auto"/>
          <w:szCs w:val="24"/>
        </w:rPr>
        <w:t>“.</w:t>
      </w:r>
    </w:p>
    <w:p w14:paraId="1C225DC4" w14:textId="77777777" w:rsidR="004F108A" w:rsidRDefault="004F108A" w:rsidP="00533AC9">
      <w:pPr>
        <w:spacing w:after="0" w:line="240" w:lineRule="auto"/>
        <w:ind w:left="-5" w:right="51"/>
        <w:rPr>
          <w:color w:val="auto"/>
          <w:szCs w:val="24"/>
          <w:shd w:val="clear" w:color="auto" w:fill="FFFFFF"/>
        </w:rPr>
      </w:pPr>
    </w:p>
    <w:p w14:paraId="43486FDD" w14:textId="3765C356" w:rsidR="004F108A" w:rsidRDefault="004F108A" w:rsidP="00533AC9">
      <w:pPr>
        <w:spacing w:after="0" w:line="240" w:lineRule="auto"/>
        <w:ind w:left="-5" w:right="51"/>
        <w:rPr>
          <w:b/>
          <w:bCs/>
          <w:color w:val="auto"/>
          <w:szCs w:val="24"/>
          <w:shd w:val="clear" w:color="auto" w:fill="FFFFFF"/>
        </w:rPr>
      </w:pPr>
      <w:r w:rsidRPr="00416D8C">
        <w:rPr>
          <w:b/>
          <w:bCs/>
          <w:color w:val="auto"/>
          <w:szCs w:val="24"/>
          <w:shd w:val="clear" w:color="auto" w:fill="FFFFFF"/>
        </w:rPr>
        <w:t>§ 3</w:t>
      </w:r>
      <w:r w:rsidR="00E37746">
        <w:rPr>
          <w:b/>
          <w:bCs/>
          <w:color w:val="auto"/>
          <w:szCs w:val="24"/>
          <w:shd w:val="clear" w:color="auto" w:fill="FFFFFF"/>
        </w:rPr>
        <w:t>.</w:t>
      </w:r>
      <w:r w:rsidRPr="00416D8C">
        <w:rPr>
          <w:b/>
          <w:bCs/>
          <w:color w:val="auto"/>
          <w:szCs w:val="24"/>
          <w:shd w:val="clear" w:color="auto" w:fill="FFFFFF"/>
        </w:rPr>
        <w:t xml:space="preserve"> Riigivaraseaduse muutmine</w:t>
      </w:r>
    </w:p>
    <w:p w14:paraId="379DBA0B" w14:textId="77777777" w:rsidR="004F108A" w:rsidRDefault="004F108A" w:rsidP="00533AC9">
      <w:pPr>
        <w:spacing w:after="0" w:line="240" w:lineRule="auto"/>
        <w:ind w:left="-5" w:right="51"/>
        <w:rPr>
          <w:b/>
          <w:bCs/>
          <w:color w:val="auto"/>
          <w:szCs w:val="24"/>
          <w:shd w:val="clear" w:color="auto" w:fill="FFFFFF"/>
        </w:rPr>
      </w:pPr>
    </w:p>
    <w:p w14:paraId="03AEDCA7" w14:textId="6CB3A57E" w:rsidR="006B2CF0" w:rsidRDefault="004F108A" w:rsidP="00451993">
      <w:pPr>
        <w:spacing w:after="0" w:line="240" w:lineRule="auto"/>
        <w:ind w:left="-5" w:right="51"/>
        <w:rPr>
          <w:color w:val="auto"/>
          <w:szCs w:val="24"/>
          <w:shd w:val="clear" w:color="auto" w:fill="FFFFFF"/>
        </w:rPr>
      </w:pPr>
      <w:r>
        <w:rPr>
          <w:color w:val="auto"/>
          <w:szCs w:val="24"/>
          <w:shd w:val="clear" w:color="auto" w:fill="FFFFFF"/>
        </w:rPr>
        <w:t xml:space="preserve">Riigivaraseaduse </w:t>
      </w:r>
      <w:r w:rsidR="00451993">
        <w:rPr>
          <w:color w:val="auto"/>
          <w:szCs w:val="24"/>
          <w:shd w:val="clear" w:color="auto" w:fill="FFFFFF"/>
        </w:rPr>
        <w:t>§</w:t>
      </w:r>
      <w:r w:rsidR="0032770D">
        <w:rPr>
          <w:color w:val="auto"/>
          <w:szCs w:val="24"/>
          <w:shd w:val="clear" w:color="auto" w:fill="FFFFFF"/>
        </w:rPr>
        <w:t xml:space="preserve"> 4 lõige 3 </w:t>
      </w:r>
      <w:r w:rsidR="006B2CF0">
        <w:rPr>
          <w:color w:val="auto"/>
          <w:szCs w:val="24"/>
          <w:shd w:val="clear" w:color="auto" w:fill="FFFFFF"/>
        </w:rPr>
        <w:t xml:space="preserve">muudetakse ja sõnastatakse järgmiselt: </w:t>
      </w:r>
    </w:p>
    <w:p w14:paraId="623902AF" w14:textId="5F86CE31" w:rsidR="004F108A" w:rsidRPr="004F108A" w:rsidRDefault="006B2CF0" w:rsidP="323F6CC3">
      <w:pPr>
        <w:spacing w:after="0" w:line="240" w:lineRule="auto"/>
        <w:ind w:left="-5" w:right="51"/>
        <w:rPr>
          <w:color w:val="auto"/>
          <w:shd w:val="clear" w:color="auto" w:fill="FFFFFF"/>
        </w:rPr>
      </w:pPr>
      <w:r w:rsidRPr="323F6CC3">
        <w:rPr>
          <w:color w:val="auto"/>
          <w:shd w:val="clear" w:color="auto" w:fill="FFFFFF"/>
        </w:rPr>
        <w:t>„</w:t>
      </w:r>
      <w:r w:rsidR="00451993" w:rsidRPr="323F6CC3">
        <w:rPr>
          <w:color w:val="auto"/>
          <w:shd w:val="clear" w:color="auto" w:fill="FFFFFF"/>
        </w:rPr>
        <w:t xml:space="preserve">(3) </w:t>
      </w:r>
      <w:r w:rsidR="004F108A" w:rsidRPr="323F6CC3">
        <w:rPr>
          <w:color w:val="auto"/>
          <w:shd w:val="clear" w:color="auto" w:fill="FFFFFF"/>
        </w:rPr>
        <w:t xml:space="preserve">Seaduses või Vabariigi Valitsuse määruses sätestatud juhtudel täidab riigivara valitseja ülesandeid riigitulundusasutus, maareformi seaduses ja selle alusel antud määrustes sätestatud juhtudel </w:t>
      </w:r>
      <w:commentRangeStart w:id="842"/>
      <w:r w:rsidR="004F108A" w:rsidRPr="323F6CC3">
        <w:rPr>
          <w:color w:val="auto"/>
          <w:shd w:val="clear" w:color="auto" w:fill="FFFFFF"/>
        </w:rPr>
        <w:t xml:space="preserve">Maa-amet </w:t>
      </w:r>
      <w:commentRangeEnd w:id="842"/>
      <w:r>
        <w:commentReference w:id="842"/>
      </w:r>
      <w:r w:rsidR="004F108A" w:rsidRPr="323F6CC3">
        <w:rPr>
          <w:color w:val="auto"/>
          <w:shd w:val="clear" w:color="auto" w:fill="FFFFFF"/>
        </w:rPr>
        <w:t>ning looduskaitseseaduses ja selle alusel antud määrustes sätestatud juhtudel Keskkonnaamet</w:t>
      </w:r>
      <w:r w:rsidRPr="323F6CC3">
        <w:rPr>
          <w:color w:val="auto"/>
          <w:shd w:val="clear" w:color="auto" w:fill="FFFFFF"/>
        </w:rPr>
        <w:t>.“</w:t>
      </w:r>
      <w:r w:rsidR="000E655B" w:rsidRPr="323F6CC3">
        <w:rPr>
          <w:color w:val="auto"/>
          <w:shd w:val="clear" w:color="auto" w:fill="FFFFFF"/>
        </w:rPr>
        <w:t>.</w:t>
      </w:r>
    </w:p>
    <w:p w14:paraId="566489CE" w14:textId="77777777" w:rsidR="007F27F3" w:rsidRPr="00620668" w:rsidRDefault="007F27F3" w:rsidP="00533AC9">
      <w:pPr>
        <w:spacing w:after="0" w:line="240" w:lineRule="auto"/>
        <w:ind w:left="-5" w:right="51"/>
        <w:rPr>
          <w:b/>
          <w:bCs/>
          <w:color w:val="auto"/>
          <w:szCs w:val="24"/>
          <w:shd w:val="clear" w:color="auto" w:fill="FFFFFF"/>
        </w:rPr>
      </w:pPr>
    </w:p>
    <w:p w14:paraId="3BBDCF69" w14:textId="636ECDB1" w:rsidR="007F27F3" w:rsidRPr="007F27F3" w:rsidRDefault="007F27F3" w:rsidP="00533AC9">
      <w:pPr>
        <w:spacing w:after="0" w:line="240" w:lineRule="auto"/>
        <w:ind w:left="-5" w:right="51"/>
        <w:rPr>
          <w:b/>
          <w:bCs/>
          <w:color w:val="auto"/>
          <w:szCs w:val="24"/>
          <w:shd w:val="clear" w:color="auto" w:fill="FFFFFF"/>
        </w:rPr>
      </w:pPr>
      <w:r w:rsidRPr="007F27F3">
        <w:rPr>
          <w:b/>
          <w:bCs/>
          <w:color w:val="auto"/>
          <w:szCs w:val="24"/>
          <w:shd w:val="clear" w:color="auto" w:fill="FFFFFF"/>
        </w:rPr>
        <w:t>§</w:t>
      </w:r>
      <w:ins w:id="843" w:author="Mari Koik - JUSTDIGI" w:date="2025-01-16T18:04:00Z" w16du:dateUtc="2025-01-16T16:04:00Z">
        <w:r w:rsidR="005B7699">
          <w:rPr>
            <w:b/>
            <w:bCs/>
            <w:color w:val="auto"/>
            <w:szCs w:val="24"/>
            <w:shd w:val="clear" w:color="auto" w:fill="FFFFFF"/>
          </w:rPr>
          <w:t xml:space="preserve"> </w:t>
        </w:r>
      </w:ins>
      <w:r w:rsidR="004F108A">
        <w:rPr>
          <w:b/>
          <w:bCs/>
          <w:color w:val="auto"/>
          <w:szCs w:val="24"/>
          <w:shd w:val="clear" w:color="auto" w:fill="FFFFFF"/>
        </w:rPr>
        <w:t>4</w:t>
      </w:r>
      <w:r w:rsidR="00E37746">
        <w:rPr>
          <w:b/>
          <w:bCs/>
          <w:color w:val="auto"/>
          <w:szCs w:val="24"/>
          <w:shd w:val="clear" w:color="auto" w:fill="FFFFFF"/>
        </w:rPr>
        <w:t>.</w:t>
      </w:r>
      <w:r w:rsidRPr="007F27F3">
        <w:rPr>
          <w:b/>
          <w:bCs/>
          <w:color w:val="auto"/>
          <w:szCs w:val="24"/>
          <w:shd w:val="clear" w:color="auto" w:fill="FFFFFF"/>
        </w:rPr>
        <w:t xml:space="preserve"> Seaduse jõustumine</w:t>
      </w:r>
    </w:p>
    <w:p w14:paraId="16FCA8A5" w14:textId="77777777" w:rsidR="007F27F3" w:rsidRDefault="007F27F3" w:rsidP="00533AC9">
      <w:pPr>
        <w:spacing w:after="0" w:line="240" w:lineRule="auto"/>
        <w:ind w:left="-5" w:right="51"/>
        <w:rPr>
          <w:color w:val="auto"/>
          <w:szCs w:val="24"/>
          <w:shd w:val="clear" w:color="auto" w:fill="FFFFFF"/>
        </w:rPr>
      </w:pPr>
    </w:p>
    <w:p w14:paraId="756A7796" w14:textId="68A2F213" w:rsidR="007F27F3" w:rsidRDefault="007F27F3" w:rsidP="00533AC9">
      <w:pPr>
        <w:spacing w:after="0" w:line="240" w:lineRule="auto"/>
        <w:ind w:left="-5" w:right="51"/>
        <w:rPr>
          <w:color w:val="auto"/>
          <w:szCs w:val="24"/>
          <w:shd w:val="clear" w:color="auto" w:fill="FFFFFF"/>
        </w:rPr>
      </w:pPr>
      <w:r>
        <w:rPr>
          <w:color w:val="auto"/>
          <w:szCs w:val="24"/>
          <w:shd w:val="clear" w:color="auto" w:fill="FFFFFF"/>
        </w:rPr>
        <w:t>Käesoleva seaduse §</w:t>
      </w:r>
      <w:r w:rsidR="00F44B43">
        <w:rPr>
          <w:color w:val="auto"/>
          <w:szCs w:val="24"/>
          <w:shd w:val="clear" w:color="auto" w:fill="FFFFFF"/>
        </w:rPr>
        <w:t xml:space="preserve"> </w:t>
      </w:r>
      <w:r>
        <w:rPr>
          <w:color w:val="auto"/>
          <w:szCs w:val="24"/>
          <w:shd w:val="clear" w:color="auto" w:fill="FFFFFF"/>
        </w:rPr>
        <w:t xml:space="preserve">1 </w:t>
      </w:r>
      <w:r w:rsidRPr="00D94668">
        <w:rPr>
          <w:color w:val="auto"/>
          <w:szCs w:val="24"/>
          <w:shd w:val="clear" w:color="auto" w:fill="FFFFFF"/>
        </w:rPr>
        <w:t xml:space="preserve">punktid </w:t>
      </w:r>
      <w:r w:rsidR="00F2575E" w:rsidRPr="00D94668">
        <w:rPr>
          <w:color w:val="auto"/>
          <w:szCs w:val="24"/>
          <w:shd w:val="clear" w:color="auto" w:fill="FFFFFF"/>
        </w:rPr>
        <w:t>10</w:t>
      </w:r>
      <w:r w:rsidRPr="00D94668">
        <w:rPr>
          <w:color w:val="auto"/>
          <w:szCs w:val="24"/>
          <w:shd w:val="clear" w:color="auto" w:fill="FFFFFF"/>
        </w:rPr>
        <w:t xml:space="preserve">, </w:t>
      </w:r>
      <w:r w:rsidR="00D94668" w:rsidRPr="00620668">
        <w:rPr>
          <w:color w:val="auto"/>
          <w:szCs w:val="24"/>
          <w:shd w:val="clear" w:color="auto" w:fill="FFFFFF"/>
        </w:rPr>
        <w:t>32</w:t>
      </w:r>
      <w:r w:rsidRPr="00D94668">
        <w:rPr>
          <w:color w:val="auto"/>
          <w:szCs w:val="24"/>
          <w:shd w:val="clear" w:color="auto" w:fill="FFFFFF"/>
        </w:rPr>
        <w:t xml:space="preserve"> ja </w:t>
      </w:r>
      <w:r w:rsidR="00D94668" w:rsidRPr="00620668">
        <w:rPr>
          <w:color w:val="auto"/>
          <w:szCs w:val="24"/>
          <w:shd w:val="clear" w:color="auto" w:fill="FFFFFF"/>
        </w:rPr>
        <w:t>36</w:t>
      </w:r>
      <w:r>
        <w:rPr>
          <w:color w:val="auto"/>
          <w:szCs w:val="24"/>
          <w:shd w:val="clear" w:color="auto" w:fill="FFFFFF"/>
        </w:rPr>
        <w:t xml:space="preserve"> jõustuvad 2030</w:t>
      </w:r>
      <w:r w:rsidR="009B5E65">
        <w:rPr>
          <w:color w:val="auto"/>
          <w:szCs w:val="24"/>
          <w:shd w:val="clear" w:color="auto" w:fill="FFFFFF"/>
        </w:rPr>
        <w:t>. aasta 1. jaanuaril</w:t>
      </w:r>
      <w:r>
        <w:rPr>
          <w:color w:val="auto"/>
          <w:szCs w:val="24"/>
          <w:shd w:val="clear" w:color="auto" w:fill="FFFFFF"/>
        </w:rPr>
        <w:t>.</w:t>
      </w:r>
    </w:p>
    <w:p w14:paraId="380131B8" w14:textId="77777777" w:rsidR="007F14F9" w:rsidRDefault="007F14F9" w:rsidP="00533AC9">
      <w:pPr>
        <w:spacing w:after="0" w:line="240" w:lineRule="auto"/>
        <w:ind w:left="-5" w:right="51"/>
        <w:rPr>
          <w:color w:val="auto"/>
          <w:szCs w:val="24"/>
          <w:shd w:val="clear" w:color="auto" w:fill="FFFFFF"/>
        </w:rPr>
      </w:pPr>
    </w:p>
    <w:p w14:paraId="62ECD9B9" w14:textId="77777777" w:rsidR="00B639A7" w:rsidRPr="008939CB" w:rsidRDefault="00B639A7" w:rsidP="00533AC9">
      <w:pPr>
        <w:spacing w:after="0" w:line="240" w:lineRule="auto"/>
        <w:ind w:left="0" w:firstLine="0"/>
        <w:rPr>
          <w:color w:val="auto"/>
          <w:szCs w:val="24"/>
        </w:rPr>
      </w:pPr>
    </w:p>
    <w:p w14:paraId="0DEFBEC8" w14:textId="77777777" w:rsidR="007F336D" w:rsidRPr="008939CB" w:rsidRDefault="007F336D" w:rsidP="00533AC9">
      <w:pPr>
        <w:spacing w:after="0" w:line="240" w:lineRule="auto"/>
        <w:ind w:left="0" w:firstLine="0"/>
        <w:rPr>
          <w:color w:val="auto"/>
          <w:szCs w:val="24"/>
        </w:rPr>
      </w:pPr>
    </w:p>
    <w:p w14:paraId="2D6F7842" w14:textId="1529C793" w:rsidR="00016B6A" w:rsidRPr="008939CB" w:rsidRDefault="008D4A40" w:rsidP="00533AC9">
      <w:pPr>
        <w:spacing w:after="0" w:line="240" w:lineRule="auto"/>
        <w:ind w:left="-5" w:right="51"/>
        <w:rPr>
          <w:color w:val="auto"/>
          <w:szCs w:val="24"/>
        </w:rPr>
      </w:pPr>
      <w:r>
        <w:rPr>
          <w:color w:val="auto"/>
          <w:szCs w:val="24"/>
        </w:rPr>
        <w:t>Lauri Hussar</w:t>
      </w:r>
    </w:p>
    <w:p w14:paraId="28654050" w14:textId="1946ABD0" w:rsidR="00016B6A" w:rsidRPr="008939CB" w:rsidRDefault="00FD44FB" w:rsidP="00533AC9">
      <w:pPr>
        <w:spacing w:after="0" w:line="240" w:lineRule="auto"/>
        <w:ind w:left="-5" w:right="51"/>
        <w:rPr>
          <w:color w:val="auto"/>
          <w:szCs w:val="24"/>
        </w:rPr>
      </w:pPr>
      <w:r w:rsidRPr="008939CB">
        <w:rPr>
          <w:color w:val="auto"/>
          <w:szCs w:val="24"/>
        </w:rPr>
        <w:t>Riigikogu esimees</w:t>
      </w:r>
    </w:p>
    <w:p w14:paraId="4F6109B7" w14:textId="473A072E" w:rsidR="00016B6A" w:rsidRPr="008939CB" w:rsidRDefault="00016B6A" w:rsidP="00533AC9">
      <w:pPr>
        <w:spacing w:after="0" w:line="240" w:lineRule="auto"/>
        <w:ind w:left="0" w:firstLine="0"/>
        <w:rPr>
          <w:color w:val="auto"/>
          <w:szCs w:val="24"/>
        </w:rPr>
      </w:pPr>
    </w:p>
    <w:p w14:paraId="58BE845A" w14:textId="5B245ADD" w:rsidR="00016B6A" w:rsidRPr="008939CB" w:rsidRDefault="00FD44FB" w:rsidP="00533AC9">
      <w:pPr>
        <w:spacing w:after="0" w:line="240" w:lineRule="auto"/>
        <w:ind w:left="-5" w:right="51"/>
        <w:rPr>
          <w:color w:val="auto"/>
          <w:szCs w:val="24"/>
        </w:rPr>
      </w:pPr>
      <w:r w:rsidRPr="008939CB">
        <w:rPr>
          <w:color w:val="auto"/>
          <w:szCs w:val="24"/>
        </w:rPr>
        <w:t>Tallinn, ………………….</w:t>
      </w:r>
      <w:r w:rsidR="00677DEA" w:rsidRPr="008939CB">
        <w:rPr>
          <w:color w:val="auto"/>
          <w:szCs w:val="24"/>
        </w:rPr>
        <w:t>202</w:t>
      </w:r>
      <w:r w:rsidR="00822CF0">
        <w:rPr>
          <w:color w:val="auto"/>
          <w:szCs w:val="24"/>
        </w:rPr>
        <w:t>4</w:t>
      </w:r>
      <w:r w:rsidRPr="008939CB">
        <w:rPr>
          <w:color w:val="auto"/>
          <w:szCs w:val="24"/>
        </w:rPr>
        <w:t xml:space="preserve">. a </w:t>
      </w:r>
    </w:p>
    <w:p w14:paraId="1FE8467E" w14:textId="18324788" w:rsidR="00016B6A" w:rsidRPr="008939CB" w:rsidRDefault="00016B6A" w:rsidP="00533AC9">
      <w:pPr>
        <w:pBdr>
          <w:bottom w:val="single" w:sz="4" w:space="1" w:color="auto"/>
        </w:pBdr>
        <w:spacing w:after="0" w:line="240" w:lineRule="auto"/>
        <w:ind w:left="0" w:firstLine="0"/>
        <w:rPr>
          <w:color w:val="auto"/>
          <w:szCs w:val="24"/>
        </w:rPr>
      </w:pPr>
    </w:p>
    <w:p w14:paraId="2CE5026D" w14:textId="5BEEDB63" w:rsidR="00016B6A" w:rsidRPr="008939CB" w:rsidRDefault="00FD44FB" w:rsidP="00533AC9">
      <w:pPr>
        <w:spacing w:after="0" w:line="240" w:lineRule="auto"/>
        <w:ind w:left="-5" w:right="51"/>
        <w:rPr>
          <w:color w:val="auto"/>
          <w:szCs w:val="24"/>
        </w:rPr>
      </w:pPr>
      <w:r w:rsidRPr="008939CB">
        <w:rPr>
          <w:color w:val="auto"/>
          <w:szCs w:val="24"/>
        </w:rPr>
        <w:lastRenderedPageBreak/>
        <w:t>Algatab Vabariigi Valitsus</w:t>
      </w:r>
    </w:p>
    <w:p w14:paraId="689AE158" w14:textId="75633A88" w:rsidR="00016B6A" w:rsidRPr="008939CB" w:rsidRDefault="00016B6A" w:rsidP="00533AC9">
      <w:pPr>
        <w:spacing w:after="0" w:line="240" w:lineRule="auto"/>
        <w:ind w:left="0" w:firstLine="0"/>
        <w:rPr>
          <w:color w:val="auto"/>
          <w:szCs w:val="24"/>
        </w:rPr>
      </w:pPr>
    </w:p>
    <w:p w14:paraId="18C3CD54" w14:textId="7AC95DE0" w:rsidR="00016B6A" w:rsidRPr="008939CB" w:rsidRDefault="00FD44FB" w:rsidP="00533AC9">
      <w:pPr>
        <w:spacing w:after="0" w:line="240" w:lineRule="auto"/>
        <w:ind w:left="-5" w:right="51"/>
        <w:rPr>
          <w:color w:val="auto"/>
          <w:szCs w:val="24"/>
        </w:rPr>
      </w:pPr>
      <w:r w:rsidRPr="008939CB">
        <w:rPr>
          <w:color w:val="auto"/>
          <w:szCs w:val="24"/>
        </w:rPr>
        <w:t>Vabariigi Valitsuse nimel</w:t>
      </w:r>
    </w:p>
    <w:sectPr w:rsidR="00016B6A" w:rsidRPr="008939CB" w:rsidSect="00C35BFD">
      <w:footerReference w:type="default" r:id="rId17"/>
      <w:pgSz w:w="11906" w:h="16838"/>
      <w:pgMar w:top="1134" w:right="1134" w:bottom="1134" w:left="1701"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Mari Koik - JUSTDIGI" w:date="2025-01-16T10:19:00Z" w:initials="MK">
    <w:p w14:paraId="100FE2A6" w14:textId="77777777" w:rsidR="00284D61" w:rsidRDefault="00284D61" w:rsidP="00284D61">
      <w:pPr>
        <w:pStyle w:val="Kommentaaritekst"/>
        <w:ind w:left="0" w:firstLine="0"/>
        <w:jc w:val="left"/>
      </w:pPr>
      <w:r>
        <w:rPr>
          <w:rStyle w:val="Kommentaariviide"/>
        </w:rPr>
        <w:annotationRef/>
      </w:r>
      <w:r>
        <w:t>Kriips ära</w:t>
      </w:r>
    </w:p>
  </w:comment>
  <w:comment w:id="19" w:author="Kärt Voor - JUSTDIGI" w:date="2025-01-28T12:07:00Z" w:initials="KJ">
    <w:p w14:paraId="71ED7336" w14:textId="2CF6D067" w:rsidR="00B46C1E" w:rsidRDefault="00B46C1E">
      <w:r>
        <w:annotationRef/>
      </w:r>
      <w:r w:rsidRPr="7576E722">
        <w:t>Viidatud normidest esimene on piiranguvöönd ja teine ehituskeeluvöönd. Sestap ka sõnad ümber tõstetud.</w:t>
      </w:r>
    </w:p>
  </w:comment>
  <w:comment w:id="24" w:author="Mari Koik - JUSTDIGI" w:date="2025-01-16T10:21:00Z" w:initials="MK">
    <w:p w14:paraId="312B427D" w14:textId="77777777" w:rsidR="00485EF5" w:rsidRDefault="00485EF5" w:rsidP="00485EF5">
      <w:pPr>
        <w:pStyle w:val="Kommentaaritekst"/>
        <w:ind w:left="0" w:firstLine="0"/>
        <w:jc w:val="left"/>
      </w:pPr>
      <w:r>
        <w:rPr>
          <w:rStyle w:val="Kommentaariviide"/>
        </w:rPr>
        <w:annotationRef/>
      </w:r>
      <w:r>
        <w:t>Nii on § 35 pealkirjas.</w:t>
      </w:r>
    </w:p>
  </w:comment>
  <w:comment w:id="41" w:author="Mari Koik - JUSTDIGI" w:date="2025-01-22T15:40:00Z" w:initials="MK">
    <w:p w14:paraId="57149411" w14:textId="77777777" w:rsidR="004E6A57" w:rsidRDefault="00D470EB" w:rsidP="004E6A57">
      <w:pPr>
        <w:pStyle w:val="Kommentaaritekst"/>
        <w:ind w:left="0" w:firstLine="0"/>
        <w:jc w:val="left"/>
      </w:pPr>
      <w:r>
        <w:rPr>
          <w:rStyle w:val="Kommentaariviide"/>
        </w:rPr>
        <w:annotationRef/>
      </w:r>
      <w:r w:rsidR="004E6A57">
        <w:t>Siin parem nimetavas</w:t>
      </w:r>
    </w:p>
  </w:comment>
  <w:comment w:id="49" w:author="Mari Koik - JUSTDIGI" w:date="2025-01-20T12:38:00Z" w:initials="MK">
    <w:p w14:paraId="4D92FDEA" w14:textId="0EB15195" w:rsidR="00C1686A" w:rsidRDefault="00BE312C" w:rsidP="00C1686A">
      <w:pPr>
        <w:pStyle w:val="Kommentaaritekst"/>
        <w:ind w:left="0" w:firstLine="0"/>
        <w:jc w:val="left"/>
      </w:pPr>
      <w:r>
        <w:rPr>
          <w:rStyle w:val="Kommentaariviide"/>
        </w:rPr>
        <w:annotationRef/>
      </w:r>
      <w:r w:rsidR="00C1686A">
        <w:rPr>
          <w:i/>
          <w:iCs/>
        </w:rPr>
        <w:t xml:space="preserve">Hüvitusala </w:t>
      </w:r>
      <w:r w:rsidR="00C1686A">
        <w:t xml:space="preserve">ja </w:t>
      </w:r>
      <w:r w:rsidR="00C1686A">
        <w:rPr>
          <w:i/>
          <w:iCs/>
        </w:rPr>
        <w:t xml:space="preserve">leevendusala </w:t>
      </w:r>
      <w:r w:rsidR="00C1686A">
        <w:t>ei ole kuigi õnnestunud terminid: liiga kokkusurutud, läbipaistmatud, pigem ametnike slängi kui õigus- või oskuskeele moodi. Soovitan sõnastada pisut pikemalt, aga see-eest selgemalt.</w:t>
      </w:r>
    </w:p>
  </w:comment>
  <w:comment w:id="58" w:author="Mari Koik - JUSTDIGI" w:date="2025-01-16T10:44:00Z" w:initials="MK">
    <w:p w14:paraId="522FD5A2" w14:textId="428DA4DB" w:rsidR="00151F63" w:rsidRDefault="008B2D19" w:rsidP="00151F63">
      <w:pPr>
        <w:pStyle w:val="Kommentaaritekst"/>
        <w:ind w:left="0" w:firstLine="0"/>
        <w:jc w:val="left"/>
      </w:pPr>
      <w:r>
        <w:rPr>
          <w:rStyle w:val="Kommentaariviide"/>
        </w:rPr>
        <w:annotationRef/>
      </w:r>
      <w:r w:rsidR="00151F63">
        <w:t xml:space="preserve">LKSis on läbivalt </w:t>
      </w:r>
      <w:r w:rsidR="00151F63">
        <w:rPr>
          <w:i/>
          <w:iCs/>
        </w:rPr>
        <w:t>piiranguvöönd</w:t>
      </w:r>
      <w:r w:rsidR="00151F63">
        <w:t xml:space="preserve">. Kas see on erinev siin olnud </w:t>
      </w:r>
      <w:r w:rsidR="00151F63">
        <w:rPr>
          <w:i/>
          <w:iCs/>
        </w:rPr>
        <w:t>piirangutega alast</w:t>
      </w:r>
      <w:r w:rsidR="00151F63">
        <w:t xml:space="preserve"> (minu pakutud </w:t>
      </w:r>
      <w:r w:rsidR="00151F63">
        <w:rPr>
          <w:i/>
          <w:iCs/>
        </w:rPr>
        <w:t>piirangualast</w:t>
      </w:r>
      <w:r w:rsidR="00151F63">
        <w:t>)?</w:t>
      </w:r>
    </w:p>
  </w:comment>
  <w:comment w:id="54" w:author="Mari Koik - JUSTDIGI" w:date="2025-01-16T10:38:00Z" w:initials="MK">
    <w:p w14:paraId="39CF4775" w14:textId="2747AF38" w:rsidR="00337077" w:rsidRDefault="00337077" w:rsidP="00337077">
      <w:pPr>
        <w:pStyle w:val="Kommentaaritekst"/>
        <w:ind w:left="0" w:firstLine="0"/>
        <w:jc w:val="left"/>
      </w:pPr>
      <w:r>
        <w:rPr>
          <w:rStyle w:val="Kommentaariviide"/>
        </w:rPr>
        <w:annotationRef/>
      </w:r>
      <w:r>
        <w:t>Kas nii?</w:t>
      </w:r>
    </w:p>
  </w:comment>
  <w:comment w:id="79" w:author="Mari Koik - JUSTDIGI" w:date="2025-01-16T10:44:00Z" w:initials="MK">
    <w:p w14:paraId="3EFBD492" w14:textId="77777777" w:rsidR="000B415C" w:rsidRDefault="008B2D19" w:rsidP="000B415C">
      <w:pPr>
        <w:pStyle w:val="Kommentaaritekst"/>
        <w:ind w:left="0" w:firstLine="0"/>
        <w:jc w:val="left"/>
      </w:pPr>
      <w:r>
        <w:rPr>
          <w:rStyle w:val="Kommentaariviide"/>
        </w:rPr>
        <w:annotationRef/>
      </w:r>
      <w:r w:rsidR="000B415C">
        <w:t>Sama tähendusega sõnad.</w:t>
      </w:r>
    </w:p>
  </w:comment>
  <w:comment w:id="103" w:author="Mari Koik - JUSTDIGI" w:date="2025-01-20T12:47:00Z" w:initials="MK">
    <w:p w14:paraId="430F9DB9" w14:textId="0F0045B0" w:rsidR="006B2555" w:rsidRDefault="001B7C77" w:rsidP="006B2555">
      <w:pPr>
        <w:pStyle w:val="Kommentaaritekst"/>
        <w:ind w:left="0" w:firstLine="0"/>
        <w:jc w:val="left"/>
      </w:pPr>
      <w:r>
        <w:rPr>
          <w:rStyle w:val="Kommentaariviide"/>
        </w:rPr>
        <w:annotationRef/>
      </w:r>
      <w:r w:rsidR="006B2555">
        <w:t>Aga kas see ei olegi see § 2 lg 3 eesmärk? Siis on lause imelik: kaitse tagamise taotlemisel tagab amet kaitse tagamise.</w:t>
      </w:r>
    </w:p>
  </w:comment>
  <w:comment w:id="110" w:author="Mari Koik - JUSTDIGI" w:date="2025-01-16T10:51:00Z" w:initials="MK">
    <w:p w14:paraId="68649D70" w14:textId="7D1E637C" w:rsidR="00FF418C" w:rsidRDefault="00FF418C" w:rsidP="00FF418C">
      <w:pPr>
        <w:pStyle w:val="Kommentaaritekst"/>
        <w:ind w:left="0" w:firstLine="0"/>
        <w:jc w:val="left"/>
      </w:pPr>
      <w:r>
        <w:rPr>
          <w:rStyle w:val="Kommentaariviide"/>
        </w:rPr>
        <w:annotationRef/>
      </w:r>
      <w:r>
        <w:t>See on LKSi termin.</w:t>
      </w:r>
    </w:p>
  </w:comment>
  <w:comment w:id="124" w:author="Mari Koik - JUSTDIGI" w:date="2025-01-16T11:07:00Z" w:initials="MK">
    <w:p w14:paraId="080A5DB1" w14:textId="77777777" w:rsidR="00195761" w:rsidRDefault="00195761" w:rsidP="00195761">
      <w:pPr>
        <w:pStyle w:val="Kommentaaritekst"/>
        <w:ind w:left="0" w:firstLine="0"/>
        <w:jc w:val="left"/>
      </w:pPr>
      <w:r>
        <w:rPr>
          <w:rStyle w:val="Kommentaariviide"/>
        </w:rPr>
        <w:annotationRef/>
      </w:r>
      <w:r>
        <w:t xml:space="preserve">LKSis on </w:t>
      </w:r>
      <w:r>
        <w:rPr>
          <w:i/>
          <w:iCs/>
        </w:rPr>
        <w:t>veerežiimi muutma</w:t>
      </w:r>
      <w:r>
        <w:t>. Oletasin, et see on sama asi.</w:t>
      </w:r>
    </w:p>
  </w:comment>
  <w:comment w:id="132" w:author="Kärt Voor - JUSTDIGI" w:date="2025-01-28T14:36:00Z" w:initials="KJ">
    <w:p w14:paraId="73B9523E" w14:textId="273C2591" w:rsidR="00B46C1E" w:rsidRDefault="00B46C1E">
      <w:r>
        <w:annotationRef/>
      </w:r>
      <w:r w:rsidRPr="319F64FA">
        <w:t>Palume SK-s märkida, kas viidatud lisa vajab sellest normist tulenevalt ka täiendamist/muutmist.</w:t>
      </w:r>
    </w:p>
  </w:comment>
  <w:comment w:id="131" w:author="Kärt Voor - JUSTDIGI" w:date="2025-01-28T13:40:00Z" w:initials="KJ">
    <w:p w14:paraId="0220AF33" w14:textId="148BD93A" w:rsidR="00B46C1E" w:rsidRDefault="00B46C1E">
      <w:r>
        <w:annotationRef/>
      </w:r>
      <w:r w:rsidRPr="191B82E0">
        <w:t>Kuna see lause reguleerib muid raieid, kui need, mis on nimetatud lg-s 1, siis tuleb see lause viia eraldi lõikeks.</w:t>
      </w:r>
    </w:p>
  </w:comment>
  <w:comment w:id="127" w:author="Kärt Voor - JUSTDIGI" w:date="2025-01-28T13:42:00Z" w:initials="KJ">
    <w:p w14:paraId="70CC89EF" w14:textId="38A0462C" w:rsidR="00B46C1E" w:rsidRDefault="00B46C1E">
      <w:r>
        <w:annotationRef/>
      </w:r>
      <w:r w:rsidRPr="02069D19">
        <w:t>Kuivõrd muutub lg 6 reguleerimisese, siis tuleb olemasolev lg 6 kehtetuks tunnistada ja lg sisu esitada sobiva ülaindeksiga lõikena. Kuna tegemist on üldreeglina, et teatud kohtades on teatud raied keelatud, siis kas peaks see, kui üldreegel olema eraldi §-s? Palume seda analüüsida ja vajadusel EN muuta.</w:t>
      </w:r>
    </w:p>
  </w:comment>
  <w:comment w:id="142" w:author="Kärt Voor - JUSTDIGI" w:date="1900-01-01T00:00:00Z" w:initials="KJ">
    <w:p w14:paraId="5224901D" w14:textId="7EFE70A6" w:rsidR="00B46C1E" w:rsidRDefault="00B46C1E">
      <w:r>
        <w:annotationRef/>
      </w:r>
      <w:r w:rsidRPr="0186E548">
        <w:t>SK-s on puudu selle normi selgitus. Palume SK täiendada.</w:t>
      </w:r>
    </w:p>
    <w:p w14:paraId="1ACB107D" w14:textId="7506B33E" w:rsidR="00B46C1E" w:rsidRDefault="00B46C1E">
      <w:r w:rsidRPr="545E3816">
        <w:t>Sätet on sisuliselt muudetud võrreldes KAM poolt algselt kooskõlastuskirjas pakutuga, kuid ka tabelis olev selgitus ei ole ajakohane. Samuti palun mõiste kasutamine üle vaadata, hetkel on samal ajal kasutusel nii riigikaitseline ehitis (seaduse § 38 lg 4 p 10) kui ka riigikaitse ehitis (siin § 15 muutmissättes). </w:t>
      </w:r>
    </w:p>
  </w:comment>
  <w:comment w:id="144" w:author="Mari Koik - JUSTDIGI" w:date="2025-01-22T15:43:00Z" w:initials="MK">
    <w:p w14:paraId="2DA6EB0D" w14:textId="77777777" w:rsidR="007960B7" w:rsidRDefault="007960B7" w:rsidP="007960B7">
      <w:pPr>
        <w:pStyle w:val="Kommentaaritekst"/>
        <w:ind w:left="0" w:firstLine="0"/>
        <w:jc w:val="left"/>
      </w:pPr>
      <w:r>
        <w:rPr>
          <w:rStyle w:val="Kommentaariviide"/>
        </w:rPr>
        <w:annotationRef/>
      </w:r>
      <w:r>
        <w:t>ühtlus</w:t>
      </w:r>
    </w:p>
  </w:comment>
  <w:comment w:id="171" w:author="Kärt Voor - JUSTDIGI" w:date="1900-01-01T00:00:00Z" w:initials="KJ">
    <w:p w14:paraId="6DEEEA42" w14:textId="0BC89B5D" w:rsidR="00B46C1E" w:rsidRDefault="00B46C1E">
      <w:r>
        <w:annotationRef/>
      </w:r>
      <w:r w:rsidRPr="0F79D34E">
        <w:t>SK-s on märgitud "kooskõlastusel" - kumb termin on sisuliselt õige? Palume EN ja SK kooskõlla viia. Lisaks: SK-s tuleb avada, kas eesmärk "riigikaitse tagamine" laieneb kõigile asutustele sättes nimetatud nn erikordade ajal (arvestades laiapindse riigikaitse käsitlust) või on mõeldud vaid KV keskse normina?</w:t>
      </w:r>
    </w:p>
  </w:comment>
  <w:comment w:id="226" w:author="Kärt Voor - JUSTDIGI" w:date="2025-01-28T14:02:00Z" w:initials="KJ">
    <w:p w14:paraId="09C70E6F" w14:textId="19C04E0B" w:rsidR="00B46C1E" w:rsidRDefault="00B46C1E">
      <w:r>
        <w:annotationRef/>
      </w:r>
      <w:r w:rsidRPr="5760F683">
        <w:t>Palume SK täiendada ka selle muutmispunkti selgitusega.</w:t>
      </w:r>
    </w:p>
  </w:comment>
  <w:comment w:id="227" w:author="Mari Koik - JUSTDIGI" w:date="2025-01-16T15:10:00Z" w:initials="MK">
    <w:p w14:paraId="5EE0CF59" w14:textId="3AC8599B" w:rsidR="007B04A4" w:rsidRDefault="007B04A4" w:rsidP="007B04A4">
      <w:pPr>
        <w:pStyle w:val="Kommentaaritekst"/>
        <w:ind w:left="0" w:firstLine="0"/>
        <w:jc w:val="left"/>
      </w:pPr>
      <w:r>
        <w:rPr>
          <w:rStyle w:val="Kommentaariviide"/>
        </w:rPr>
        <w:annotationRef/>
      </w:r>
      <w:r>
        <w:t>Nii on selge, mis rollis keegi on. See, kes soovib müüa, teeb avalduse, mitte see, kes omandab.</w:t>
      </w:r>
    </w:p>
  </w:comment>
  <w:comment w:id="264" w:author="Kärt Voor - JUSTDIGI" w:date="2025-02-04T09:48:00Z" w:initials="KV">
    <w:p w14:paraId="0C4BD1E7" w14:textId="77777777" w:rsidR="007D77B2" w:rsidRDefault="007D77B2" w:rsidP="007D77B2">
      <w:pPr>
        <w:pStyle w:val="Kommentaaritekst"/>
        <w:ind w:left="0" w:firstLine="0"/>
        <w:jc w:val="left"/>
      </w:pPr>
      <w:r>
        <w:rPr>
          <w:rStyle w:val="Kommentaariviide"/>
        </w:rPr>
        <w:annotationRef/>
      </w:r>
      <w:r>
        <w:t>Kuigi nii on ka kehtivas LKS, siis juhime tähelepanu, et see on KOKSi järgi vaid valitsemisvormi tähistamiseks ja mõelda tuleks korrektsele sõnastusele; (KOKSi § 2</w:t>
      </w:r>
      <w:r>
        <w:rPr>
          <w:color w:val="202020"/>
          <w:highlight w:val="white"/>
        </w:rPr>
        <w:t>(1) Kohalik omavalitsus on põhiseaduses sätestatud omavalitsusüksuse – valla või linna – demokraatlikult moodustatud võimuorganite õigus, võime ja kohustus seaduste alusel iseseisvalt korraldada ja juhtida kohalikku elu, lähtudes valla- või linnaelanike õigustatud vajadustest ja huvidest ning arvestades valla või linna arengu iseärasusi.).</w:t>
      </w:r>
    </w:p>
    <w:p w14:paraId="31333CB5" w14:textId="77777777" w:rsidR="007D77B2" w:rsidRDefault="007D77B2" w:rsidP="007D77B2">
      <w:pPr>
        <w:pStyle w:val="Kommentaaritekst"/>
        <w:ind w:left="0" w:firstLine="0"/>
        <w:jc w:val="left"/>
      </w:pPr>
      <w:r>
        <w:rPr>
          <w:color w:val="202020"/>
          <w:highlight w:val="white"/>
        </w:rPr>
        <w:t>Palume EN läbivalt üle vaadata ja kavandada ka kehtivas LKS-s oleva termini läbivalt muutmine.</w:t>
      </w:r>
    </w:p>
  </w:comment>
  <w:comment w:id="271" w:author="Mari Koik - JUSTDIGI" w:date="2025-01-20T11:23:00Z" w:initials="MK">
    <w:p w14:paraId="735CF252" w14:textId="148D732E" w:rsidR="00643FCA" w:rsidRDefault="00643FCA" w:rsidP="00643FCA">
      <w:pPr>
        <w:pStyle w:val="Kommentaaritekst"/>
        <w:ind w:left="0" w:firstLine="0"/>
        <w:jc w:val="left"/>
      </w:pPr>
      <w:r>
        <w:rPr>
          <w:rStyle w:val="Kommentaariviide"/>
        </w:rPr>
        <w:annotationRef/>
      </w:r>
      <w:r>
        <w:t>See tuleks vist teisti sõnastada, sest praegu tuleb nii välja, et keelatud on üksnes mahepõllumajanduse vahendid.</w:t>
      </w:r>
    </w:p>
  </w:comment>
  <w:comment w:id="279" w:author="Mari Koik - JUSTDIGI" w:date="2025-01-20T11:27:00Z" w:initials="MK">
    <w:p w14:paraId="6EEC3084" w14:textId="77777777" w:rsidR="0077106B" w:rsidRDefault="0077106B" w:rsidP="0077106B">
      <w:pPr>
        <w:pStyle w:val="Kommentaaritekst"/>
        <w:ind w:left="0" w:firstLine="0"/>
        <w:jc w:val="left"/>
      </w:pPr>
      <w:r>
        <w:rPr>
          <w:rStyle w:val="Kommentaariviide"/>
        </w:rPr>
        <w:annotationRef/>
      </w:r>
      <w:r>
        <w:t>Igaks juhuks: kas tavaliste vahendite korral ei peagi teatist esitama? Ainult mahepõllumajanduse omade puhul?</w:t>
      </w:r>
    </w:p>
  </w:comment>
  <w:comment w:id="282" w:author="Mari Koik - JUSTDIGI" w:date="2025-01-22T15:46:00Z" w:initials="MK">
    <w:p w14:paraId="13376832" w14:textId="77777777" w:rsidR="00A630FC" w:rsidRDefault="00A630FC" w:rsidP="00A630FC">
      <w:pPr>
        <w:pStyle w:val="Kommentaaritekst"/>
        <w:ind w:left="0" w:firstLine="0"/>
        <w:jc w:val="left"/>
      </w:pPr>
      <w:r>
        <w:rPr>
          <w:rStyle w:val="Kommentaariviide"/>
        </w:rPr>
        <w:annotationRef/>
      </w:r>
      <w:r>
        <w:t>Ühtlus. Vt ülejärgmine punkt</w:t>
      </w:r>
    </w:p>
  </w:comment>
  <w:comment w:id="296" w:author="Mari Koik - JUSTDIGI" w:date="2025-01-20T15:56:00Z" w:initials="MK">
    <w:p w14:paraId="2B868F94" w14:textId="44511078" w:rsidR="0003554B" w:rsidRDefault="0003554B" w:rsidP="0003554B">
      <w:pPr>
        <w:pStyle w:val="Kommentaaritekst"/>
        <w:ind w:left="0" w:firstLine="0"/>
        <w:jc w:val="left"/>
      </w:pPr>
      <w:r>
        <w:rPr>
          <w:rStyle w:val="Kommentaariviide"/>
        </w:rPr>
        <w:annotationRef/>
      </w:r>
      <w:r>
        <w:t>ühtlus</w:t>
      </w:r>
    </w:p>
  </w:comment>
  <w:comment w:id="316" w:author="Kärt Voor - JUSTDIGI" w:date="2025-01-28T14:14:00Z" w:initials="KJ">
    <w:p w14:paraId="64269145" w14:textId="42889FF4" w:rsidR="00B46C1E" w:rsidRDefault="00B46C1E">
      <w:r>
        <w:annotationRef/>
      </w:r>
      <w:r w:rsidRPr="1026EE16">
        <w:t>Palume SK selgitusega täiendada, see on hetkel puudu.</w:t>
      </w:r>
    </w:p>
  </w:comment>
  <w:comment w:id="317" w:author="Mari Koik - JUSTDIGI" w:date="2025-01-22T13:55:00Z" w:initials="MK">
    <w:p w14:paraId="7A6D35A0" w14:textId="77777777" w:rsidR="00E24FE1" w:rsidRDefault="00E24FE1" w:rsidP="00E24FE1">
      <w:pPr>
        <w:pStyle w:val="Kommentaaritekst"/>
        <w:ind w:left="0" w:firstLine="0"/>
        <w:jc w:val="left"/>
      </w:pPr>
      <w:r>
        <w:rPr>
          <w:rStyle w:val="Kommentaariviide"/>
        </w:rPr>
        <w:annotationRef/>
      </w:r>
      <w:r>
        <w:rPr>
          <w:i/>
          <w:iCs/>
        </w:rPr>
        <w:t xml:space="preserve">Linn asutusüksusena </w:t>
      </w:r>
      <w:r>
        <w:t xml:space="preserve">on tekstis kasutamiseks äärmiselt ebamugav termin. Tekstis on parem kasutada sama termini varianti </w:t>
      </w:r>
      <w:r>
        <w:rPr>
          <w:i/>
          <w:iCs/>
        </w:rPr>
        <w:t>linn kui asutusüksus</w:t>
      </w:r>
      <w:r>
        <w:t>.</w:t>
      </w:r>
    </w:p>
  </w:comment>
  <w:comment w:id="359" w:author="Mari Koik - JUSTDIGI" w:date="2025-01-20T11:44:00Z" w:initials="MK">
    <w:p w14:paraId="110B7B47" w14:textId="5085A612" w:rsidR="00675039" w:rsidRDefault="00675039" w:rsidP="00675039">
      <w:pPr>
        <w:pStyle w:val="Kommentaaritekst"/>
        <w:ind w:left="0" w:firstLine="0"/>
        <w:jc w:val="left"/>
      </w:pPr>
      <w:r>
        <w:rPr>
          <w:rStyle w:val="Kommentaariviide"/>
        </w:rPr>
        <w:annotationRef/>
      </w:r>
      <w:r>
        <w:t>Võiks muudatust muuta nii, et lõpptekst jääks "</w:t>
      </w:r>
      <w:r>
        <w:rPr>
          <w:color w:val="202020"/>
          <w:highlight w:val="white"/>
        </w:rPr>
        <w:t xml:space="preserve">piirivalveehitisele ja päästeasutuse ehitisele". </w:t>
      </w:r>
      <w:r>
        <w:rPr>
          <w:i/>
          <w:iCs/>
          <w:color w:val="202020"/>
          <w:highlight w:val="white"/>
        </w:rPr>
        <w:t xml:space="preserve">Piirivalveehitis </w:t>
      </w:r>
      <w:r>
        <w:rPr>
          <w:color w:val="202020"/>
          <w:highlight w:val="white"/>
        </w:rPr>
        <w:t>oleks õige kirjutada kokku.</w:t>
      </w:r>
      <w:r>
        <w:t xml:space="preserve"> </w:t>
      </w:r>
    </w:p>
  </w:comment>
  <w:comment w:id="385" w:author="Mari Koik - JUSTDIGI" w:date="2025-01-22T14:00:00Z" w:initials="MK">
    <w:p w14:paraId="10555EC1" w14:textId="77777777" w:rsidR="005020EE" w:rsidRDefault="005020EE" w:rsidP="005020EE">
      <w:pPr>
        <w:pStyle w:val="Kommentaaritekst"/>
        <w:ind w:left="0" w:firstLine="0"/>
        <w:jc w:val="left"/>
      </w:pPr>
      <w:r>
        <w:rPr>
          <w:rStyle w:val="Kommentaariviide"/>
        </w:rPr>
        <w:annotationRef/>
      </w:r>
      <w:r>
        <w:t>Ühtlus. Vt eelmist punkti. Need on ju sama asi?</w:t>
      </w:r>
    </w:p>
  </w:comment>
  <w:comment w:id="391" w:author="Kärt Voor - JUSTDIGI" w:date="2025-01-29T13:32:00Z" w:initials="KJ">
    <w:p w14:paraId="0B946F22" w14:textId="0A509A33" w:rsidR="00B46C1E" w:rsidRDefault="00B46C1E">
      <w:r>
        <w:annotationRef/>
      </w:r>
      <w:r w:rsidRPr="5ABAA3D0">
        <w:t>See, et regulatsioon kohaldub siis, kui kinnisasi on kogu ulatuses kaitse alla võetud, peab ka normi pealkirjast  nähtuma. Palume pealkirja täiendada. Kui aga see ei ole nii mõeldud, siis tuleb muuta lg-t 1.</w:t>
      </w:r>
    </w:p>
  </w:comment>
  <w:comment w:id="413" w:author="Mari Koik - JUSTDIGI" w:date="2025-01-20T13:32:00Z" w:initials="MK">
    <w:p w14:paraId="7B585CEB" w14:textId="02B18A11" w:rsidR="003211B5" w:rsidRDefault="003211B5" w:rsidP="003211B5">
      <w:pPr>
        <w:pStyle w:val="Kommentaaritekst"/>
        <w:ind w:left="0" w:firstLine="0"/>
        <w:jc w:val="left"/>
      </w:pPr>
      <w:r>
        <w:rPr>
          <w:rStyle w:val="Kommentaariviide"/>
        </w:rPr>
        <w:annotationRef/>
      </w:r>
      <w:r>
        <w:t>Kas nii?</w:t>
      </w:r>
    </w:p>
  </w:comment>
  <w:comment w:id="426" w:author="Kärt Voor - JUSTDIGI" w:date="2025-01-29T13:37:00Z" w:initials="KJ">
    <w:p w14:paraId="25E9A692" w14:textId="66600C29" w:rsidR="00B46C1E" w:rsidRDefault="00B46C1E">
      <w:r>
        <w:annotationRef/>
      </w:r>
      <w:r w:rsidRPr="41BF60B6">
        <w:t>Palume SK-s põhjendada, miks on siin *"võib", aga mitte imperatiivne "kehtestab".</w:t>
      </w:r>
    </w:p>
  </w:comment>
  <w:comment w:id="428" w:author="Kärt Voor - JUSTDIGI" w:date="2025-01-31T11:30:00Z" w:initials="KJ">
    <w:p w14:paraId="5228802B" w14:textId="1B984A34" w:rsidR="00B46C1E" w:rsidRDefault="00B46C1E">
      <w:r>
        <w:annotationRef/>
      </w:r>
      <w:r w:rsidRPr="4328CAD0">
        <w:t>EN-st peab nähtuma, mis need "ettepanekud" on. Kas mõeldakse kinnisasja omaniku ettepanekut KOV-le, et KOV kinnisasja omandaks? Kui jah, siis palume seda sõnaselgelt sätestada. Lisaks: lg-s 6 on märgitud "avaldus", kas see "avaldus" on seesama "ettepanek"? Kui jah, siis tuleb terminikasutus ühtlustada ja kasutada sisuliselt sobivat terminit.</w:t>
      </w:r>
    </w:p>
  </w:comment>
  <w:comment w:id="434" w:author="Kärt Voor - JUSTDIGI" w:date="2025-01-31T11:34:00Z" w:initials="KJ">
    <w:p w14:paraId="0ADCAB62" w14:textId="4A4DA412" w:rsidR="00B46C1E" w:rsidRDefault="00B46C1E">
      <w:r>
        <w:annotationRef/>
      </w:r>
      <w:r w:rsidRPr="30F11F2E">
        <w:t>Lg 6 osas küsimus, et kui  kinnisasja omandamine otsustatakse omandamiseks tehtud avalduste laekumise järjekorras, siis peaks ka olema sätet selle kohta, et kinnisasja omanik peab esitama avalduse/ettepaneku KOVile sooviga, et KOV omandaks kinnisasja. Lg-s 1 on kirjas, et „KOV omandab kinnisasja kokkuleppel kinnisasja omanikuga“. Selleks, et kokkuleppeni jõuda, peaks menetluse alustamiseks eelnema ka kinnisasja omaniku (tahte)avaldus/ettepanek? Kui jah, siis tuleb EN-s nii sätestada.</w:t>
      </w:r>
    </w:p>
    <w:p w14:paraId="68CF9A35" w14:textId="04D89A3D" w:rsidR="00B46C1E" w:rsidRDefault="00B46C1E"/>
    <w:p w14:paraId="68AF6EF9" w14:textId="7011F9D2" w:rsidR="00B46C1E" w:rsidRDefault="00B46C1E">
      <w:r w:rsidRPr="3351E2B4">
        <w:t>Nt LKS § 20 lg 2 (mis reguleerib riigi poolt kaitstavat loodusobjekti sisaldava kinnisasja omandamist) kohaselt on „</w:t>
      </w:r>
      <w:r w:rsidRPr="22BDF865">
        <w:rPr>
          <w:i/>
          <w:iCs/>
          <w:u w:val="single"/>
        </w:rPr>
        <w:t xml:space="preserve">kinnisasja omandamise ettepaneku tegemise õigus on kinnisasja omanikul, </w:t>
      </w:r>
      <w:r w:rsidRPr="51C96673">
        <w:rPr>
          <w:i/>
          <w:iCs/>
        </w:rPr>
        <w:t>kaitstava loodusobjekti valitsejal või valdkonna eest vastutaval ministril.“</w:t>
      </w:r>
    </w:p>
    <w:p w14:paraId="39F9A9A7" w14:textId="6D1CFC2A" w:rsidR="00B46C1E" w:rsidRDefault="00B46C1E">
      <w:r w:rsidRPr="3BEBEC09">
        <w:rPr>
          <w:u w:val="single"/>
        </w:rPr>
        <w:t> </w:t>
      </w:r>
    </w:p>
    <w:p w14:paraId="03C32459" w14:textId="1207BF2F" w:rsidR="00B46C1E" w:rsidRDefault="00B46C1E">
      <w:r w:rsidRPr="3FE0E9E5">
        <w:t xml:space="preserve"> </w:t>
      </w:r>
    </w:p>
    <w:p w14:paraId="75F3AD35" w14:textId="3DA13650" w:rsidR="00B46C1E" w:rsidRDefault="00B46C1E">
      <w:r w:rsidRPr="235D18FA">
        <w:t>KOVi poolt omandamiseks peaks olema analoogne säte, millest tuleneks, et kellel on omandamise avalduse/ettepaneku tegemise õigus. Kui jah, siis tuleb EN täiendada. Kui on aga mõeldud, et riigi poolt ja KOVi poolt omandamine oleks erinevalt reguleeritud, siis tuleb seda SK-s sõnaselgelt väljendada.</w:t>
      </w:r>
    </w:p>
    <w:p w14:paraId="41C7BB66" w14:textId="53F34DA4" w:rsidR="00B46C1E" w:rsidRDefault="00B46C1E"/>
  </w:comment>
  <w:comment w:id="435" w:author="Kärt Voor - JUSTDIGI" w:date="2025-01-29T13:42:00Z" w:initials="KJ">
    <w:p w14:paraId="7B4954C4" w14:textId="27A6091C" w:rsidR="00B46C1E" w:rsidRDefault="00B46C1E">
      <w:r>
        <w:annotationRef/>
      </w:r>
      <w:r w:rsidRPr="32E3D836">
        <w:t>Palume SK-s selgitada, mis seos on avalduste järjekorral ja menetluse pikendamisel. Palume ka EN-s täpsustada, mis menetlusega seonduvat silmas peetakse.</w:t>
      </w:r>
    </w:p>
  </w:comment>
  <w:comment w:id="436" w:author="Kärt Voor - JUSTDIGI" w:date="2025-01-29T13:42:00Z" w:initials="KJ">
    <w:p w14:paraId="0DD82FCD" w14:textId="2271FE5F" w:rsidR="00B46C1E" w:rsidRDefault="00B46C1E">
      <w:r>
        <w:annotationRef/>
      </w:r>
      <w:r w:rsidRPr="7C517F12">
        <w:t>Palume SK-s avada, mis need mõjuvad põhjused võivad olla.</w:t>
      </w:r>
    </w:p>
  </w:comment>
  <w:comment w:id="441" w:author="Mari Koik - JUSTDIGI" w:date="2025-01-16T17:36:00Z" w:initials="MK">
    <w:p w14:paraId="4D423F17" w14:textId="47E49D40" w:rsidR="002D2984" w:rsidRDefault="002D2984" w:rsidP="002D2984">
      <w:pPr>
        <w:pStyle w:val="Kommentaaritekst"/>
        <w:ind w:left="0" w:firstLine="0"/>
        <w:jc w:val="left"/>
      </w:pPr>
      <w:r>
        <w:rPr>
          <w:rStyle w:val="Kommentaariviide"/>
        </w:rPr>
        <w:annotationRef/>
      </w:r>
      <w:r>
        <w:t xml:space="preserve">Seda </w:t>
      </w:r>
      <w:r>
        <w:rPr>
          <w:i/>
          <w:iCs/>
        </w:rPr>
        <w:t xml:space="preserve">teenuseks </w:t>
      </w:r>
      <w:r>
        <w:t xml:space="preserve">nimetada on ääretult antropotsentriline. Pakun </w:t>
      </w:r>
      <w:r>
        <w:rPr>
          <w:i/>
          <w:iCs/>
        </w:rPr>
        <w:t>hüve</w:t>
      </w:r>
      <w:r>
        <w:t xml:space="preserve">. Võib olla ka mingi kolmas lahendus, aga </w:t>
      </w:r>
      <w:r>
        <w:rPr>
          <w:i/>
          <w:iCs/>
        </w:rPr>
        <w:t xml:space="preserve">teenus </w:t>
      </w:r>
      <w:r>
        <w:t>ei sobi.</w:t>
      </w:r>
    </w:p>
  </w:comment>
  <w:comment w:id="445" w:author="Mari Koik - JUSTDIGI" w:date="2025-01-16T17:25:00Z" w:initials="MK">
    <w:p w14:paraId="1F51E03D" w14:textId="60D6A921" w:rsidR="00A64104" w:rsidRDefault="00A64104" w:rsidP="00A64104">
      <w:pPr>
        <w:pStyle w:val="Kommentaaritekst"/>
        <w:ind w:left="0" w:firstLine="0"/>
        <w:jc w:val="left"/>
      </w:pPr>
      <w:r>
        <w:rPr>
          <w:rStyle w:val="Kommentaariviide"/>
        </w:rPr>
        <w:annotationRef/>
      </w:r>
      <w:r>
        <w:t>LKSis kasutusel.</w:t>
      </w:r>
    </w:p>
  </w:comment>
  <w:comment w:id="451" w:author="Kärt Voor - JUSTDIGI" w:date="2025-01-29T13:43:00Z" w:initials="KJ">
    <w:p w14:paraId="0E98F5A4" w14:textId="715F2364" w:rsidR="00B46C1E" w:rsidRDefault="00B46C1E">
      <w:r>
        <w:annotationRef/>
      </w:r>
      <w:r w:rsidRPr="18140DDD">
        <w:t>Lisasime selle täienduse, et oleks selge, kas lisatav on 7. ptk viimane või 8 ptk. esimene norm.</w:t>
      </w:r>
    </w:p>
  </w:comment>
  <w:comment w:id="455" w:author="Kärt Voor - JUSTDIGI" w:date="2025-01-29T13:48:00Z" w:initials="KJ">
    <w:p w14:paraId="6853D675" w14:textId="47D83DA3" w:rsidR="00B46C1E" w:rsidRDefault="00B46C1E">
      <w:r>
        <w:annotationRef/>
      </w:r>
      <w:r w:rsidRPr="7F26BA18">
        <w:t>Palume SK-s selgitada, miks on "võib", aga mitte imperatiivne "kehtestab".</w:t>
      </w:r>
    </w:p>
  </w:comment>
  <w:comment w:id="479" w:author="Mari Koik - JUSTDIGI" w:date="2025-01-20T11:51:00Z" w:initials="MK">
    <w:p w14:paraId="530983AD" w14:textId="77777777" w:rsidR="00B67EF4" w:rsidRDefault="00B67EF4" w:rsidP="00B67EF4">
      <w:pPr>
        <w:pStyle w:val="Kommentaaritekst"/>
        <w:ind w:left="0" w:firstLine="0"/>
        <w:jc w:val="left"/>
      </w:pPr>
      <w:r>
        <w:rPr>
          <w:rStyle w:val="Kommentaariviide"/>
        </w:rPr>
        <w:annotationRef/>
      </w:r>
      <w:r>
        <w:t>Probleem on selles, et edasi tuleb "või muu olulise vara". Kas kalandust saab nimetada varaks? Vist ei saa.</w:t>
      </w:r>
    </w:p>
  </w:comment>
  <w:comment w:id="487" w:author="Mari Koik - JUSTDIGI" w:date="2025-01-17T15:10:00Z" w:initials="MK">
    <w:p w14:paraId="398D2BDE" w14:textId="22C1577E" w:rsidR="00E70223" w:rsidRDefault="00E70223" w:rsidP="00E70223">
      <w:pPr>
        <w:pStyle w:val="Kommentaaritekst"/>
        <w:ind w:left="0" w:firstLine="0"/>
        <w:jc w:val="left"/>
      </w:pPr>
      <w:r>
        <w:rPr>
          <w:rStyle w:val="Kommentaariviide"/>
        </w:rPr>
        <w:annotationRef/>
      </w:r>
      <w:r>
        <w:t>Seaduskeeles eelistame ainsust.</w:t>
      </w:r>
    </w:p>
  </w:comment>
  <w:comment w:id="512" w:author="Mari Koik - JUSTDIGI" w:date="2025-01-20T16:13:00Z" w:initials="MK">
    <w:p w14:paraId="2CF65764" w14:textId="77777777" w:rsidR="00B627D1" w:rsidRDefault="00B627D1" w:rsidP="00B627D1">
      <w:pPr>
        <w:pStyle w:val="Kommentaaritekst"/>
        <w:ind w:left="0" w:firstLine="0"/>
        <w:jc w:val="left"/>
      </w:pPr>
      <w:r>
        <w:rPr>
          <w:rStyle w:val="Kommentaariviide"/>
        </w:rPr>
        <w:annotationRef/>
      </w:r>
      <w:r>
        <w:t xml:space="preserve">Teadmiseks. Siin oleks õige sõna </w:t>
      </w:r>
      <w:r>
        <w:rPr>
          <w:i/>
          <w:iCs/>
        </w:rPr>
        <w:t>ohjeldama</w:t>
      </w:r>
      <w:r>
        <w:t xml:space="preserve">, aga kuna ka kehtivas LKSis on </w:t>
      </w:r>
      <w:r>
        <w:rPr>
          <w:i/>
          <w:iCs/>
        </w:rPr>
        <w:t>ohjama</w:t>
      </w:r>
      <w:r>
        <w:t xml:space="preserve">, ei saa seda kahjuks muuta. </w:t>
      </w:r>
    </w:p>
  </w:comment>
  <w:comment w:id="509" w:author="Kärt Voor - JUSTDIGI" w:date="2025-01-29T14:02:00Z" w:initials="KJ">
    <w:p w14:paraId="6797861B" w14:textId="5E1C6D41" w:rsidR="00B46C1E" w:rsidRDefault="00B46C1E">
      <w:r>
        <w:annotationRef/>
      </w:r>
      <w:r w:rsidRPr="4858D5DB">
        <w:t>Peab kasutama trafaretset sõnastust ehk teema enne ja seejärel kehtestaja. NT käsiraamatu § 11 komm 4.</w:t>
      </w:r>
    </w:p>
  </w:comment>
  <w:comment w:id="534" w:author="Mari Koik - JUSTDIGI" w:date="2025-01-22T15:09:00Z" w:initials="MK">
    <w:p w14:paraId="40B0B3C3" w14:textId="77777777" w:rsidR="00151ED1" w:rsidRDefault="00151ED1" w:rsidP="00151ED1">
      <w:pPr>
        <w:pStyle w:val="Kommentaaritekst"/>
        <w:ind w:left="0" w:firstLine="0"/>
        <w:jc w:val="left"/>
      </w:pPr>
      <w:r>
        <w:rPr>
          <w:rStyle w:val="Kommentaariviide"/>
        </w:rPr>
        <w:annotationRef/>
      </w:r>
      <w:r>
        <w:t>Kas nii?</w:t>
      </w:r>
    </w:p>
  </w:comment>
  <w:comment w:id="536" w:author="Kärt Voor - JUSTDIGI" w:date="2025-01-29T14:05:00Z" w:initials="KJ">
    <w:p w14:paraId="4375997B" w14:textId="13717AD6" w:rsidR="00B46C1E" w:rsidRDefault="00B46C1E">
      <w:r>
        <w:annotationRef/>
      </w:r>
      <w:r w:rsidRPr="3B84C0D7">
        <w:t>Vormelis peab olema ka sõna "ja", sest muidu tekib muudatuse jõustumisel kaks järjestikust "ja". Seetõttu esitada ka "ja" ning asendajas "ja" asemel märkida koma.</w:t>
      </w:r>
    </w:p>
  </w:comment>
  <w:comment w:id="551" w:author="Mari Koik - JUSTDIGI" w:date="2025-01-22T15:14:00Z" w:initials="MK">
    <w:p w14:paraId="5E57E1C3" w14:textId="77777777" w:rsidR="00901AFF" w:rsidRDefault="00901AFF" w:rsidP="00901AFF">
      <w:pPr>
        <w:pStyle w:val="Kommentaaritekst"/>
        <w:ind w:left="0" w:firstLine="0"/>
        <w:jc w:val="left"/>
      </w:pPr>
      <w:r>
        <w:rPr>
          <w:rStyle w:val="Kommentaariviide"/>
        </w:rPr>
        <w:annotationRef/>
      </w:r>
      <w:r>
        <w:t xml:space="preserve">Seda pole vaja. </w:t>
      </w:r>
      <w:r>
        <w:rPr>
          <w:i/>
          <w:iCs/>
        </w:rPr>
        <w:t xml:space="preserve">Atesteerima </w:t>
      </w:r>
      <w:r>
        <w:t>koos kõigi tuletistega on üheselt arusaadav.</w:t>
      </w:r>
    </w:p>
  </w:comment>
  <w:comment w:id="561" w:author="Kärt Voor - JUSTDIGI" w:date="2025-01-30T12:14:00Z" w:initials="KJ">
    <w:p w14:paraId="4F07E876" w14:textId="09A6543E" w:rsidR="00B46C1E" w:rsidRDefault="00B46C1E">
      <w:r>
        <w:annotationRef/>
      </w:r>
      <w:r w:rsidRPr="61C58776">
        <w:t xml:space="preserve">Kuigi lg 7 alusel kehtestatakse ka aruande esitamise kord, tuleks seaduses siiski märkida aruannete esitamise sagedus - kas nt kord aastas, kui jah, siis mis ajal. Normi adressaadil peab olema selge selle kohustuse sisu, st mis ajaks tuleb aruanne esitada ja kellele, sest aruannete esitamata jätmine on atesteeringu tühistamise aluseks (lg 8 p 3). Palume EN täiendada. </w:t>
      </w:r>
    </w:p>
  </w:comment>
  <w:comment w:id="566" w:author="Kärt Voor - JUSTDIGI" w:date="2025-02-04T09:49:00Z" w:initials="KV">
    <w:p w14:paraId="7466D9F3" w14:textId="77777777" w:rsidR="007D77B2" w:rsidRDefault="007D77B2" w:rsidP="007D77B2">
      <w:pPr>
        <w:pStyle w:val="Kommentaaritekst"/>
        <w:ind w:left="0" w:firstLine="0"/>
        <w:jc w:val="left"/>
      </w:pPr>
      <w:r>
        <w:rPr>
          <w:rStyle w:val="Kommentaariviide"/>
        </w:rPr>
        <w:annotationRef/>
      </w:r>
      <w:r>
        <w:t>Lg-s 4 on olemas regulatsioon märgiste väljastamise kohta. Palun põhjendage kordust või jätke see osa tekstist välja.</w:t>
      </w:r>
    </w:p>
  </w:comment>
  <w:comment w:id="568" w:author="Kärt Voor - JUSTDIGI" w:date="2025-01-30T12:38:00Z" w:initials="KJ">
    <w:p w14:paraId="021EC2DE" w14:textId="10CDD836" w:rsidR="00B46C1E" w:rsidRDefault="00B46C1E">
      <w:r>
        <w:annotationRef/>
      </w:r>
      <w:r w:rsidRPr="40C2BDE6">
        <w:t>Kui oleks vajalik sätestada, et valeandmeid on esitatud teadvalt (mitte kogemata), siis palume EN täiendada.</w:t>
      </w:r>
    </w:p>
  </w:comment>
  <w:comment w:id="574" w:author="Mari Koik - JUSTDIGI" w:date="2025-01-22T15:03:00Z" w:initials="MK">
    <w:p w14:paraId="59074F82" w14:textId="189EA47A" w:rsidR="00457B71" w:rsidRDefault="00457B71" w:rsidP="00457B71">
      <w:pPr>
        <w:pStyle w:val="Kommentaaritekst"/>
        <w:ind w:left="0" w:firstLine="0"/>
        <w:jc w:val="left"/>
      </w:pPr>
      <w:r>
        <w:rPr>
          <w:rStyle w:val="Kommentaariviide"/>
        </w:rPr>
        <w:annotationRef/>
      </w:r>
      <w:r>
        <w:rPr>
          <w:i/>
          <w:iCs/>
        </w:rPr>
        <w:t>Märgistamist tagav teenus</w:t>
      </w:r>
      <w:r>
        <w:t xml:space="preserve"> ei tundu kuigi hea väljend. Parem oleks kas või </w:t>
      </w:r>
      <w:r>
        <w:rPr>
          <w:i/>
          <w:iCs/>
        </w:rPr>
        <w:t>märgistamisega seotud teenus</w:t>
      </w:r>
      <w:r>
        <w:t xml:space="preserve"> vms.</w:t>
      </w:r>
    </w:p>
  </w:comment>
  <w:comment w:id="586" w:author="Kärt Voor - JUSTDIGI" w:date="2025-02-04T09:53:00Z" w:initials="KV">
    <w:p w14:paraId="6B418EBA" w14:textId="77777777" w:rsidR="00DC2010" w:rsidRDefault="00DC2010" w:rsidP="00DC2010">
      <w:pPr>
        <w:pStyle w:val="Kommentaaritekst"/>
        <w:ind w:left="0" w:firstLine="0"/>
        <w:jc w:val="left"/>
      </w:pPr>
      <w:r>
        <w:rPr>
          <w:rStyle w:val="Kommentaariviide"/>
        </w:rPr>
        <w:annotationRef/>
      </w:r>
      <w:r>
        <w:t xml:space="preserve">Oleme esitanud lg-te asukohtade kohta kommentaarid ja ettepanekud allpool ja märgime siin üldise märkuse seoses lg-te asukohtade ja nendes sätestatuga: </w:t>
      </w:r>
    </w:p>
    <w:p w14:paraId="4D0D5C12" w14:textId="77777777" w:rsidR="00DC2010" w:rsidRDefault="00DC2010" w:rsidP="00DC2010">
      <w:pPr>
        <w:pStyle w:val="Kommentaaritekst"/>
        <w:ind w:left="0" w:firstLine="0"/>
        <w:jc w:val="left"/>
      </w:pPr>
    </w:p>
    <w:p w14:paraId="14920AF7" w14:textId="77777777" w:rsidR="00DC2010" w:rsidRDefault="00DC2010" w:rsidP="00DC2010">
      <w:pPr>
        <w:pStyle w:val="Kommentaaritekst"/>
        <w:ind w:left="0" w:firstLine="0"/>
        <w:jc w:val="left"/>
      </w:pPr>
      <w:r>
        <w:rPr>
          <w:color w:val="202020"/>
          <w:highlight w:val="white"/>
        </w:rPr>
        <w:t>Kas on õige lg-s 2 ja 4 nimetada lisaks abitule ka vigane, haige, hüljatud, sest lg 1 nimetab KKA ja PA kohustuse abitu osas ja lg 2 peaks seejärel defineerima abitu ning  lg  3 sätestama KKA kohustuse abitu elujõu taastamise osas ning lg 4 seejärel  def-ma elujõu taastamise. Nii oleks süsteemne esitus.</w:t>
      </w:r>
    </w:p>
    <w:p w14:paraId="41BB52D6" w14:textId="77777777" w:rsidR="00DC2010" w:rsidRDefault="00DC2010" w:rsidP="00DC2010">
      <w:pPr>
        <w:pStyle w:val="Kommentaaritekst"/>
        <w:ind w:left="0" w:firstLine="0"/>
        <w:jc w:val="left"/>
      </w:pPr>
    </w:p>
    <w:p w14:paraId="35C4E227" w14:textId="77777777" w:rsidR="00DC2010" w:rsidRDefault="00DC2010" w:rsidP="00DC2010">
      <w:pPr>
        <w:pStyle w:val="Kommentaaritekst"/>
        <w:ind w:left="0" w:firstLine="0"/>
        <w:jc w:val="left"/>
      </w:pPr>
      <w:r>
        <w:t>Palume seda tähelepanekut ja all olevaid ettepanekuid analüüsida ja esitada normid sisuliselt sobivas järjekorras.</w:t>
      </w:r>
    </w:p>
  </w:comment>
  <w:comment w:id="589" w:author="Kärt Voor - JUSTDIGI" w:date="2025-01-30T12:53:00Z" w:initials="KJ">
    <w:p w14:paraId="74593C6A" w14:textId="3CF38FC8" w:rsidR="00B46C1E" w:rsidRDefault="00B46C1E">
      <w:r>
        <w:annotationRef/>
      </w:r>
      <w:r w:rsidRPr="044014BA">
        <w:t>Kuivõrd lg 3 p-s 2 nimetatakse ka hüljatud noorlooma, siis peaks "hüljatud" sisalduma ka lg-s 1. Palume lg-t 1 täiendada.</w:t>
      </w:r>
    </w:p>
  </w:comment>
  <w:comment w:id="590" w:author="Kärt Voor - JUSTDIGI" w:date="2025-01-30T12:59:00Z" w:initials="KJ">
    <w:p w14:paraId="0C6C6FFF" w14:textId="5BE64BC6" w:rsidR="00B46C1E" w:rsidRDefault="00B46C1E">
      <w:r>
        <w:annotationRef/>
      </w:r>
      <w:r w:rsidRPr="58F916FA">
        <w:t>Palume EN täiendada normiga, millest nähtub, millal on pädevus Keskkonnaametil ja millal Päästeametil. Samuti palume täiendada SK ja avada, kuidas Päästeamet seda korraldamist läbi viib.</w:t>
      </w:r>
    </w:p>
  </w:comment>
  <w:comment w:id="592" w:author="Kärt Voor - JUSTDIGI" w:date="2025-01-30T12:52:00Z" w:initials="KJ">
    <w:p w14:paraId="1794AAC0" w14:textId="231A722F" w:rsidR="00B46C1E" w:rsidRDefault="00B46C1E">
      <w:r>
        <w:annotationRef/>
      </w:r>
      <w:r w:rsidRPr="7E6D6645">
        <w:t>Palume lg-te asukohad ära vahetada. sest HÕNTE § 18 lg 5 kohaselt määratletakse termin pärast termini esmakordset kasutamist.</w:t>
      </w:r>
    </w:p>
    <w:p w14:paraId="5B48396A" w14:textId="086CD72E" w:rsidR="00B46C1E" w:rsidRDefault="00B46C1E">
      <w:r w:rsidRPr="20520597">
        <w:t>Tõstatame ka küsimuse, et normi pealkirjas on "abitusse olukorda sattunud loom", aga lg-s 3 räägitakse "abitus seisundis loom" - miks kasutatakse erinevt terminit? Termini kasutus peab olema läbiv. Palume EN muuta.</w:t>
      </w:r>
    </w:p>
  </w:comment>
  <w:comment w:id="599" w:author="Kärt Voor - JUSTDIGI" w:date="2025-01-30T13:00:00Z" w:initials="KJ">
    <w:p w14:paraId="0C4C7A2E" w14:textId="30048A30" w:rsidR="00B46C1E" w:rsidRDefault="00B46C1E">
      <w:r>
        <w:annotationRef/>
      </w:r>
      <w:r w:rsidRPr="23C46351">
        <w:t>Lg-d 2 ja 4 ei ole kooskõlas, sest lg 2 räägib vigastatud või haigest loomast, lg 4 aga vigastatud või hüljatud loomast. Palume lg-d kooskõlla viia.</w:t>
      </w:r>
    </w:p>
  </w:comment>
  <w:comment w:id="606" w:author="Kärt Voor - JUSTDIGI" w:date="2025-01-30T13:20:00Z" w:initials="KJ">
    <w:p w14:paraId="6346A9CB" w14:textId="431C0E05" w:rsidR="00B46C1E" w:rsidRDefault="00B46C1E">
      <w:r>
        <w:annotationRef/>
      </w:r>
      <w:r w:rsidRPr="3331939A">
        <w:t>Palume esitada ka pealkiri ja esmakordse avaldamise andmed. Alus: HÕNTE § 29 lg 4:</w:t>
      </w:r>
    </w:p>
    <w:p w14:paraId="267FE7BA" w14:textId="2DFF06F9" w:rsidR="00B46C1E" w:rsidRDefault="00B46C1E"/>
    <w:p w14:paraId="27BB8FBC" w14:textId="5C3CB468" w:rsidR="00B46C1E" w:rsidRDefault="00B46C1E">
      <w:r w:rsidRPr="37A5BA11">
        <w:t>(4) Eelnõu tekstis Euroopa Liidu õigusaktile esmakordsel viitamisel tuleb lõikes 3 nimetatud andmetele lisada viidatava õigusakti pealkiri ja esmakordse avaldamise andmed, näiteks: nõukogu määrus (EÜ) nr 44/2001 kohtualluvuse ja kohtuotsuste täitmise kohta tsiviil- ja kaubandusasjades (EÜT L 12, 16.01.2001, lk 1–23).</w:t>
      </w:r>
    </w:p>
  </w:comment>
  <w:comment w:id="615" w:author="Kärt Voor - JUSTDIGI" w:date="2025-01-30T13:25:00Z" w:initials="KJ">
    <w:p w14:paraId="65365F4D" w14:textId="627FFBDA" w:rsidR="00B46C1E" w:rsidRDefault="00B46C1E">
      <w:r>
        <w:annotationRef/>
      </w:r>
      <w:r w:rsidRPr="0BC0745E">
        <w:t>Palume teil viide üle kontrollida, sest viidatud norm sätestab liikide kaitsekategooriad, aga selles §-s ei ole volitusnormi.</w:t>
      </w:r>
    </w:p>
  </w:comment>
  <w:comment w:id="624" w:author="Kärt Voor - JUSTDIGI" w:date="2025-01-30T13:27:00Z" w:initials="KJ">
    <w:p w14:paraId="1C929FB5" w14:textId="50F79058" w:rsidR="00B46C1E" w:rsidRDefault="00B46C1E">
      <w:r>
        <w:annotationRef/>
      </w:r>
      <w:r w:rsidRPr="41C9759E">
        <w:t>Kaaviaripakend - kokku.</w:t>
      </w:r>
    </w:p>
  </w:comment>
  <w:comment w:id="638" w:author="Mari Koik - JUSTDIGI" w:date="2025-01-22T13:29:00Z" w:initials="MK">
    <w:p w14:paraId="1545DC9C" w14:textId="265A3507" w:rsidR="00FE7357" w:rsidRDefault="00FE7357" w:rsidP="00FE7357">
      <w:pPr>
        <w:pStyle w:val="Kommentaaritekst"/>
        <w:ind w:left="0" w:firstLine="0"/>
        <w:jc w:val="left"/>
      </w:pPr>
      <w:r>
        <w:rPr>
          <w:rStyle w:val="Kommentaariviide"/>
        </w:rPr>
        <w:annotationRef/>
      </w:r>
      <w:r>
        <w:t>Tahtliku surmamise keelu rikkumine on ju sama mis tahtlik surmamine? Või on siin mingi nüanss?</w:t>
      </w:r>
    </w:p>
  </w:comment>
  <w:comment w:id="650" w:author="Mari Koik - JUSTDIGI" w:date="2025-01-22T13:33:00Z" w:initials="MK">
    <w:p w14:paraId="5B973B58" w14:textId="77777777" w:rsidR="00ED5969" w:rsidRDefault="00C86595" w:rsidP="00ED5969">
      <w:pPr>
        <w:pStyle w:val="Kommentaaritekst"/>
        <w:ind w:left="0" w:firstLine="0"/>
        <w:jc w:val="left"/>
      </w:pPr>
      <w:r>
        <w:rPr>
          <w:rStyle w:val="Kommentaariviide"/>
        </w:rPr>
        <w:annotationRef/>
      </w:r>
      <w:r w:rsidR="00ED5969">
        <w:t>Tehingu tegemise keelu rikkumine on ju sama mis tehingu tegemine? Või on siin mingi nüanss? Sama allpool.</w:t>
      </w:r>
    </w:p>
  </w:comment>
  <w:comment w:id="725" w:author="Mari Koik - JUSTDIGI" w:date="2025-01-20T12:11:00Z" w:initials="MK">
    <w:p w14:paraId="088A145D" w14:textId="515AE152" w:rsidR="00EA6CCA" w:rsidRDefault="00EA6CCA" w:rsidP="00EA6CCA">
      <w:pPr>
        <w:pStyle w:val="Kommentaaritekst"/>
        <w:ind w:left="0" w:firstLine="0"/>
        <w:jc w:val="left"/>
      </w:pPr>
      <w:r>
        <w:rPr>
          <w:rStyle w:val="Kommentaariviide"/>
        </w:rPr>
        <w:annotationRef/>
      </w:r>
      <w:r>
        <w:t>Lõige 25 on olemas.</w:t>
      </w:r>
    </w:p>
  </w:comment>
  <w:comment w:id="724" w:author="Kärt Voor - JUSTDIGI" w:date="2025-01-31T11:36:00Z" w:initials="KJ">
    <w:p w14:paraId="213B756E" w14:textId="0B4B2BFD" w:rsidR="00B46C1E" w:rsidRDefault="00B46C1E">
      <w:r>
        <w:annotationRef/>
      </w:r>
      <w:r w:rsidRPr="42C8CA73">
        <w:t>Jääb silma, et rakendussätted on ette nähtud üksnes riigi poolt kinnisasja omandamisele, aga mitte KOV poolt omandamisele. Palume SK-s märkida, kas see on taotluslik ja mis on selle põhjus.</w:t>
      </w:r>
    </w:p>
  </w:comment>
  <w:comment w:id="726" w:author="Kärt Voor - JUSTDIGI" w:date="2025-01-30T16:52:00Z" w:initials="KJ">
    <w:p w14:paraId="1E10F8EA" w14:textId="77777777" w:rsidR="006F29AB" w:rsidRDefault="00B46C1E" w:rsidP="006F29AB">
      <w:pPr>
        <w:pStyle w:val="Kommentaaritekst"/>
        <w:ind w:left="0" w:firstLine="0"/>
        <w:jc w:val="left"/>
      </w:pPr>
      <w:r>
        <w:annotationRef/>
      </w:r>
      <w:r w:rsidR="006F29AB">
        <w:t xml:space="preserve">Tavapäraselt kasutatakse kuupäeva - enne xxxx  kuupäeva kaitse alla võetud - peab tekkima seos asjakohase RT-s avaldatud ja jõustunud seadusega. </w:t>
      </w:r>
    </w:p>
    <w:p w14:paraId="0C29F942" w14:textId="77777777" w:rsidR="006F29AB" w:rsidRDefault="006F29AB" w:rsidP="006F29AB">
      <w:pPr>
        <w:pStyle w:val="Kommentaaritekst"/>
        <w:ind w:left="0" w:firstLine="0"/>
        <w:jc w:val="left"/>
      </w:pPr>
    </w:p>
    <w:p w14:paraId="3E54B7CB" w14:textId="77777777" w:rsidR="006F29AB" w:rsidRDefault="006F29AB" w:rsidP="006F29AB">
      <w:pPr>
        <w:pStyle w:val="Kommentaaritekst"/>
        <w:ind w:left="0" w:firstLine="0"/>
        <w:jc w:val="left"/>
      </w:pPr>
      <w:r>
        <w:t>Käesoleval juhul aga jõustub EN suures osas üldkorras ehk konkreetset jõustumise kpv ei ole. Seetõttu palume analüüsida, kas regulatsiooni olemusest tulenevalt oleks vaja üldsätet jõustumisele, et rakendajad oleksid valmis. Kui reaalne on, et KOV_d jõuaksid 10 päeva jooksul (mis on üldkorras jõustumise puhul jõustumisaeg) rakendusakte kehtestada, oma tegevuse EN-s sätestatuga kooskõlla viia?</w:t>
      </w:r>
    </w:p>
  </w:comment>
  <w:comment w:id="730" w:author="Kärt Voor - JUSTDIGI" w:date="2025-01-30T16:50:00Z" w:initials="KJ">
    <w:p w14:paraId="58B87680" w14:textId="209D0C40" w:rsidR="00B46C1E" w:rsidRDefault="00B46C1E">
      <w:r>
        <w:annotationRef/>
      </w:r>
      <w:r w:rsidRPr="04AAD6FD">
        <w:t>Piisab, kui öelda "on võimalik lubada loodusobjekti valitseja nõusolekul".</w:t>
      </w:r>
    </w:p>
  </w:comment>
  <w:comment w:id="733" w:author="Kärt Voor - JUSTDIGI" w:date="2025-01-30T16:57:00Z" w:initials="KJ">
    <w:p w14:paraId="4BA8FCF6" w14:textId="1A32B9E3" w:rsidR="00B46C1E" w:rsidRDefault="00B46C1E">
      <w:r>
        <w:annotationRef/>
      </w:r>
      <w:r w:rsidRPr="39A1F9B8">
        <w:t>Taas küsimus, miks see sõna vajalik on.</w:t>
      </w:r>
    </w:p>
  </w:comment>
  <w:comment w:id="734" w:author="Kärt Voor - JUSTDIGI" w:date="2025-01-30T16:58:00Z" w:initials="KJ">
    <w:p w14:paraId="1F072CC7" w14:textId="07F104E2" w:rsidR="00B46C1E" w:rsidRDefault="00B46C1E">
      <w:r>
        <w:annotationRef/>
      </w:r>
      <w:r w:rsidRPr="1BB5B3B7">
        <w:t>Palume EN täiendada esitada viide asjakohasele lõikele.</w:t>
      </w:r>
    </w:p>
  </w:comment>
  <w:comment w:id="772" w:author="Kärt Voor - JUSTDIGI" w:date="2025-02-04T10:04:00Z" w:initials="KV">
    <w:p w14:paraId="56A6A304" w14:textId="77777777" w:rsidR="006F29AB" w:rsidRDefault="006F29AB" w:rsidP="006F29AB">
      <w:pPr>
        <w:pStyle w:val="Kommentaaritekst"/>
        <w:ind w:left="0" w:firstLine="0"/>
        <w:jc w:val="left"/>
      </w:pPr>
      <w:r>
        <w:rPr>
          <w:rStyle w:val="Kommentaariviide"/>
        </w:rPr>
        <w:annotationRef/>
      </w:r>
      <w:r>
        <w:t>NT käsiraamatu § 34 komm 21 (näide).</w:t>
      </w:r>
    </w:p>
  </w:comment>
  <w:comment w:id="783" w:author="Mari Koik - JUSTDIGI" w:date="2025-01-20T12:16:00Z" w:initials="MK">
    <w:p w14:paraId="220FB3E4" w14:textId="335EE955" w:rsidR="00865D47" w:rsidRDefault="004B1612" w:rsidP="00865D47">
      <w:pPr>
        <w:pStyle w:val="Kommentaaritekst"/>
        <w:ind w:left="0" w:firstLine="0"/>
        <w:jc w:val="left"/>
      </w:pPr>
      <w:r>
        <w:rPr>
          <w:rStyle w:val="Kommentaariviide"/>
        </w:rPr>
        <w:annotationRef/>
      </w:r>
      <w:r w:rsidR="00865D47">
        <w:t>Nimetavas</w:t>
      </w:r>
    </w:p>
  </w:comment>
  <w:comment w:id="789" w:author="Kärt Voor - JUSTDIGI" w:date="2025-01-31T10:18:00Z" w:initials="KJ">
    <w:p w14:paraId="54F4CC3B" w14:textId="0F29F0A7" w:rsidR="00B46C1E" w:rsidRDefault="00B46C1E">
      <w:r>
        <w:annotationRef/>
      </w:r>
      <w:r w:rsidRPr="41F98A42">
        <w:t>Palume üle vaadata lisatavate lg-te asukoht - lisatavad on jahindusalase koolituse korraldamist ja  antud jahilubade üle arvestuse pidamist sätestatavate normide vahel. Lisatavad sobivad lg-teks 3(1) ja 3(2), sest lg 3 reguleerib jahiloa andmist ja selle kehtivusaega. Palume EN muuta ja sellest tulenevalt muuda ka muutmispunktis 1 ja 2 esitatud viiteid.</w:t>
      </w:r>
    </w:p>
  </w:comment>
  <w:comment w:id="790" w:author="Kärt Voor - JUSTDIGI" w:date="2025-01-31T10:13:00Z" w:initials="KJ">
    <w:p w14:paraId="06B60285" w14:textId="38050816" w:rsidR="00B46C1E" w:rsidRDefault="00B46C1E">
      <w:r>
        <w:annotationRef/>
      </w:r>
      <w:r w:rsidRPr="6E9D632E">
        <w:t>Kui infosüsteemil on ka nimetus, siis tuleb see siin välja kirjutada (nt mujal JahiS on "keskkonnaotsuste infosüsteem".</w:t>
      </w:r>
    </w:p>
    <w:p w14:paraId="70CF4A56" w14:textId="1B857E04" w:rsidR="00B46C1E" w:rsidRDefault="00B46C1E">
      <w:r w:rsidRPr="29C07D60">
        <w:t xml:space="preserve">Lisaks: siin on "elektrooniline infosüsteem", lg-s 6(4) on "infosüsteem" ja lg-s 6 on "asjaomane elektrooniline infosüsteem". Terminikasutus tuleb ühtlustada. </w:t>
      </w:r>
    </w:p>
  </w:comment>
  <w:comment w:id="791" w:author="Kärt Voor - JUSTDIGI" w:date="2025-01-31T10:13:00Z" w:initials="KJ">
    <w:p w14:paraId="795C227C" w14:textId="5EE457B9" w:rsidR="00B46C1E" w:rsidRDefault="00B46C1E">
      <w:r>
        <w:annotationRef/>
      </w:r>
      <w:r w:rsidRPr="4DF7A38C">
        <w:t>Kui infosüsteemil on ka nimetus, siis tuleb see siin välja kirjutada (nt mujal JahiS on "keskkonnaotsuste infosüsteem".</w:t>
      </w:r>
    </w:p>
  </w:comment>
  <w:comment w:id="796" w:author="Kärt Voor - JUSTDIGI" w:date="2025-01-31T10:14:00Z" w:initials="KJ">
    <w:p w14:paraId="5396F271" w14:textId="56DCC19D" w:rsidR="00B46C1E" w:rsidRDefault="00B46C1E">
      <w:r>
        <w:annotationRef/>
      </w:r>
      <w:r w:rsidRPr="4FC344E0">
        <w:t>Kui infosüsteemil on ka nimetus, siis tuleb see siin välja kirjutada (nt mujal JahiS on "keskkonnaotsuste infosüsteem".</w:t>
      </w:r>
    </w:p>
  </w:comment>
  <w:comment w:id="826" w:author="Mari Koik - JUSTDIGI" w:date="2025-01-22T13:48:00Z" w:initials="MK">
    <w:p w14:paraId="0A46322E" w14:textId="0B094986" w:rsidR="001E19CC" w:rsidRDefault="001E19CC" w:rsidP="001E19CC">
      <w:pPr>
        <w:pStyle w:val="Kommentaaritekst"/>
        <w:ind w:left="0" w:firstLine="0"/>
        <w:jc w:val="left"/>
      </w:pPr>
      <w:r>
        <w:rPr>
          <w:rStyle w:val="Kommentaariviide"/>
        </w:rPr>
        <w:annotationRef/>
      </w:r>
      <w:r>
        <w:t>Keskkonnale tekitatakse kahju, mitte määrasid, seepärast lahku.</w:t>
      </w:r>
    </w:p>
  </w:comment>
  <w:comment w:id="834" w:author="Mari Koik - JUSTDIGI" w:date="2025-01-20T16:24:00Z" w:initials="MK">
    <w:p w14:paraId="75A78638" w14:textId="18CDBA5F" w:rsidR="008F55F5" w:rsidRDefault="008F55F5" w:rsidP="008F55F5">
      <w:pPr>
        <w:pStyle w:val="Kommentaaritekst"/>
        <w:ind w:left="0" w:firstLine="0"/>
        <w:jc w:val="left"/>
      </w:pPr>
      <w:r>
        <w:rPr>
          <w:rStyle w:val="Kommentaariviide"/>
        </w:rPr>
        <w:annotationRef/>
      </w:r>
      <w:r>
        <w:t>Kehtivas JahiSes on nii.</w:t>
      </w:r>
    </w:p>
  </w:comment>
  <w:comment w:id="842" w:author="Kärt Voor - JUSTDIGI" w:date="2025-01-31T11:36:00Z" w:initials="KJ">
    <w:p w14:paraId="2C3F73F6" w14:textId="24C5B489" w:rsidR="00B46C1E" w:rsidRDefault="00B46C1E">
      <w:r>
        <w:annotationRef/>
      </w:r>
      <w:r w:rsidRPr="205E3908">
        <w:t>Alates 01.01.25 on Maa- ja Ruumiamet. Palume EN parandada.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0FE2A6" w15:done="0"/>
  <w15:commentEx w15:paraId="71ED7336" w15:done="0"/>
  <w15:commentEx w15:paraId="312B427D" w15:done="0"/>
  <w15:commentEx w15:paraId="57149411" w15:done="0"/>
  <w15:commentEx w15:paraId="4D92FDEA" w15:done="0"/>
  <w15:commentEx w15:paraId="522FD5A2" w15:done="0"/>
  <w15:commentEx w15:paraId="39CF4775" w15:done="0"/>
  <w15:commentEx w15:paraId="3EFBD492" w15:done="0"/>
  <w15:commentEx w15:paraId="430F9DB9" w15:done="0"/>
  <w15:commentEx w15:paraId="68649D70" w15:done="0"/>
  <w15:commentEx w15:paraId="080A5DB1" w15:done="0"/>
  <w15:commentEx w15:paraId="73B9523E" w15:done="0"/>
  <w15:commentEx w15:paraId="0220AF33" w15:done="0"/>
  <w15:commentEx w15:paraId="70CC89EF" w15:done="0"/>
  <w15:commentEx w15:paraId="1ACB107D" w15:done="0"/>
  <w15:commentEx w15:paraId="2DA6EB0D" w15:done="0"/>
  <w15:commentEx w15:paraId="6DEEEA42" w15:done="0"/>
  <w15:commentEx w15:paraId="09C70E6F" w15:done="0"/>
  <w15:commentEx w15:paraId="5EE0CF59" w15:done="0"/>
  <w15:commentEx w15:paraId="31333CB5" w15:done="0"/>
  <w15:commentEx w15:paraId="735CF252" w15:done="0"/>
  <w15:commentEx w15:paraId="6EEC3084" w15:done="0"/>
  <w15:commentEx w15:paraId="13376832" w15:done="0"/>
  <w15:commentEx w15:paraId="2B868F94" w15:done="0"/>
  <w15:commentEx w15:paraId="64269145" w15:done="0"/>
  <w15:commentEx w15:paraId="7A6D35A0" w15:done="0"/>
  <w15:commentEx w15:paraId="110B7B47" w15:done="0"/>
  <w15:commentEx w15:paraId="10555EC1" w15:done="0"/>
  <w15:commentEx w15:paraId="0B946F22" w15:done="0"/>
  <w15:commentEx w15:paraId="7B585CEB" w15:done="0"/>
  <w15:commentEx w15:paraId="25E9A692" w15:done="0"/>
  <w15:commentEx w15:paraId="5228802B" w15:done="0"/>
  <w15:commentEx w15:paraId="41C7BB66" w15:done="0"/>
  <w15:commentEx w15:paraId="7B4954C4" w15:done="0"/>
  <w15:commentEx w15:paraId="0DD82FCD" w15:done="0"/>
  <w15:commentEx w15:paraId="4D423F17" w15:done="0"/>
  <w15:commentEx w15:paraId="1F51E03D" w15:done="0"/>
  <w15:commentEx w15:paraId="0E98F5A4" w15:done="0"/>
  <w15:commentEx w15:paraId="6853D675" w15:done="0"/>
  <w15:commentEx w15:paraId="530983AD" w15:done="0"/>
  <w15:commentEx w15:paraId="398D2BDE" w15:done="0"/>
  <w15:commentEx w15:paraId="2CF65764" w15:done="0"/>
  <w15:commentEx w15:paraId="6797861B" w15:done="0"/>
  <w15:commentEx w15:paraId="40B0B3C3" w15:done="0"/>
  <w15:commentEx w15:paraId="4375997B" w15:done="0"/>
  <w15:commentEx w15:paraId="5E57E1C3" w15:done="0"/>
  <w15:commentEx w15:paraId="4F07E876" w15:done="0"/>
  <w15:commentEx w15:paraId="7466D9F3" w15:done="0"/>
  <w15:commentEx w15:paraId="021EC2DE" w15:done="0"/>
  <w15:commentEx w15:paraId="59074F82" w15:done="0"/>
  <w15:commentEx w15:paraId="35C4E227" w15:done="0"/>
  <w15:commentEx w15:paraId="74593C6A" w15:done="0"/>
  <w15:commentEx w15:paraId="0C6C6FFF" w15:done="0"/>
  <w15:commentEx w15:paraId="5B48396A" w15:done="0"/>
  <w15:commentEx w15:paraId="0C4C7A2E" w15:done="0"/>
  <w15:commentEx w15:paraId="27BB8FBC" w15:done="0"/>
  <w15:commentEx w15:paraId="65365F4D" w15:done="0"/>
  <w15:commentEx w15:paraId="1C929FB5" w15:done="0"/>
  <w15:commentEx w15:paraId="1545DC9C" w15:done="0"/>
  <w15:commentEx w15:paraId="5B973B58" w15:done="0"/>
  <w15:commentEx w15:paraId="088A145D" w15:done="0"/>
  <w15:commentEx w15:paraId="213B756E" w15:done="0"/>
  <w15:commentEx w15:paraId="3E54B7CB" w15:done="0"/>
  <w15:commentEx w15:paraId="58B87680" w15:done="0"/>
  <w15:commentEx w15:paraId="4BA8FCF6" w15:done="0"/>
  <w15:commentEx w15:paraId="1F072CC7" w15:done="0"/>
  <w15:commentEx w15:paraId="56A6A304" w15:done="0"/>
  <w15:commentEx w15:paraId="220FB3E4" w15:done="0"/>
  <w15:commentEx w15:paraId="54F4CC3B" w15:done="0"/>
  <w15:commentEx w15:paraId="70CF4A56" w15:done="0"/>
  <w15:commentEx w15:paraId="795C227C" w15:done="0"/>
  <w15:commentEx w15:paraId="5396F271" w15:done="0"/>
  <w15:commentEx w15:paraId="0A46322E" w15:done="0"/>
  <w15:commentEx w15:paraId="75A78638" w15:done="0"/>
  <w15:commentEx w15:paraId="2C3F73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AB7524" w16cex:dateUtc="2025-01-16T08:19:00Z"/>
  <w16cex:commentExtensible w16cex:durableId="146DC362" w16cex:dateUtc="2025-01-28T10:07:00Z"/>
  <w16cex:commentExtensible w16cex:durableId="10B9B7E6" w16cex:dateUtc="2025-01-16T08:21:00Z"/>
  <w16cex:commentExtensible w16cex:durableId="52D9BA81" w16cex:dateUtc="2025-01-22T13:40:00Z"/>
  <w16cex:commentExtensible w16cex:durableId="1792A352" w16cex:dateUtc="2025-01-20T10:38:00Z"/>
  <w16cex:commentExtensible w16cex:durableId="0FD2BB9B" w16cex:dateUtc="2025-01-16T08:44:00Z"/>
  <w16cex:commentExtensible w16cex:durableId="783EB0F1" w16cex:dateUtc="2025-01-16T08:38:00Z"/>
  <w16cex:commentExtensible w16cex:durableId="191BA0B0" w16cex:dateUtc="2025-01-16T08:44:00Z"/>
  <w16cex:commentExtensible w16cex:durableId="5DEAC0A3" w16cex:dateUtc="2025-01-20T10:47:00Z"/>
  <w16cex:commentExtensible w16cex:durableId="7B3ADB29" w16cex:dateUtc="2025-01-16T08:51:00Z"/>
  <w16cex:commentExtensible w16cex:durableId="6D0AC055" w16cex:dateUtc="2025-01-16T09:07:00Z"/>
  <w16cex:commentExtensible w16cex:durableId="3F06169E" w16cex:dateUtc="2025-01-28T12:36:00Z"/>
  <w16cex:commentExtensible w16cex:durableId="74CD00F4" w16cex:dateUtc="2025-01-28T11:40:00Z"/>
  <w16cex:commentExtensible w16cex:durableId="7EBC1DAC" w16cex:dateUtc="2025-01-28T11:42:00Z"/>
  <w16cex:commentExtensible w16cex:durableId="7E44648E" w16cex:dateUtc="2025-01-28T11:47:00Z"/>
  <w16cex:commentExtensible w16cex:durableId="28E0D7E3" w16cex:dateUtc="2025-01-22T13:43:00Z"/>
  <w16cex:commentExtensible w16cex:durableId="7FC8C535" w16cex:dateUtc="2025-01-28T11:52:00Z"/>
  <w16cex:commentExtensible w16cex:durableId="1F64F5DA" w16cex:dateUtc="2025-01-28T12:02:00Z"/>
  <w16cex:commentExtensible w16cex:durableId="73B9032F" w16cex:dateUtc="2025-01-16T13:10:00Z"/>
  <w16cex:commentExtensible w16cex:durableId="57EA0387" w16cex:dateUtc="2025-02-04T07:48:00Z"/>
  <w16cex:commentExtensible w16cex:durableId="4C97F982" w16cex:dateUtc="2025-01-20T09:23:00Z"/>
  <w16cex:commentExtensible w16cex:durableId="0B51F73A" w16cex:dateUtc="2025-01-20T09:27:00Z"/>
  <w16cex:commentExtensible w16cex:durableId="1C321791" w16cex:dateUtc="2025-01-22T13:46:00Z"/>
  <w16cex:commentExtensible w16cex:durableId="48C42151" w16cex:dateUtc="2025-01-20T13:56:00Z"/>
  <w16cex:commentExtensible w16cex:durableId="7EF5A50E" w16cex:dateUtc="2025-01-28T12:14:00Z"/>
  <w16cex:commentExtensible w16cex:durableId="063BB3B4" w16cex:dateUtc="2025-01-22T11:55:00Z"/>
  <w16cex:commentExtensible w16cex:durableId="2AB97000" w16cex:dateUtc="2025-01-20T09:44:00Z"/>
  <w16cex:commentExtensible w16cex:durableId="7792AE11" w16cex:dateUtc="2025-01-22T12:00:00Z"/>
  <w16cex:commentExtensible w16cex:durableId="392D87EC" w16cex:dateUtc="2025-01-29T11:32:00Z"/>
  <w16cex:commentExtensible w16cex:durableId="2A133F5E" w16cex:dateUtc="2025-01-20T11:32:00Z"/>
  <w16cex:commentExtensible w16cex:durableId="3F676B17" w16cex:dateUtc="2025-01-29T11:37:00Z"/>
  <w16cex:commentExtensible w16cex:durableId="76DB47F9" w16cex:dateUtc="2025-01-31T09:30:00Z"/>
  <w16cex:commentExtensible w16cex:durableId="6630A71B" w16cex:dateUtc="2025-01-31T09:34:00Z"/>
  <w16cex:commentExtensible w16cex:durableId="479C4F10" w16cex:dateUtc="2025-01-29T11:42:00Z"/>
  <w16cex:commentExtensible w16cex:durableId="78FF3A9B" w16cex:dateUtc="2025-01-29T11:42:00Z"/>
  <w16cex:commentExtensible w16cex:durableId="53C3CE41" w16cex:dateUtc="2025-01-16T15:36:00Z"/>
  <w16cex:commentExtensible w16cex:durableId="50381A46" w16cex:dateUtc="2025-01-16T15:25:00Z"/>
  <w16cex:commentExtensible w16cex:durableId="78B13310" w16cex:dateUtc="2025-01-29T11:43:00Z"/>
  <w16cex:commentExtensible w16cex:durableId="1B4F8329" w16cex:dateUtc="2025-01-29T11:48:00Z"/>
  <w16cex:commentExtensible w16cex:durableId="7CD5646E" w16cex:dateUtc="2025-01-20T09:51:00Z"/>
  <w16cex:commentExtensible w16cex:durableId="2ED8EFC8" w16cex:dateUtc="2025-01-17T13:10:00Z"/>
  <w16cex:commentExtensible w16cex:durableId="397836DF" w16cex:dateUtc="2025-01-20T14:13:00Z"/>
  <w16cex:commentExtensible w16cex:durableId="420C271A" w16cex:dateUtc="2025-01-29T12:02:00Z"/>
  <w16cex:commentExtensible w16cex:durableId="0D2CE300" w16cex:dateUtc="2025-01-22T13:09:00Z"/>
  <w16cex:commentExtensible w16cex:durableId="13A7037A" w16cex:dateUtc="2025-01-29T12:05:00Z"/>
  <w16cex:commentExtensible w16cex:durableId="6DDD0E38" w16cex:dateUtc="2025-01-22T13:14:00Z"/>
  <w16cex:commentExtensible w16cex:durableId="3A7ACDAB" w16cex:dateUtc="2025-01-30T10:14:00Z"/>
  <w16cex:commentExtensible w16cex:durableId="4E4AA3E1" w16cex:dateUtc="2025-02-04T07:49:00Z"/>
  <w16cex:commentExtensible w16cex:durableId="301DE38F" w16cex:dateUtc="2025-01-30T10:38:00Z"/>
  <w16cex:commentExtensible w16cex:durableId="597CB697" w16cex:dateUtc="2025-01-22T13:03:00Z"/>
  <w16cex:commentExtensible w16cex:durableId="0AA56C58" w16cex:dateUtc="2025-02-04T07:53:00Z"/>
  <w16cex:commentExtensible w16cex:durableId="2C9D846F" w16cex:dateUtc="2025-01-30T10:53:00Z"/>
  <w16cex:commentExtensible w16cex:durableId="06EF1697" w16cex:dateUtc="2025-01-30T10:59:00Z"/>
  <w16cex:commentExtensible w16cex:durableId="07A1B7CE" w16cex:dateUtc="2025-01-30T10:52:00Z"/>
  <w16cex:commentExtensible w16cex:durableId="07F15A53" w16cex:dateUtc="2025-01-30T11:00:00Z"/>
  <w16cex:commentExtensible w16cex:durableId="585A227A" w16cex:dateUtc="2025-01-30T11:20:00Z"/>
  <w16cex:commentExtensible w16cex:durableId="4022DBBF" w16cex:dateUtc="2025-01-30T11:25:00Z"/>
  <w16cex:commentExtensible w16cex:durableId="13AD3425" w16cex:dateUtc="2025-01-30T11:27:00Z"/>
  <w16cex:commentExtensible w16cex:durableId="7B5D234B" w16cex:dateUtc="2025-01-22T11:29:00Z"/>
  <w16cex:commentExtensible w16cex:durableId="7D6BEAEC" w16cex:dateUtc="2025-01-22T11:33:00Z"/>
  <w16cex:commentExtensible w16cex:durableId="57EBF1BB" w16cex:dateUtc="2025-01-20T10:11:00Z"/>
  <w16cex:commentExtensible w16cex:durableId="5AA6CDC1" w16cex:dateUtc="2025-01-31T09:36:00Z"/>
  <w16cex:commentExtensible w16cex:durableId="0DCB6845" w16cex:dateUtc="2025-01-30T14:52:00Z"/>
  <w16cex:commentExtensible w16cex:durableId="223DA9EF" w16cex:dateUtc="2025-01-30T14:50:00Z"/>
  <w16cex:commentExtensible w16cex:durableId="2E040D8D" w16cex:dateUtc="2025-01-30T14:57:00Z"/>
  <w16cex:commentExtensible w16cex:durableId="5F81E6EB" w16cex:dateUtc="2025-01-30T14:58:00Z"/>
  <w16cex:commentExtensible w16cex:durableId="460D347A" w16cex:dateUtc="2025-02-04T08:04:00Z"/>
  <w16cex:commentExtensible w16cex:durableId="575D0F51" w16cex:dateUtc="2025-01-20T10:16:00Z"/>
  <w16cex:commentExtensible w16cex:durableId="34202383" w16cex:dateUtc="2025-01-31T08:18:00Z"/>
  <w16cex:commentExtensible w16cex:durableId="4C45852D" w16cex:dateUtc="2025-01-31T08:13:00Z"/>
  <w16cex:commentExtensible w16cex:durableId="728C33EA" w16cex:dateUtc="2025-01-31T08:13:00Z"/>
  <w16cex:commentExtensible w16cex:durableId="73A24DD8" w16cex:dateUtc="2025-01-31T08:14:00Z"/>
  <w16cex:commentExtensible w16cex:durableId="541B3E52" w16cex:dateUtc="2025-01-22T11:48:00Z"/>
  <w16cex:commentExtensible w16cex:durableId="203A3DDF" w16cex:dateUtc="2025-01-20T14:24:00Z"/>
  <w16cex:commentExtensible w16cex:durableId="086326D7" w16cex:dateUtc="2025-01-31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0FE2A6" w16cid:durableId="65AB7524"/>
  <w16cid:commentId w16cid:paraId="71ED7336" w16cid:durableId="146DC362"/>
  <w16cid:commentId w16cid:paraId="312B427D" w16cid:durableId="10B9B7E6"/>
  <w16cid:commentId w16cid:paraId="57149411" w16cid:durableId="52D9BA81"/>
  <w16cid:commentId w16cid:paraId="4D92FDEA" w16cid:durableId="1792A352"/>
  <w16cid:commentId w16cid:paraId="522FD5A2" w16cid:durableId="0FD2BB9B"/>
  <w16cid:commentId w16cid:paraId="39CF4775" w16cid:durableId="783EB0F1"/>
  <w16cid:commentId w16cid:paraId="3EFBD492" w16cid:durableId="191BA0B0"/>
  <w16cid:commentId w16cid:paraId="430F9DB9" w16cid:durableId="5DEAC0A3"/>
  <w16cid:commentId w16cid:paraId="68649D70" w16cid:durableId="7B3ADB29"/>
  <w16cid:commentId w16cid:paraId="080A5DB1" w16cid:durableId="6D0AC055"/>
  <w16cid:commentId w16cid:paraId="73B9523E" w16cid:durableId="3F06169E"/>
  <w16cid:commentId w16cid:paraId="0220AF33" w16cid:durableId="74CD00F4"/>
  <w16cid:commentId w16cid:paraId="70CC89EF" w16cid:durableId="7EBC1DAC"/>
  <w16cid:commentId w16cid:paraId="1ACB107D" w16cid:durableId="7E44648E"/>
  <w16cid:commentId w16cid:paraId="2DA6EB0D" w16cid:durableId="28E0D7E3"/>
  <w16cid:commentId w16cid:paraId="6DEEEA42" w16cid:durableId="7FC8C535"/>
  <w16cid:commentId w16cid:paraId="09C70E6F" w16cid:durableId="1F64F5DA"/>
  <w16cid:commentId w16cid:paraId="5EE0CF59" w16cid:durableId="73B9032F"/>
  <w16cid:commentId w16cid:paraId="31333CB5" w16cid:durableId="57EA0387"/>
  <w16cid:commentId w16cid:paraId="735CF252" w16cid:durableId="4C97F982"/>
  <w16cid:commentId w16cid:paraId="6EEC3084" w16cid:durableId="0B51F73A"/>
  <w16cid:commentId w16cid:paraId="13376832" w16cid:durableId="1C321791"/>
  <w16cid:commentId w16cid:paraId="2B868F94" w16cid:durableId="48C42151"/>
  <w16cid:commentId w16cid:paraId="64269145" w16cid:durableId="7EF5A50E"/>
  <w16cid:commentId w16cid:paraId="7A6D35A0" w16cid:durableId="063BB3B4"/>
  <w16cid:commentId w16cid:paraId="110B7B47" w16cid:durableId="2AB97000"/>
  <w16cid:commentId w16cid:paraId="10555EC1" w16cid:durableId="7792AE11"/>
  <w16cid:commentId w16cid:paraId="0B946F22" w16cid:durableId="392D87EC"/>
  <w16cid:commentId w16cid:paraId="7B585CEB" w16cid:durableId="2A133F5E"/>
  <w16cid:commentId w16cid:paraId="25E9A692" w16cid:durableId="3F676B17"/>
  <w16cid:commentId w16cid:paraId="5228802B" w16cid:durableId="76DB47F9"/>
  <w16cid:commentId w16cid:paraId="41C7BB66" w16cid:durableId="6630A71B"/>
  <w16cid:commentId w16cid:paraId="7B4954C4" w16cid:durableId="479C4F10"/>
  <w16cid:commentId w16cid:paraId="0DD82FCD" w16cid:durableId="78FF3A9B"/>
  <w16cid:commentId w16cid:paraId="4D423F17" w16cid:durableId="53C3CE41"/>
  <w16cid:commentId w16cid:paraId="1F51E03D" w16cid:durableId="50381A46"/>
  <w16cid:commentId w16cid:paraId="0E98F5A4" w16cid:durableId="78B13310"/>
  <w16cid:commentId w16cid:paraId="6853D675" w16cid:durableId="1B4F8329"/>
  <w16cid:commentId w16cid:paraId="530983AD" w16cid:durableId="7CD5646E"/>
  <w16cid:commentId w16cid:paraId="398D2BDE" w16cid:durableId="2ED8EFC8"/>
  <w16cid:commentId w16cid:paraId="2CF65764" w16cid:durableId="397836DF"/>
  <w16cid:commentId w16cid:paraId="6797861B" w16cid:durableId="420C271A"/>
  <w16cid:commentId w16cid:paraId="40B0B3C3" w16cid:durableId="0D2CE300"/>
  <w16cid:commentId w16cid:paraId="4375997B" w16cid:durableId="13A7037A"/>
  <w16cid:commentId w16cid:paraId="5E57E1C3" w16cid:durableId="6DDD0E38"/>
  <w16cid:commentId w16cid:paraId="4F07E876" w16cid:durableId="3A7ACDAB"/>
  <w16cid:commentId w16cid:paraId="7466D9F3" w16cid:durableId="4E4AA3E1"/>
  <w16cid:commentId w16cid:paraId="021EC2DE" w16cid:durableId="301DE38F"/>
  <w16cid:commentId w16cid:paraId="59074F82" w16cid:durableId="597CB697"/>
  <w16cid:commentId w16cid:paraId="35C4E227" w16cid:durableId="0AA56C58"/>
  <w16cid:commentId w16cid:paraId="74593C6A" w16cid:durableId="2C9D846F"/>
  <w16cid:commentId w16cid:paraId="0C6C6FFF" w16cid:durableId="06EF1697"/>
  <w16cid:commentId w16cid:paraId="5B48396A" w16cid:durableId="07A1B7CE"/>
  <w16cid:commentId w16cid:paraId="0C4C7A2E" w16cid:durableId="07F15A53"/>
  <w16cid:commentId w16cid:paraId="27BB8FBC" w16cid:durableId="585A227A"/>
  <w16cid:commentId w16cid:paraId="65365F4D" w16cid:durableId="4022DBBF"/>
  <w16cid:commentId w16cid:paraId="1C929FB5" w16cid:durableId="13AD3425"/>
  <w16cid:commentId w16cid:paraId="1545DC9C" w16cid:durableId="7B5D234B"/>
  <w16cid:commentId w16cid:paraId="5B973B58" w16cid:durableId="7D6BEAEC"/>
  <w16cid:commentId w16cid:paraId="088A145D" w16cid:durableId="57EBF1BB"/>
  <w16cid:commentId w16cid:paraId="213B756E" w16cid:durableId="5AA6CDC1"/>
  <w16cid:commentId w16cid:paraId="3E54B7CB" w16cid:durableId="0DCB6845"/>
  <w16cid:commentId w16cid:paraId="58B87680" w16cid:durableId="223DA9EF"/>
  <w16cid:commentId w16cid:paraId="4BA8FCF6" w16cid:durableId="2E040D8D"/>
  <w16cid:commentId w16cid:paraId="1F072CC7" w16cid:durableId="5F81E6EB"/>
  <w16cid:commentId w16cid:paraId="56A6A304" w16cid:durableId="460D347A"/>
  <w16cid:commentId w16cid:paraId="220FB3E4" w16cid:durableId="575D0F51"/>
  <w16cid:commentId w16cid:paraId="54F4CC3B" w16cid:durableId="34202383"/>
  <w16cid:commentId w16cid:paraId="70CF4A56" w16cid:durableId="4C45852D"/>
  <w16cid:commentId w16cid:paraId="795C227C" w16cid:durableId="728C33EA"/>
  <w16cid:commentId w16cid:paraId="5396F271" w16cid:durableId="73A24DD8"/>
  <w16cid:commentId w16cid:paraId="0A46322E" w16cid:durableId="541B3E52"/>
  <w16cid:commentId w16cid:paraId="75A78638" w16cid:durableId="203A3DDF"/>
  <w16cid:commentId w16cid:paraId="2C3F73F6" w16cid:durableId="086326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12D06" w14:textId="77777777" w:rsidR="00FC7095" w:rsidRDefault="00FC7095" w:rsidP="0031384B">
      <w:pPr>
        <w:spacing w:after="0" w:line="240" w:lineRule="auto"/>
      </w:pPr>
      <w:r>
        <w:separator/>
      </w:r>
    </w:p>
  </w:endnote>
  <w:endnote w:type="continuationSeparator" w:id="0">
    <w:p w14:paraId="1473BD5E" w14:textId="77777777" w:rsidR="00FC7095" w:rsidRDefault="00FC7095" w:rsidP="0031384B">
      <w:pPr>
        <w:spacing w:after="0" w:line="240" w:lineRule="auto"/>
      </w:pPr>
      <w:r>
        <w:continuationSeparator/>
      </w:r>
    </w:p>
  </w:endnote>
  <w:endnote w:type="continuationNotice" w:id="1">
    <w:p w14:paraId="7121412D" w14:textId="77777777" w:rsidR="00FC7095" w:rsidRDefault="00FC7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562993"/>
      <w:docPartObj>
        <w:docPartGallery w:val="Page Numbers (Bottom of Page)"/>
        <w:docPartUnique/>
      </w:docPartObj>
    </w:sdtPr>
    <w:sdtEndPr/>
    <w:sdtContent>
      <w:p w14:paraId="6A7AAA47" w14:textId="147A8F4F" w:rsidR="006D6C17" w:rsidRDefault="006D6C17" w:rsidP="0065339A">
        <w:pPr>
          <w:pStyle w:val="Jalus"/>
          <w:ind w:left="0" w:firstLine="0"/>
          <w:jc w:val="center"/>
        </w:pPr>
        <w:r>
          <w:fldChar w:fldCharType="begin"/>
        </w:r>
        <w:r>
          <w:instrText>PAGE   \* MERGEFORMAT</w:instrText>
        </w:r>
        <w:r>
          <w:fldChar w:fldCharType="separate"/>
        </w:r>
        <w:r w:rsidR="00BB5B32">
          <w:rPr>
            <w:noProof/>
          </w:rPr>
          <w:t>2</w:t>
        </w:r>
        <w:r>
          <w:fldChar w:fldCharType="end"/>
        </w:r>
      </w:p>
    </w:sdtContent>
  </w:sdt>
  <w:p w14:paraId="049F5CBB" w14:textId="77777777" w:rsidR="006D6C17" w:rsidRDefault="006D6C1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69C5C" w14:textId="77777777" w:rsidR="00FC7095" w:rsidRDefault="00FC7095" w:rsidP="0031384B">
      <w:pPr>
        <w:spacing w:after="0" w:line="240" w:lineRule="auto"/>
      </w:pPr>
      <w:r>
        <w:separator/>
      </w:r>
    </w:p>
  </w:footnote>
  <w:footnote w:type="continuationSeparator" w:id="0">
    <w:p w14:paraId="55969326" w14:textId="77777777" w:rsidR="00FC7095" w:rsidRDefault="00FC7095" w:rsidP="0031384B">
      <w:pPr>
        <w:spacing w:after="0" w:line="240" w:lineRule="auto"/>
      </w:pPr>
      <w:r>
        <w:continuationSeparator/>
      </w:r>
    </w:p>
  </w:footnote>
  <w:footnote w:type="continuationNotice" w:id="1">
    <w:p w14:paraId="3EB7196C" w14:textId="77777777" w:rsidR="00FC7095" w:rsidRDefault="00FC70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0161B8"/>
    <w:multiLevelType w:val="hybridMultilevel"/>
    <w:tmpl w:val="92F8ADC4"/>
    <w:lvl w:ilvl="0" w:tplc="04250011">
      <w:start w:val="1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4310C9"/>
    <w:multiLevelType w:val="hybridMultilevel"/>
    <w:tmpl w:val="4C12DF02"/>
    <w:lvl w:ilvl="0" w:tplc="D5A0D5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6601143"/>
    <w:multiLevelType w:val="hybridMultilevel"/>
    <w:tmpl w:val="DFC4FB82"/>
    <w:lvl w:ilvl="0" w:tplc="03AC4DC4">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D41AF2"/>
    <w:multiLevelType w:val="multilevel"/>
    <w:tmpl w:val="D5AA65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28D3950"/>
    <w:multiLevelType w:val="hybridMultilevel"/>
    <w:tmpl w:val="F7E6BB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8"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B726329"/>
    <w:multiLevelType w:val="hybridMultilevel"/>
    <w:tmpl w:val="D7A67F4C"/>
    <w:lvl w:ilvl="0" w:tplc="0498B070">
      <w:start w:val="1"/>
      <w:numFmt w:val="bullet"/>
      <w:lvlText w:val=""/>
      <w:lvlJc w:val="left"/>
      <w:pPr>
        <w:ind w:left="1440" w:hanging="360"/>
      </w:pPr>
      <w:rPr>
        <w:rFonts w:ascii="Symbol" w:hAnsi="Symbol"/>
      </w:rPr>
    </w:lvl>
    <w:lvl w:ilvl="1" w:tplc="2CEE2B1A">
      <w:start w:val="1"/>
      <w:numFmt w:val="bullet"/>
      <w:lvlText w:val=""/>
      <w:lvlJc w:val="left"/>
      <w:pPr>
        <w:ind w:left="1440" w:hanging="360"/>
      </w:pPr>
      <w:rPr>
        <w:rFonts w:ascii="Symbol" w:hAnsi="Symbol"/>
      </w:rPr>
    </w:lvl>
    <w:lvl w:ilvl="2" w:tplc="EA0A3384">
      <w:start w:val="1"/>
      <w:numFmt w:val="bullet"/>
      <w:lvlText w:val=""/>
      <w:lvlJc w:val="left"/>
      <w:pPr>
        <w:ind w:left="1440" w:hanging="360"/>
      </w:pPr>
      <w:rPr>
        <w:rFonts w:ascii="Symbol" w:hAnsi="Symbol"/>
      </w:rPr>
    </w:lvl>
    <w:lvl w:ilvl="3" w:tplc="B53663E0">
      <w:start w:val="1"/>
      <w:numFmt w:val="bullet"/>
      <w:lvlText w:val=""/>
      <w:lvlJc w:val="left"/>
      <w:pPr>
        <w:ind w:left="1440" w:hanging="360"/>
      </w:pPr>
      <w:rPr>
        <w:rFonts w:ascii="Symbol" w:hAnsi="Symbol"/>
      </w:rPr>
    </w:lvl>
    <w:lvl w:ilvl="4" w:tplc="DE166F44">
      <w:start w:val="1"/>
      <w:numFmt w:val="bullet"/>
      <w:lvlText w:val=""/>
      <w:lvlJc w:val="left"/>
      <w:pPr>
        <w:ind w:left="1440" w:hanging="360"/>
      </w:pPr>
      <w:rPr>
        <w:rFonts w:ascii="Symbol" w:hAnsi="Symbol"/>
      </w:rPr>
    </w:lvl>
    <w:lvl w:ilvl="5" w:tplc="10DAFB28">
      <w:start w:val="1"/>
      <w:numFmt w:val="bullet"/>
      <w:lvlText w:val=""/>
      <w:lvlJc w:val="left"/>
      <w:pPr>
        <w:ind w:left="1440" w:hanging="360"/>
      </w:pPr>
      <w:rPr>
        <w:rFonts w:ascii="Symbol" w:hAnsi="Symbol"/>
      </w:rPr>
    </w:lvl>
    <w:lvl w:ilvl="6" w:tplc="F6442EA2">
      <w:start w:val="1"/>
      <w:numFmt w:val="bullet"/>
      <w:lvlText w:val=""/>
      <w:lvlJc w:val="left"/>
      <w:pPr>
        <w:ind w:left="1440" w:hanging="360"/>
      </w:pPr>
      <w:rPr>
        <w:rFonts w:ascii="Symbol" w:hAnsi="Symbol"/>
      </w:rPr>
    </w:lvl>
    <w:lvl w:ilvl="7" w:tplc="6E8202B0">
      <w:start w:val="1"/>
      <w:numFmt w:val="bullet"/>
      <w:lvlText w:val=""/>
      <w:lvlJc w:val="left"/>
      <w:pPr>
        <w:ind w:left="1440" w:hanging="360"/>
      </w:pPr>
      <w:rPr>
        <w:rFonts w:ascii="Symbol" w:hAnsi="Symbol"/>
      </w:rPr>
    </w:lvl>
    <w:lvl w:ilvl="8" w:tplc="53847B00">
      <w:start w:val="1"/>
      <w:numFmt w:val="bullet"/>
      <w:lvlText w:val=""/>
      <w:lvlJc w:val="left"/>
      <w:pPr>
        <w:ind w:left="1440" w:hanging="360"/>
      </w:pPr>
      <w:rPr>
        <w:rFonts w:ascii="Symbol" w:hAnsi="Symbol"/>
      </w:rPr>
    </w:lvl>
  </w:abstractNum>
  <w:abstractNum w:abstractNumId="23" w15:restartNumberingAfterBreak="0">
    <w:nsid w:val="2C4042C3"/>
    <w:multiLevelType w:val="hybridMultilevel"/>
    <w:tmpl w:val="A7E807C0"/>
    <w:lvl w:ilvl="0" w:tplc="1F52CF00">
      <w:start w:val="1"/>
      <w:numFmt w:val="decimal"/>
      <w:lvlText w:val="(%1)"/>
      <w:lvlJc w:val="left"/>
      <w:pPr>
        <w:ind w:left="1100" w:hanging="38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7"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A2E39C0"/>
    <w:multiLevelType w:val="hybridMultilevel"/>
    <w:tmpl w:val="4FD860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6"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B117FAB"/>
    <w:multiLevelType w:val="hybridMultilevel"/>
    <w:tmpl w:val="1E7E10DC"/>
    <w:lvl w:ilvl="0" w:tplc="1B4CA4FA">
      <w:start w:val="1"/>
      <w:numFmt w:val="decimal"/>
      <w:lvlText w:val="%1)"/>
      <w:lvlJc w:val="left"/>
      <w:pPr>
        <w:ind w:left="720" w:hanging="360"/>
      </w:pPr>
    </w:lvl>
    <w:lvl w:ilvl="1" w:tplc="B9F213B4">
      <w:start w:val="1"/>
      <w:numFmt w:val="decimal"/>
      <w:lvlText w:val="%2)"/>
      <w:lvlJc w:val="left"/>
      <w:pPr>
        <w:ind w:left="720" w:hanging="360"/>
      </w:pPr>
    </w:lvl>
    <w:lvl w:ilvl="2" w:tplc="2FC2A1E8">
      <w:start w:val="1"/>
      <w:numFmt w:val="decimal"/>
      <w:lvlText w:val="%3)"/>
      <w:lvlJc w:val="left"/>
      <w:pPr>
        <w:ind w:left="720" w:hanging="360"/>
      </w:pPr>
    </w:lvl>
    <w:lvl w:ilvl="3" w:tplc="DA1AAC14">
      <w:start w:val="1"/>
      <w:numFmt w:val="decimal"/>
      <w:lvlText w:val="%4)"/>
      <w:lvlJc w:val="left"/>
      <w:pPr>
        <w:ind w:left="720" w:hanging="360"/>
      </w:pPr>
    </w:lvl>
    <w:lvl w:ilvl="4" w:tplc="E5DE3CA4">
      <w:start w:val="1"/>
      <w:numFmt w:val="decimal"/>
      <w:lvlText w:val="%5)"/>
      <w:lvlJc w:val="left"/>
      <w:pPr>
        <w:ind w:left="720" w:hanging="360"/>
      </w:pPr>
    </w:lvl>
    <w:lvl w:ilvl="5" w:tplc="EF0AF598">
      <w:start w:val="1"/>
      <w:numFmt w:val="decimal"/>
      <w:lvlText w:val="%6)"/>
      <w:lvlJc w:val="left"/>
      <w:pPr>
        <w:ind w:left="720" w:hanging="360"/>
      </w:pPr>
    </w:lvl>
    <w:lvl w:ilvl="6" w:tplc="5CA489E6">
      <w:start w:val="1"/>
      <w:numFmt w:val="decimal"/>
      <w:lvlText w:val="%7)"/>
      <w:lvlJc w:val="left"/>
      <w:pPr>
        <w:ind w:left="720" w:hanging="360"/>
      </w:pPr>
    </w:lvl>
    <w:lvl w:ilvl="7" w:tplc="D4A08EB4">
      <w:start w:val="1"/>
      <w:numFmt w:val="decimal"/>
      <w:lvlText w:val="%8)"/>
      <w:lvlJc w:val="left"/>
      <w:pPr>
        <w:ind w:left="720" w:hanging="360"/>
      </w:pPr>
    </w:lvl>
    <w:lvl w:ilvl="8" w:tplc="232EF870">
      <w:start w:val="1"/>
      <w:numFmt w:val="decimal"/>
      <w:lvlText w:val="%9)"/>
      <w:lvlJc w:val="left"/>
      <w:pPr>
        <w:ind w:left="720" w:hanging="360"/>
      </w:pPr>
    </w:lvl>
  </w:abstractNum>
  <w:abstractNum w:abstractNumId="39"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FB644C3"/>
    <w:multiLevelType w:val="hybridMultilevel"/>
    <w:tmpl w:val="CCFECE04"/>
    <w:lvl w:ilvl="0" w:tplc="630AFE84">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4"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61C2E19"/>
    <w:multiLevelType w:val="hybridMultilevel"/>
    <w:tmpl w:val="90A23D2A"/>
    <w:lvl w:ilvl="0" w:tplc="650A8FDC">
      <w:start w:val="1"/>
      <w:numFmt w:val="decimal"/>
      <w:lvlText w:val="%1)"/>
      <w:lvlJc w:val="left"/>
      <w:pPr>
        <w:ind w:left="8227" w:hanging="360"/>
      </w:pPr>
      <w:rPr>
        <w:rFonts w:hint="default"/>
      </w:rPr>
    </w:lvl>
    <w:lvl w:ilvl="1" w:tplc="04250019" w:tentative="1">
      <w:start w:val="1"/>
      <w:numFmt w:val="lowerLetter"/>
      <w:lvlText w:val="%2."/>
      <w:lvlJc w:val="left"/>
      <w:pPr>
        <w:ind w:left="8947" w:hanging="360"/>
      </w:pPr>
    </w:lvl>
    <w:lvl w:ilvl="2" w:tplc="0425001B" w:tentative="1">
      <w:start w:val="1"/>
      <w:numFmt w:val="lowerRoman"/>
      <w:lvlText w:val="%3."/>
      <w:lvlJc w:val="right"/>
      <w:pPr>
        <w:ind w:left="9667" w:hanging="180"/>
      </w:pPr>
    </w:lvl>
    <w:lvl w:ilvl="3" w:tplc="0425000F" w:tentative="1">
      <w:start w:val="1"/>
      <w:numFmt w:val="decimal"/>
      <w:lvlText w:val="%4."/>
      <w:lvlJc w:val="left"/>
      <w:pPr>
        <w:ind w:left="10387" w:hanging="360"/>
      </w:pPr>
    </w:lvl>
    <w:lvl w:ilvl="4" w:tplc="04250019" w:tentative="1">
      <w:start w:val="1"/>
      <w:numFmt w:val="lowerLetter"/>
      <w:lvlText w:val="%5."/>
      <w:lvlJc w:val="left"/>
      <w:pPr>
        <w:ind w:left="11107" w:hanging="360"/>
      </w:pPr>
    </w:lvl>
    <w:lvl w:ilvl="5" w:tplc="0425001B" w:tentative="1">
      <w:start w:val="1"/>
      <w:numFmt w:val="lowerRoman"/>
      <w:lvlText w:val="%6."/>
      <w:lvlJc w:val="right"/>
      <w:pPr>
        <w:ind w:left="11827" w:hanging="180"/>
      </w:pPr>
    </w:lvl>
    <w:lvl w:ilvl="6" w:tplc="0425000F" w:tentative="1">
      <w:start w:val="1"/>
      <w:numFmt w:val="decimal"/>
      <w:lvlText w:val="%7."/>
      <w:lvlJc w:val="left"/>
      <w:pPr>
        <w:ind w:left="12547" w:hanging="360"/>
      </w:pPr>
    </w:lvl>
    <w:lvl w:ilvl="7" w:tplc="04250019" w:tentative="1">
      <w:start w:val="1"/>
      <w:numFmt w:val="lowerLetter"/>
      <w:lvlText w:val="%8."/>
      <w:lvlJc w:val="left"/>
      <w:pPr>
        <w:ind w:left="13267" w:hanging="360"/>
      </w:pPr>
    </w:lvl>
    <w:lvl w:ilvl="8" w:tplc="0425001B" w:tentative="1">
      <w:start w:val="1"/>
      <w:numFmt w:val="lowerRoman"/>
      <w:lvlText w:val="%9."/>
      <w:lvlJc w:val="right"/>
      <w:pPr>
        <w:ind w:left="13987" w:hanging="180"/>
      </w:pPr>
    </w:lvl>
  </w:abstractNum>
  <w:abstractNum w:abstractNumId="47"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1B3643B"/>
    <w:multiLevelType w:val="hybridMultilevel"/>
    <w:tmpl w:val="D5F808C8"/>
    <w:lvl w:ilvl="0" w:tplc="5DE44DD2">
      <w:start w:val="1"/>
      <w:numFmt w:val="decimal"/>
      <w:lvlText w:val="%1)"/>
      <w:lvlJc w:val="left"/>
      <w:pPr>
        <w:ind w:left="720" w:hanging="360"/>
      </w:pPr>
    </w:lvl>
    <w:lvl w:ilvl="1" w:tplc="E9FAD982">
      <w:start w:val="1"/>
      <w:numFmt w:val="decimal"/>
      <w:lvlText w:val="%2)"/>
      <w:lvlJc w:val="left"/>
      <w:pPr>
        <w:ind w:left="720" w:hanging="360"/>
      </w:pPr>
    </w:lvl>
    <w:lvl w:ilvl="2" w:tplc="CBBA2394">
      <w:start w:val="1"/>
      <w:numFmt w:val="decimal"/>
      <w:lvlText w:val="%3)"/>
      <w:lvlJc w:val="left"/>
      <w:pPr>
        <w:ind w:left="720" w:hanging="360"/>
      </w:pPr>
    </w:lvl>
    <w:lvl w:ilvl="3" w:tplc="338CDEB2">
      <w:start w:val="1"/>
      <w:numFmt w:val="decimal"/>
      <w:lvlText w:val="%4)"/>
      <w:lvlJc w:val="left"/>
      <w:pPr>
        <w:ind w:left="720" w:hanging="360"/>
      </w:pPr>
    </w:lvl>
    <w:lvl w:ilvl="4" w:tplc="D16EFE72">
      <w:start w:val="1"/>
      <w:numFmt w:val="decimal"/>
      <w:lvlText w:val="%5)"/>
      <w:lvlJc w:val="left"/>
      <w:pPr>
        <w:ind w:left="720" w:hanging="360"/>
      </w:pPr>
    </w:lvl>
    <w:lvl w:ilvl="5" w:tplc="F9D276FA">
      <w:start w:val="1"/>
      <w:numFmt w:val="decimal"/>
      <w:lvlText w:val="%6)"/>
      <w:lvlJc w:val="left"/>
      <w:pPr>
        <w:ind w:left="720" w:hanging="360"/>
      </w:pPr>
    </w:lvl>
    <w:lvl w:ilvl="6" w:tplc="DEE46AAE">
      <w:start w:val="1"/>
      <w:numFmt w:val="decimal"/>
      <w:lvlText w:val="%7)"/>
      <w:lvlJc w:val="left"/>
      <w:pPr>
        <w:ind w:left="720" w:hanging="360"/>
      </w:pPr>
    </w:lvl>
    <w:lvl w:ilvl="7" w:tplc="0E2635A8">
      <w:start w:val="1"/>
      <w:numFmt w:val="decimal"/>
      <w:lvlText w:val="%8)"/>
      <w:lvlJc w:val="left"/>
      <w:pPr>
        <w:ind w:left="720" w:hanging="360"/>
      </w:pPr>
    </w:lvl>
    <w:lvl w:ilvl="8" w:tplc="C816AE88">
      <w:start w:val="1"/>
      <w:numFmt w:val="decimal"/>
      <w:lvlText w:val="%9)"/>
      <w:lvlJc w:val="left"/>
      <w:pPr>
        <w:ind w:left="720" w:hanging="360"/>
      </w:pPr>
    </w:lvl>
  </w:abstractNum>
  <w:abstractNum w:abstractNumId="53"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5"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59"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D531CE5"/>
    <w:multiLevelType w:val="multilevel"/>
    <w:tmpl w:val="7E2CF7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5"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67605626">
    <w:abstractNumId w:val="5"/>
  </w:num>
  <w:num w:numId="2" w16cid:durableId="939874356">
    <w:abstractNumId w:val="61"/>
  </w:num>
  <w:num w:numId="3" w16cid:durableId="894781127">
    <w:abstractNumId w:val="31"/>
  </w:num>
  <w:num w:numId="4" w16cid:durableId="95946894">
    <w:abstractNumId w:val="32"/>
  </w:num>
  <w:num w:numId="5" w16cid:durableId="487988971">
    <w:abstractNumId w:val="45"/>
  </w:num>
  <w:num w:numId="6" w16cid:durableId="1035623387">
    <w:abstractNumId w:val="50"/>
  </w:num>
  <w:num w:numId="7" w16cid:durableId="1130711825">
    <w:abstractNumId w:val="37"/>
  </w:num>
  <w:num w:numId="8" w16cid:durableId="945581526">
    <w:abstractNumId w:val="40"/>
  </w:num>
  <w:num w:numId="9" w16cid:durableId="84039932">
    <w:abstractNumId w:val="12"/>
  </w:num>
  <w:num w:numId="10" w16cid:durableId="986281243">
    <w:abstractNumId w:val="24"/>
  </w:num>
  <w:num w:numId="11" w16cid:durableId="1029650674">
    <w:abstractNumId w:val="55"/>
  </w:num>
  <w:num w:numId="12" w16cid:durableId="1776746644">
    <w:abstractNumId w:val="59"/>
  </w:num>
  <w:num w:numId="13" w16cid:durableId="561330108">
    <w:abstractNumId w:val="47"/>
  </w:num>
  <w:num w:numId="14" w16cid:durableId="263803849">
    <w:abstractNumId w:val="7"/>
  </w:num>
  <w:num w:numId="15" w16cid:durableId="2004041014">
    <w:abstractNumId w:val="25"/>
  </w:num>
  <w:num w:numId="16" w16cid:durableId="1275361371">
    <w:abstractNumId w:val="49"/>
  </w:num>
  <w:num w:numId="17" w16cid:durableId="164512703">
    <w:abstractNumId w:val="29"/>
  </w:num>
  <w:num w:numId="18" w16cid:durableId="1952207118">
    <w:abstractNumId w:val="21"/>
  </w:num>
  <w:num w:numId="19" w16cid:durableId="1575624331">
    <w:abstractNumId w:val="19"/>
  </w:num>
  <w:num w:numId="20" w16cid:durableId="1458178665">
    <w:abstractNumId w:val="41"/>
  </w:num>
  <w:num w:numId="21" w16cid:durableId="1096366792">
    <w:abstractNumId w:val="0"/>
  </w:num>
  <w:num w:numId="22" w16cid:durableId="278420767">
    <w:abstractNumId w:val="51"/>
  </w:num>
  <w:num w:numId="23" w16cid:durableId="1192300308">
    <w:abstractNumId w:val="1"/>
  </w:num>
  <w:num w:numId="24" w16cid:durableId="265309078">
    <w:abstractNumId w:val="65"/>
  </w:num>
  <w:num w:numId="25" w16cid:durableId="1057897699">
    <w:abstractNumId w:val="42"/>
  </w:num>
  <w:num w:numId="26" w16cid:durableId="1341784161">
    <w:abstractNumId w:val="66"/>
  </w:num>
  <w:num w:numId="27" w16cid:durableId="684358668">
    <w:abstractNumId w:val="63"/>
  </w:num>
  <w:num w:numId="28" w16cid:durableId="532961339">
    <w:abstractNumId w:val="34"/>
  </w:num>
  <w:num w:numId="29" w16cid:durableId="1409768665">
    <w:abstractNumId w:val="27"/>
  </w:num>
  <w:num w:numId="30" w16cid:durableId="2059667814">
    <w:abstractNumId w:val="53"/>
  </w:num>
  <w:num w:numId="31" w16cid:durableId="1286305206">
    <w:abstractNumId w:val="30"/>
  </w:num>
  <w:num w:numId="32" w16cid:durableId="2079747772">
    <w:abstractNumId w:val="14"/>
  </w:num>
  <w:num w:numId="33" w16cid:durableId="24255789">
    <w:abstractNumId w:val="60"/>
  </w:num>
  <w:num w:numId="34" w16cid:durableId="310642436">
    <w:abstractNumId w:val="33"/>
  </w:num>
  <w:num w:numId="35" w16cid:durableId="1188906317">
    <w:abstractNumId w:val="62"/>
  </w:num>
  <w:num w:numId="36" w16cid:durableId="1726102073">
    <w:abstractNumId w:val="48"/>
  </w:num>
  <w:num w:numId="37" w16cid:durableId="1030061210">
    <w:abstractNumId w:val="39"/>
  </w:num>
  <w:num w:numId="38" w16cid:durableId="1685859203">
    <w:abstractNumId w:val="36"/>
  </w:num>
  <w:num w:numId="39" w16cid:durableId="246422091">
    <w:abstractNumId w:val="4"/>
  </w:num>
  <w:num w:numId="40" w16cid:durableId="1605376847">
    <w:abstractNumId w:val="18"/>
  </w:num>
  <w:num w:numId="41" w16cid:durableId="2095860546">
    <w:abstractNumId w:val="56"/>
  </w:num>
  <w:num w:numId="42" w16cid:durableId="189874500">
    <w:abstractNumId w:val="13"/>
  </w:num>
  <w:num w:numId="43" w16cid:durableId="1690253952">
    <w:abstractNumId w:val="11"/>
  </w:num>
  <w:num w:numId="44" w16cid:durableId="1654719247">
    <w:abstractNumId w:val="2"/>
  </w:num>
  <w:num w:numId="45" w16cid:durableId="2074037856">
    <w:abstractNumId w:val="6"/>
  </w:num>
  <w:num w:numId="46" w16cid:durableId="491340647">
    <w:abstractNumId w:val="15"/>
  </w:num>
  <w:num w:numId="47" w16cid:durableId="295644826">
    <w:abstractNumId w:val="58"/>
  </w:num>
  <w:num w:numId="48" w16cid:durableId="1772163366">
    <w:abstractNumId w:val="20"/>
  </w:num>
  <w:num w:numId="49" w16cid:durableId="442697810">
    <w:abstractNumId w:val="57"/>
  </w:num>
  <w:num w:numId="50" w16cid:durableId="1984843898">
    <w:abstractNumId w:val="35"/>
  </w:num>
  <w:num w:numId="51" w16cid:durableId="27268024">
    <w:abstractNumId w:val="26"/>
  </w:num>
  <w:num w:numId="52" w16cid:durableId="2102019119">
    <w:abstractNumId w:val="54"/>
  </w:num>
  <w:num w:numId="53" w16cid:durableId="1417895779">
    <w:abstractNumId w:val="44"/>
  </w:num>
  <w:num w:numId="54" w16cid:durableId="885524532">
    <w:abstractNumId w:val="16"/>
  </w:num>
  <w:num w:numId="55" w16cid:durableId="286471237">
    <w:abstractNumId w:val="46"/>
  </w:num>
  <w:num w:numId="56" w16cid:durableId="1058627254">
    <w:abstractNumId w:val="10"/>
  </w:num>
  <w:num w:numId="57" w16cid:durableId="861478023">
    <w:abstractNumId w:val="64"/>
  </w:num>
  <w:num w:numId="58" w16cid:durableId="183793414">
    <w:abstractNumId w:val="17"/>
  </w:num>
  <w:num w:numId="59" w16cid:durableId="1372336847">
    <w:abstractNumId w:val="17"/>
  </w:num>
  <w:num w:numId="60" w16cid:durableId="489643206">
    <w:abstractNumId w:val="22"/>
  </w:num>
  <w:num w:numId="61" w16cid:durableId="447238229">
    <w:abstractNumId w:val="52"/>
  </w:num>
  <w:num w:numId="62" w16cid:durableId="823818115">
    <w:abstractNumId w:val="38"/>
  </w:num>
  <w:num w:numId="63" w16cid:durableId="2098595313">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2087128">
    <w:abstractNumId w:val="8"/>
  </w:num>
  <w:num w:numId="65" w16cid:durableId="567887934">
    <w:abstractNumId w:val="3"/>
  </w:num>
  <w:num w:numId="66" w16cid:durableId="1619533386">
    <w:abstractNumId w:val="28"/>
  </w:num>
  <w:num w:numId="67" w16cid:durableId="1077093965">
    <w:abstractNumId w:val="23"/>
  </w:num>
  <w:num w:numId="68" w16cid:durableId="1242135343">
    <w:abstractNumId w:val="9"/>
  </w:num>
  <w:num w:numId="69" w16cid:durableId="1493566184">
    <w:abstractNumId w:val="43"/>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onika Kuusk - JUSTDIGI">
    <w15:presenceInfo w15:providerId="AD" w15:userId="S::moonika.kuusk@justdigi.ee::98222d7a-311a-491a-9144-cc461724f79f"/>
  </w15:person>
  <w15:person w15:author="Mari Koik - JUSTDIGI">
    <w15:presenceInfo w15:providerId="AD" w15:userId="S::mari.koik@justdigi.ee::872c8bc6-69a5-4ae0-a58c-3206306eda7f"/>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6A"/>
    <w:rsid w:val="000005D6"/>
    <w:rsid w:val="00001D22"/>
    <w:rsid w:val="00002017"/>
    <w:rsid w:val="000032CB"/>
    <w:rsid w:val="00004F6E"/>
    <w:rsid w:val="0000540C"/>
    <w:rsid w:val="00005A76"/>
    <w:rsid w:val="00006265"/>
    <w:rsid w:val="0000684F"/>
    <w:rsid w:val="00007551"/>
    <w:rsid w:val="00010EAF"/>
    <w:rsid w:val="00010EFE"/>
    <w:rsid w:val="00011825"/>
    <w:rsid w:val="00011A3D"/>
    <w:rsid w:val="00014A4C"/>
    <w:rsid w:val="00015330"/>
    <w:rsid w:val="00016920"/>
    <w:rsid w:val="000169E4"/>
    <w:rsid w:val="00016B6A"/>
    <w:rsid w:val="00017BC3"/>
    <w:rsid w:val="00017DC5"/>
    <w:rsid w:val="00017E6A"/>
    <w:rsid w:val="00017F85"/>
    <w:rsid w:val="0002040D"/>
    <w:rsid w:val="00020E38"/>
    <w:rsid w:val="0002360B"/>
    <w:rsid w:val="00023A60"/>
    <w:rsid w:val="00024645"/>
    <w:rsid w:val="0002561F"/>
    <w:rsid w:val="0002696C"/>
    <w:rsid w:val="000305AE"/>
    <w:rsid w:val="0003554B"/>
    <w:rsid w:val="000363A9"/>
    <w:rsid w:val="0003664B"/>
    <w:rsid w:val="000366EF"/>
    <w:rsid w:val="00040322"/>
    <w:rsid w:val="00041393"/>
    <w:rsid w:val="00041796"/>
    <w:rsid w:val="000445B4"/>
    <w:rsid w:val="00045136"/>
    <w:rsid w:val="00045C6A"/>
    <w:rsid w:val="0004650F"/>
    <w:rsid w:val="00046C87"/>
    <w:rsid w:val="0005091A"/>
    <w:rsid w:val="000526C8"/>
    <w:rsid w:val="00052BD8"/>
    <w:rsid w:val="0005339C"/>
    <w:rsid w:val="0005593E"/>
    <w:rsid w:val="00055BED"/>
    <w:rsid w:val="00056471"/>
    <w:rsid w:val="00060495"/>
    <w:rsid w:val="0006184D"/>
    <w:rsid w:val="00062317"/>
    <w:rsid w:val="00063080"/>
    <w:rsid w:val="00065389"/>
    <w:rsid w:val="0006651A"/>
    <w:rsid w:val="00066D06"/>
    <w:rsid w:val="00066E1B"/>
    <w:rsid w:val="00070247"/>
    <w:rsid w:val="00071930"/>
    <w:rsid w:val="00071B75"/>
    <w:rsid w:val="000741FA"/>
    <w:rsid w:val="00074C2F"/>
    <w:rsid w:val="00075502"/>
    <w:rsid w:val="00076EC0"/>
    <w:rsid w:val="00080D3D"/>
    <w:rsid w:val="0008105F"/>
    <w:rsid w:val="00081EB1"/>
    <w:rsid w:val="000836A3"/>
    <w:rsid w:val="00083BCF"/>
    <w:rsid w:val="00083E8D"/>
    <w:rsid w:val="00083F5F"/>
    <w:rsid w:val="00090082"/>
    <w:rsid w:val="000901A0"/>
    <w:rsid w:val="0009210A"/>
    <w:rsid w:val="0009262E"/>
    <w:rsid w:val="0009344E"/>
    <w:rsid w:val="000935FA"/>
    <w:rsid w:val="00097C88"/>
    <w:rsid w:val="000A07A7"/>
    <w:rsid w:val="000A1B77"/>
    <w:rsid w:val="000A3453"/>
    <w:rsid w:val="000A4510"/>
    <w:rsid w:val="000A50A9"/>
    <w:rsid w:val="000A5659"/>
    <w:rsid w:val="000A6FD8"/>
    <w:rsid w:val="000B0777"/>
    <w:rsid w:val="000B1067"/>
    <w:rsid w:val="000B2D5C"/>
    <w:rsid w:val="000B3A17"/>
    <w:rsid w:val="000B3CEE"/>
    <w:rsid w:val="000B415C"/>
    <w:rsid w:val="000B5B1D"/>
    <w:rsid w:val="000B641C"/>
    <w:rsid w:val="000B6496"/>
    <w:rsid w:val="000B756E"/>
    <w:rsid w:val="000B7937"/>
    <w:rsid w:val="000C11F5"/>
    <w:rsid w:val="000C1831"/>
    <w:rsid w:val="000C1859"/>
    <w:rsid w:val="000C1F79"/>
    <w:rsid w:val="000C26ED"/>
    <w:rsid w:val="000C4996"/>
    <w:rsid w:val="000C55FC"/>
    <w:rsid w:val="000C5D40"/>
    <w:rsid w:val="000D1BF2"/>
    <w:rsid w:val="000D249F"/>
    <w:rsid w:val="000D6F7E"/>
    <w:rsid w:val="000E0D21"/>
    <w:rsid w:val="000E139A"/>
    <w:rsid w:val="000E270E"/>
    <w:rsid w:val="000E39AE"/>
    <w:rsid w:val="000E4158"/>
    <w:rsid w:val="000E49A0"/>
    <w:rsid w:val="000E4A44"/>
    <w:rsid w:val="000E4EED"/>
    <w:rsid w:val="000E560B"/>
    <w:rsid w:val="000E655B"/>
    <w:rsid w:val="000E750B"/>
    <w:rsid w:val="000E79D0"/>
    <w:rsid w:val="000F0E34"/>
    <w:rsid w:val="000F1AE0"/>
    <w:rsid w:val="000F1CA4"/>
    <w:rsid w:val="000F3CB9"/>
    <w:rsid w:val="000F42E9"/>
    <w:rsid w:val="000F4529"/>
    <w:rsid w:val="000F5C26"/>
    <w:rsid w:val="000F6074"/>
    <w:rsid w:val="000F66F8"/>
    <w:rsid w:val="0010084A"/>
    <w:rsid w:val="00101BC1"/>
    <w:rsid w:val="0010354A"/>
    <w:rsid w:val="0010416E"/>
    <w:rsid w:val="00104EA3"/>
    <w:rsid w:val="001054FD"/>
    <w:rsid w:val="00105FA5"/>
    <w:rsid w:val="001074C1"/>
    <w:rsid w:val="00107EDB"/>
    <w:rsid w:val="00111BDB"/>
    <w:rsid w:val="00113C9D"/>
    <w:rsid w:val="001140CB"/>
    <w:rsid w:val="00114399"/>
    <w:rsid w:val="001146F8"/>
    <w:rsid w:val="00114F78"/>
    <w:rsid w:val="00115E60"/>
    <w:rsid w:val="00116570"/>
    <w:rsid w:val="001167E1"/>
    <w:rsid w:val="00120B90"/>
    <w:rsid w:val="00120DA4"/>
    <w:rsid w:val="00121516"/>
    <w:rsid w:val="00122975"/>
    <w:rsid w:val="00122B20"/>
    <w:rsid w:val="00122E2F"/>
    <w:rsid w:val="00123107"/>
    <w:rsid w:val="00123801"/>
    <w:rsid w:val="00123971"/>
    <w:rsid w:val="001242C4"/>
    <w:rsid w:val="00124A77"/>
    <w:rsid w:val="001275D4"/>
    <w:rsid w:val="00127F7C"/>
    <w:rsid w:val="001320AF"/>
    <w:rsid w:val="00133641"/>
    <w:rsid w:val="00134EC4"/>
    <w:rsid w:val="001357A6"/>
    <w:rsid w:val="001362E9"/>
    <w:rsid w:val="00137FD0"/>
    <w:rsid w:val="00140A48"/>
    <w:rsid w:val="001419FF"/>
    <w:rsid w:val="00141DF1"/>
    <w:rsid w:val="00143798"/>
    <w:rsid w:val="00143838"/>
    <w:rsid w:val="00144985"/>
    <w:rsid w:val="001451DF"/>
    <w:rsid w:val="00147390"/>
    <w:rsid w:val="001504BA"/>
    <w:rsid w:val="00151137"/>
    <w:rsid w:val="00151C7F"/>
    <w:rsid w:val="00151ED1"/>
    <w:rsid w:val="00151F63"/>
    <w:rsid w:val="001545A5"/>
    <w:rsid w:val="0015550D"/>
    <w:rsid w:val="0015572A"/>
    <w:rsid w:val="00156C77"/>
    <w:rsid w:val="00156E6A"/>
    <w:rsid w:val="001606F1"/>
    <w:rsid w:val="001614AE"/>
    <w:rsid w:val="00161BC9"/>
    <w:rsid w:val="00161F21"/>
    <w:rsid w:val="00163B5E"/>
    <w:rsid w:val="00163FA8"/>
    <w:rsid w:val="001676D4"/>
    <w:rsid w:val="001703A9"/>
    <w:rsid w:val="00171E9C"/>
    <w:rsid w:val="0017224C"/>
    <w:rsid w:val="0017229D"/>
    <w:rsid w:val="00173B11"/>
    <w:rsid w:val="00173C80"/>
    <w:rsid w:val="001752C4"/>
    <w:rsid w:val="00176B45"/>
    <w:rsid w:val="00176D50"/>
    <w:rsid w:val="0018140C"/>
    <w:rsid w:val="00184F71"/>
    <w:rsid w:val="0018506C"/>
    <w:rsid w:val="001927EB"/>
    <w:rsid w:val="00192E16"/>
    <w:rsid w:val="00193535"/>
    <w:rsid w:val="00194C81"/>
    <w:rsid w:val="00195761"/>
    <w:rsid w:val="00195E50"/>
    <w:rsid w:val="00197D31"/>
    <w:rsid w:val="001A204C"/>
    <w:rsid w:val="001A37DB"/>
    <w:rsid w:val="001A497C"/>
    <w:rsid w:val="001A6183"/>
    <w:rsid w:val="001A7098"/>
    <w:rsid w:val="001A7521"/>
    <w:rsid w:val="001B0357"/>
    <w:rsid w:val="001B1999"/>
    <w:rsid w:val="001B2230"/>
    <w:rsid w:val="001B236F"/>
    <w:rsid w:val="001B40F8"/>
    <w:rsid w:val="001B4B49"/>
    <w:rsid w:val="001B6694"/>
    <w:rsid w:val="001B7C77"/>
    <w:rsid w:val="001C0FEA"/>
    <w:rsid w:val="001C2605"/>
    <w:rsid w:val="001C3BB5"/>
    <w:rsid w:val="001C3D2F"/>
    <w:rsid w:val="001C453C"/>
    <w:rsid w:val="001C4653"/>
    <w:rsid w:val="001C5FBC"/>
    <w:rsid w:val="001C758D"/>
    <w:rsid w:val="001D0155"/>
    <w:rsid w:val="001D0199"/>
    <w:rsid w:val="001D19F8"/>
    <w:rsid w:val="001D4306"/>
    <w:rsid w:val="001D5A02"/>
    <w:rsid w:val="001D5E9D"/>
    <w:rsid w:val="001D7277"/>
    <w:rsid w:val="001D743C"/>
    <w:rsid w:val="001E069A"/>
    <w:rsid w:val="001E19CC"/>
    <w:rsid w:val="001E2081"/>
    <w:rsid w:val="001E25E3"/>
    <w:rsid w:val="001E32BD"/>
    <w:rsid w:val="001E419E"/>
    <w:rsid w:val="001E531B"/>
    <w:rsid w:val="001F4A48"/>
    <w:rsid w:val="001F5809"/>
    <w:rsid w:val="001F6551"/>
    <w:rsid w:val="001F66F1"/>
    <w:rsid w:val="001F75DD"/>
    <w:rsid w:val="002018A9"/>
    <w:rsid w:val="00202AB7"/>
    <w:rsid w:val="0020449E"/>
    <w:rsid w:val="00204988"/>
    <w:rsid w:val="00204DC6"/>
    <w:rsid w:val="0020521E"/>
    <w:rsid w:val="00205864"/>
    <w:rsid w:val="00205B07"/>
    <w:rsid w:val="00207C2C"/>
    <w:rsid w:val="0021021D"/>
    <w:rsid w:val="002148E6"/>
    <w:rsid w:val="00214AB6"/>
    <w:rsid w:val="00214AEB"/>
    <w:rsid w:val="00215903"/>
    <w:rsid w:val="00220B32"/>
    <w:rsid w:val="00225CC4"/>
    <w:rsid w:val="0022627D"/>
    <w:rsid w:val="00230811"/>
    <w:rsid w:val="00230B0B"/>
    <w:rsid w:val="00233A37"/>
    <w:rsid w:val="00233BAE"/>
    <w:rsid w:val="002370C1"/>
    <w:rsid w:val="00240760"/>
    <w:rsid w:val="00240B20"/>
    <w:rsid w:val="00240C78"/>
    <w:rsid w:val="00240EBA"/>
    <w:rsid w:val="0024127F"/>
    <w:rsid w:val="00241EB8"/>
    <w:rsid w:val="002469FA"/>
    <w:rsid w:val="00247C5A"/>
    <w:rsid w:val="00250486"/>
    <w:rsid w:val="00250A9A"/>
    <w:rsid w:val="002512C6"/>
    <w:rsid w:val="00253CFC"/>
    <w:rsid w:val="00254ABD"/>
    <w:rsid w:val="00256186"/>
    <w:rsid w:val="002572CC"/>
    <w:rsid w:val="00262200"/>
    <w:rsid w:val="0026295E"/>
    <w:rsid w:val="002631CA"/>
    <w:rsid w:val="00265E9D"/>
    <w:rsid w:val="00265EDF"/>
    <w:rsid w:val="00267DDC"/>
    <w:rsid w:val="00270F90"/>
    <w:rsid w:val="00271919"/>
    <w:rsid w:val="00271989"/>
    <w:rsid w:val="0027213C"/>
    <w:rsid w:val="002724B3"/>
    <w:rsid w:val="002734E2"/>
    <w:rsid w:val="002747B6"/>
    <w:rsid w:val="00277561"/>
    <w:rsid w:val="00280524"/>
    <w:rsid w:val="00281742"/>
    <w:rsid w:val="0028338B"/>
    <w:rsid w:val="0028375D"/>
    <w:rsid w:val="00284D61"/>
    <w:rsid w:val="002915BA"/>
    <w:rsid w:val="002923A0"/>
    <w:rsid w:val="00293710"/>
    <w:rsid w:val="00293AED"/>
    <w:rsid w:val="00294909"/>
    <w:rsid w:val="0029490D"/>
    <w:rsid w:val="00295051"/>
    <w:rsid w:val="00295059"/>
    <w:rsid w:val="00296E61"/>
    <w:rsid w:val="002A07D7"/>
    <w:rsid w:val="002A1305"/>
    <w:rsid w:val="002A26D4"/>
    <w:rsid w:val="002A2B37"/>
    <w:rsid w:val="002A2EA2"/>
    <w:rsid w:val="002A3739"/>
    <w:rsid w:val="002A42CE"/>
    <w:rsid w:val="002A7281"/>
    <w:rsid w:val="002B10DC"/>
    <w:rsid w:val="002B121A"/>
    <w:rsid w:val="002B1CB1"/>
    <w:rsid w:val="002B1D0A"/>
    <w:rsid w:val="002B1DEF"/>
    <w:rsid w:val="002B2E55"/>
    <w:rsid w:val="002B3109"/>
    <w:rsid w:val="002B33A6"/>
    <w:rsid w:val="002B4137"/>
    <w:rsid w:val="002B53A0"/>
    <w:rsid w:val="002B5521"/>
    <w:rsid w:val="002B60F5"/>
    <w:rsid w:val="002B785B"/>
    <w:rsid w:val="002C09C1"/>
    <w:rsid w:val="002C0DBD"/>
    <w:rsid w:val="002C0E18"/>
    <w:rsid w:val="002C0FFC"/>
    <w:rsid w:val="002C27EE"/>
    <w:rsid w:val="002C57B3"/>
    <w:rsid w:val="002C7801"/>
    <w:rsid w:val="002C7AAC"/>
    <w:rsid w:val="002D021D"/>
    <w:rsid w:val="002D1599"/>
    <w:rsid w:val="002D1DF9"/>
    <w:rsid w:val="002D2984"/>
    <w:rsid w:val="002D2D21"/>
    <w:rsid w:val="002D4BFE"/>
    <w:rsid w:val="002D5BB1"/>
    <w:rsid w:val="002D6921"/>
    <w:rsid w:val="002D72E3"/>
    <w:rsid w:val="002D76F7"/>
    <w:rsid w:val="002D7D46"/>
    <w:rsid w:val="002E0E76"/>
    <w:rsid w:val="002E0F58"/>
    <w:rsid w:val="002E1457"/>
    <w:rsid w:val="002E1AB9"/>
    <w:rsid w:val="002E1BF4"/>
    <w:rsid w:val="002E419C"/>
    <w:rsid w:val="002E448F"/>
    <w:rsid w:val="002E4692"/>
    <w:rsid w:val="002E6B5D"/>
    <w:rsid w:val="002E6EEF"/>
    <w:rsid w:val="002F09E4"/>
    <w:rsid w:val="002F11FD"/>
    <w:rsid w:val="002F3212"/>
    <w:rsid w:val="002F3D03"/>
    <w:rsid w:val="002F54EC"/>
    <w:rsid w:val="002F5567"/>
    <w:rsid w:val="002F6CE3"/>
    <w:rsid w:val="002F7223"/>
    <w:rsid w:val="002F7FB3"/>
    <w:rsid w:val="00302BCE"/>
    <w:rsid w:val="00303833"/>
    <w:rsid w:val="00303DEC"/>
    <w:rsid w:val="00304FD3"/>
    <w:rsid w:val="003063AE"/>
    <w:rsid w:val="00306B44"/>
    <w:rsid w:val="00307379"/>
    <w:rsid w:val="003109A3"/>
    <w:rsid w:val="00311279"/>
    <w:rsid w:val="003122C9"/>
    <w:rsid w:val="00312701"/>
    <w:rsid w:val="00313444"/>
    <w:rsid w:val="0031384B"/>
    <w:rsid w:val="003139B4"/>
    <w:rsid w:val="00314B17"/>
    <w:rsid w:val="00315BDD"/>
    <w:rsid w:val="00317550"/>
    <w:rsid w:val="00317BCF"/>
    <w:rsid w:val="003211B5"/>
    <w:rsid w:val="00321714"/>
    <w:rsid w:val="00321B6E"/>
    <w:rsid w:val="003222D6"/>
    <w:rsid w:val="00323938"/>
    <w:rsid w:val="00324325"/>
    <w:rsid w:val="00325624"/>
    <w:rsid w:val="003259FE"/>
    <w:rsid w:val="00325F6D"/>
    <w:rsid w:val="00326D07"/>
    <w:rsid w:val="0032709D"/>
    <w:rsid w:val="003276EC"/>
    <w:rsid w:val="0032770D"/>
    <w:rsid w:val="00330303"/>
    <w:rsid w:val="00330386"/>
    <w:rsid w:val="00330575"/>
    <w:rsid w:val="003309C3"/>
    <w:rsid w:val="00333904"/>
    <w:rsid w:val="00334096"/>
    <w:rsid w:val="00334A86"/>
    <w:rsid w:val="00335BE0"/>
    <w:rsid w:val="00337077"/>
    <w:rsid w:val="003401A8"/>
    <w:rsid w:val="00340316"/>
    <w:rsid w:val="00343A21"/>
    <w:rsid w:val="003451AF"/>
    <w:rsid w:val="003517DF"/>
    <w:rsid w:val="00352145"/>
    <w:rsid w:val="00352FA3"/>
    <w:rsid w:val="00353853"/>
    <w:rsid w:val="003552D9"/>
    <w:rsid w:val="003609FA"/>
    <w:rsid w:val="00362A09"/>
    <w:rsid w:val="00363D9B"/>
    <w:rsid w:val="00364163"/>
    <w:rsid w:val="003649E9"/>
    <w:rsid w:val="00365FA1"/>
    <w:rsid w:val="00367E2A"/>
    <w:rsid w:val="0037058C"/>
    <w:rsid w:val="003709C5"/>
    <w:rsid w:val="003711A2"/>
    <w:rsid w:val="00371EC4"/>
    <w:rsid w:val="003723DE"/>
    <w:rsid w:val="00373A36"/>
    <w:rsid w:val="00374077"/>
    <w:rsid w:val="00375680"/>
    <w:rsid w:val="00376028"/>
    <w:rsid w:val="0037726F"/>
    <w:rsid w:val="00377CC4"/>
    <w:rsid w:val="00381533"/>
    <w:rsid w:val="003829B6"/>
    <w:rsid w:val="00382BD2"/>
    <w:rsid w:val="00382D7F"/>
    <w:rsid w:val="0038349D"/>
    <w:rsid w:val="00384F08"/>
    <w:rsid w:val="00385528"/>
    <w:rsid w:val="00386989"/>
    <w:rsid w:val="003911A0"/>
    <w:rsid w:val="0039139C"/>
    <w:rsid w:val="0039203C"/>
    <w:rsid w:val="003921A9"/>
    <w:rsid w:val="003924BD"/>
    <w:rsid w:val="003928A5"/>
    <w:rsid w:val="00393952"/>
    <w:rsid w:val="00393B2B"/>
    <w:rsid w:val="003961B3"/>
    <w:rsid w:val="003964B4"/>
    <w:rsid w:val="003A0955"/>
    <w:rsid w:val="003A0F23"/>
    <w:rsid w:val="003A1201"/>
    <w:rsid w:val="003A25C4"/>
    <w:rsid w:val="003A28BD"/>
    <w:rsid w:val="003A4EB1"/>
    <w:rsid w:val="003A79A5"/>
    <w:rsid w:val="003A7A0B"/>
    <w:rsid w:val="003B01E3"/>
    <w:rsid w:val="003B1BA8"/>
    <w:rsid w:val="003B2120"/>
    <w:rsid w:val="003B25B7"/>
    <w:rsid w:val="003B4126"/>
    <w:rsid w:val="003B4E3F"/>
    <w:rsid w:val="003B530C"/>
    <w:rsid w:val="003B55AD"/>
    <w:rsid w:val="003B5C83"/>
    <w:rsid w:val="003B6491"/>
    <w:rsid w:val="003B67CE"/>
    <w:rsid w:val="003B7929"/>
    <w:rsid w:val="003B7F2B"/>
    <w:rsid w:val="003C26E4"/>
    <w:rsid w:val="003C2FC4"/>
    <w:rsid w:val="003C3656"/>
    <w:rsid w:val="003C59ED"/>
    <w:rsid w:val="003C6651"/>
    <w:rsid w:val="003D2F3C"/>
    <w:rsid w:val="003D3A53"/>
    <w:rsid w:val="003D7119"/>
    <w:rsid w:val="003E0575"/>
    <w:rsid w:val="003E0B78"/>
    <w:rsid w:val="003E0E28"/>
    <w:rsid w:val="003E2CFF"/>
    <w:rsid w:val="003E3DE1"/>
    <w:rsid w:val="003E55F0"/>
    <w:rsid w:val="003E597A"/>
    <w:rsid w:val="003E6A96"/>
    <w:rsid w:val="003F086F"/>
    <w:rsid w:val="003F1B4A"/>
    <w:rsid w:val="003F1BD6"/>
    <w:rsid w:val="003F34B6"/>
    <w:rsid w:val="003F34E0"/>
    <w:rsid w:val="003F57A3"/>
    <w:rsid w:val="003F5DFD"/>
    <w:rsid w:val="003F6BD4"/>
    <w:rsid w:val="003F6C82"/>
    <w:rsid w:val="003F7574"/>
    <w:rsid w:val="003F786D"/>
    <w:rsid w:val="004000BA"/>
    <w:rsid w:val="0040150F"/>
    <w:rsid w:val="004019AA"/>
    <w:rsid w:val="00403926"/>
    <w:rsid w:val="00404ECF"/>
    <w:rsid w:val="00405255"/>
    <w:rsid w:val="004076E4"/>
    <w:rsid w:val="00410712"/>
    <w:rsid w:val="004109D3"/>
    <w:rsid w:val="004110CE"/>
    <w:rsid w:val="00412953"/>
    <w:rsid w:val="0041392B"/>
    <w:rsid w:val="00413F80"/>
    <w:rsid w:val="00414DFE"/>
    <w:rsid w:val="004150BB"/>
    <w:rsid w:val="00415252"/>
    <w:rsid w:val="004166A9"/>
    <w:rsid w:val="00416D8C"/>
    <w:rsid w:val="00417B83"/>
    <w:rsid w:val="00420B9E"/>
    <w:rsid w:val="00420DA9"/>
    <w:rsid w:val="0042152D"/>
    <w:rsid w:val="00423C89"/>
    <w:rsid w:val="00423E81"/>
    <w:rsid w:val="00424B7A"/>
    <w:rsid w:val="00425128"/>
    <w:rsid w:val="0042592A"/>
    <w:rsid w:val="00425DB6"/>
    <w:rsid w:val="004261ED"/>
    <w:rsid w:val="004263D9"/>
    <w:rsid w:val="00427500"/>
    <w:rsid w:val="004301AA"/>
    <w:rsid w:val="0043408C"/>
    <w:rsid w:val="0043602E"/>
    <w:rsid w:val="00440064"/>
    <w:rsid w:val="004407CD"/>
    <w:rsid w:val="00440814"/>
    <w:rsid w:val="00441D05"/>
    <w:rsid w:val="004438ED"/>
    <w:rsid w:val="00444BCB"/>
    <w:rsid w:val="0044712C"/>
    <w:rsid w:val="00447895"/>
    <w:rsid w:val="00451993"/>
    <w:rsid w:val="00453B6C"/>
    <w:rsid w:val="004571B6"/>
    <w:rsid w:val="00457B71"/>
    <w:rsid w:val="00457D1A"/>
    <w:rsid w:val="00460BF3"/>
    <w:rsid w:val="00462311"/>
    <w:rsid w:val="00462E3B"/>
    <w:rsid w:val="00463240"/>
    <w:rsid w:val="004636BE"/>
    <w:rsid w:val="0046373B"/>
    <w:rsid w:val="00464B21"/>
    <w:rsid w:val="00466384"/>
    <w:rsid w:val="0046669C"/>
    <w:rsid w:val="004672F5"/>
    <w:rsid w:val="00467E0E"/>
    <w:rsid w:val="00467E95"/>
    <w:rsid w:val="00467F43"/>
    <w:rsid w:val="004702AA"/>
    <w:rsid w:val="00471B85"/>
    <w:rsid w:val="004741F2"/>
    <w:rsid w:val="00475C3D"/>
    <w:rsid w:val="00476C9E"/>
    <w:rsid w:val="00476CD5"/>
    <w:rsid w:val="004774DC"/>
    <w:rsid w:val="00477B6C"/>
    <w:rsid w:val="0048127B"/>
    <w:rsid w:val="0048193D"/>
    <w:rsid w:val="00481D16"/>
    <w:rsid w:val="00481E8F"/>
    <w:rsid w:val="00483753"/>
    <w:rsid w:val="00485EF5"/>
    <w:rsid w:val="004867B4"/>
    <w:rsid w:val="00486F7D"/>
    <w:rsid w:val="004912B4"/>
    <w:rsid w:val="0049174D"/>
    <w:rsid w:val="00492617"/>
    <w:rsid w:val="004930F6"/>
    <w:rsid w:val="004A087F"/>
    <w:rsid w:val="004A1E9D"/>
    <w:rsid w:val="004A3A06"/>
    <w:rsid w:val="004A3A96"/>
    <w:rsid w:val="004A68D6"/>
    <w:rsid w:val="004A691F"/>
    <w:rsid w:val="004B0324"/>
    <w:rsid w:val="004B05CD"/>
    <w:rsid w:val="004B1612"/>
    <w:rsid w:val="004B1DEC"/>
    <w:rsid w:val="004B1EDA"/>
    <w:rsid w:val="004B2372"/>
    <w:rsid w:val="004B3A88"/>
    <w:rsid w:val="004B3C07"/>
    <w:rsid w:val="004B71A1"/>
    <w:rsid w:val="004C354E"/>
    <w:rsid w:val="004C6D78"/>
    <w:rsid w:val="004D1F2B"/>
    <w:rsid w:val="004D3FEF"/>
    <w:rsid w:val="004E2093"/>
    <w:rsid w:val="004E2B31"/>
    <w:rsid w:val="004E4828"/>
    <w:rsid w:val="004E48BB"/>
    <w:rsid w:val="004E4B53"/>
    <w:rsid w:val="004E4EB2"/>
    <w:rsid w:val="004E5783"/>
    <w:rsid w:val="004E5F56"/>
    <w:rsid w:val="004E699D"/>
    <w:rsid w:val="004E6A57"/>
    <w:rsid w:val="004E716E"/>
    <w:rsid w:val="004F108A"/>
    <w:rsid w:val="004F1C99"/>
    <w:rsid w:val="004F2FC1"/>
    <w:rsid w:val="004F3322"/>
    <w:rsid w:val="004F3866"/>
    <w:rsid w:val="004F39F5"/>
    <w:rsid w:val="004F424C"/>
    <w:rsid w:val="004F45F4"/>
    <w:rsid w:val="004F4702"/>
    <w:rsid w:val="004F4FFC"/>
    <w:rsid w:val="004F65CA"/>
    <w:rsid w:val="004F6897"/>
    <w:rsid w:val="004F7513"/>
    <w:rsid w:val="005002E5"/>
    <w:rsid w:val="00500423"/>
    <w:rsid w:val="00500C15"/>
    <w:rsid w:val="005020EE"/>
    <w:rsid w:val="00503070"/>
    <w:rsid w:val="005031A0"/>
    <w:rsid w:val="005038C5"/>
    <w:rsid w:val="0050495B"/>
    <w:rsid w:val="00505E01"/>
    <w:rsid w:val="005063F9"/>
    <w:rsid w:val="00506495"/>
    <w:rsid w:val="00506A51"/>
    <w:rsid w:val="0051010F"/>
    <w:rsid w:val="00511E5B"/>
    <w:rsid w:val="00512C07"/>
    <w:rsid w:val="00514976"/>
    <w:rsid w:val="005152A9"/>
    <w:rsid w:val="005155BB"/>
    <w:rsid w:val="0051616D"/>
    <w:rsid w:val="0051724A"/>
    <w:rsid w:val="00520155"/>
    <w:rsid w:val="00520CE9"/>
    <w:rsid w:val="005233E0"/>
    <w:rsid w:val="00524051"/>
    <w:rsid w:val="005251B8"/>
    <w:rsid w:val="00525D02"/>
    <w:rsid w:val="005262B6"/>
    <w:rsid w:val="00526B7F"/>
    <w:rsid w:val="0052748F"/>
    <w:rsid w:val="00531638"/>
    <w:rsid w:val="00532168"/>
    <w:rsid w:val="005323BD"/>
    <w:rsid w:val="00533AC9"/>
    <w:rsid w:val="00533F33"/>
    <w:rsid w:val="005347E7"/>
    <w:rsid w:val="00534815"/>
    <w:rsid w:val="00534D56"/>
    <w:rsid w:val="00535626"/>
    <w:rsid w:val="0053757D"/>
    <w:rsid w:val="005400D7"/>
    <w:rsid w:val="00540D03"/>
    <w:rsid w:val="00542531"/>
    <w:rsid w:val="00543250"/>
    <w:rsid w:val="005433D9"/>
    <w:rsid w:val="00543FB3"/>
    <w:rsid w:val="00544025"/>
    <w:rsid w:val="00545BF0"/>
    <w:rsid w:val="005470AC"/>
    <w:rsid w:val="00553ADB"/>
    <w:rsid w:val="005563BE"/>
    <w:rsid w:val="00560F55"/>
    <w:rsid w:val="00561848"/>
    <w:rsid w:val="00561CE9"/>
    <w:rsid w:val="00562AB8"/>
    <w:rsid w:val="00563038"/>
    <w:rsid w:val="00564CC1"/>
    <w:rsid w:val="005659B2"/>
    <w:rsid w:val="00571F48"/>
    <w:rsid w:val="005730EB"/>
    <w:rsid w:val="00574179"/>
    <w:rsid w:val="00574405"/>
    <w:rsid w:val="00574B47"/>
    <w:rsid w:val="00577CAD"/>
    <w:rsid w:val="00580568"/>
    <w:rsid w:val="005807BD"/>
    <w:rsid w:val="005823BF"/>
    <w:rsid w:val="00584442"/>
    <w:rsid w:val="00585096"/>
    <w:rsid w:val="00586EAE"/>
    <w:rsid w:val="0058758A"/>
    <w:rsid w:val="00590C33"/>
    <w:rsid w:val="005913D3"/>
    <w:rsid w:val="0059289B"/>
    <w:rsid w:val="00592BE9"/>
    <w:rsid w:val="005940B1"/>
    <w:rsid w:val="005940D1"/>
    <w:rsid w:val="00594E39"/>
    <w:rsid w:val="0059664D"/>
    <w:rsid w:val="0059668C"/>
    <w:rsid w:val="005967A3"/>
    <w:rsid w:val="005969C0"/>
    <w:rsid w:val="00597305"/>
    <w:rsid w:val="005A03A0"/>
    <w:rsid w:val="005A0B7D"/>
    <w:rsid w:val="005A2BC7"/>
    <w:rsid w:val="005A40CF"/>
    <w:rsid w:val="005A4383"/>
    <w:rsid w:val="005A4BBB"/>
    <w:rsid w:val="005A68D4"/>
    <w:rsid w:val="005A6D23"/>
    <w:rsid w:val="005A79A6"/>
    <w:rsid w:val="005A7C6D"/>
    <w:rsid w:val="005A7F60"/>
    <w:rsid w:val="005A7FC2"/>
    <w:rsid w:val="005B02BD"/>
    <w:rsid w:val="005B12DC"/>
    <w:rsid w:val="005B1F5B"/>
    <w:rsid w:val="005B24CB"/>
    <w:rsid w:val="005B6752"/>
    <w:rsid w:val="005B7699"/>
    <w:rsid w:val="005C0B85"/>
    <w:rsid w:val="005C1447"/>
    <w:rsid w:val="005C15A9"/>
    <w:rsid w:val="005C16F0"/>
    <w:rsid w:val="005C1CBF"/>
    <w:rsid w:val="005C20E5"/>
    <w:rsid w:val="005C22F8"/>
    <w:rsid w:val="005C38BB"/>
    <w:rsid w:val="005C4FDA"/>
    <w:rsid w:val="005C5456"/>
    <w:rsid w:val="005C6182"/>
    <w:rsid w:val="005C6EC0"/>
    <w:rsid w:val="005C7F38"/>
    <w:rsid w:val="005D0748"/>
    <w:rsid w:val="005D198E"/>
    <w:rsid w:val="005D1A55"/>
    <w:rsid w:val="005D1E1D"/>
    <w:rsid w:val="005D2390"/>
    <w:rsid w:val="005D304F"/>
    <w:rsid w:val="005D3289"/>
    <w:rsid w:val="005D522E"/>
    <w:rsid w:val="005D53E1"/>
    <w:rsid w:val="005E02C1"/>
    <w:rsid w:val="005E074C"/>
    <w:rsid w:val="005E0930"/>
    <w:rsid w:val="005E0D72"/>
    <w:rsid w:val="005E1466"/>
    <w:rsid w:val="005E15ED"/>
    <w:rsid w:val="005E250D"/>
    <w:rsid w:val="005E2C9B"/>
    <w:rsid w:val="005E6F2D"/>
    <w:rsid w:val="005E7AEF"/>
    <w:rsid w:val="005E7CE8"/>
    <w:rsid w:val="005F0C9E"/>
    <w:rsid w:val="005F0FB0"/>
    <w:rsid w:val="005F63B5"/>
    <w:rsid w:val="005F732A"/>
    <w:rsid w:val="005F7C9A"/>
    <w:rsid w:val="00600282"/>
    <w:rsid w:val="0060183C"/>
    <w:rsid w:val="006020FF"/>
    <w:rsid w:val="00602B51"/>
    <w:rsid w:val="00604540"/>
    <w:rsid w:val="00605DF6"/>
    <w:rsid w:val="00606A83"/>
    <w:rsid w:val="0061041D"/>
    <w:rsid w:val="00613150"/>
    <w:rsid w:val="0061692F"/>
    <w:rsid w:val="0061728A"/>
    <w:rsid w:val="006179DA"/>
    <w:rsid w:val="00617F29"/>
    <w:rsid w:val="00620668"/>
    <w:rsid w:val="00621198"/>
    <w:rsid w:val="00624234"/>
    <w:rsid w:val="00624479"/>
    <w:rsid w:val="0062609A"/>
    <w:rsid w:val="006268B2"/>
    <w:rsid w:val="00626F24"/>
    <w:rsid w:val="00627B02"/>
    <w:rsid w:val="0063010D"/>
    <w:rsid w:val="006304B6"/>
    <w:rsid w:val="00630911"/>
    <w:rsid w:val="00632493"/>
    <w:rsid w:val="00632E8A"/>
    <w:rsid w:val="0063497D"/>
    <w:rsid w:val="0063584F"/>
    <w:rsid w:val="006362BF"/>
    <w:rsid w:val="006376EA"/>
    <w:rsid w:val="00637A73"/>
    <w:rsid w:val="006407EB"/>
    <w:rsid w:val="006423E8"/>
    <w:rsid w:val="0064316F"/>
    <w:rsid w:val="00643AC5"/>
    <w:rsid w:val="00643FCA"/>
    <w:rsid w:val="00651A8D"/>
    <w:rsid w:val="00651D5D"/>
    <w:rsid w:val="00652296"/>
    <w:rsid w:val="00652625"/>
    <w:rsid w:val="0065339A"/>
    <w:rsid w:val="00653B6F"/>
    <w:rsid w:val="00656643"/>
    <w:rsid w:val="006567F2"/>
    <w:rsid w:val="0065684C"/>
    <w:rsid w:val="00656A46"/>
    <w:rsid w:val="00657D3A"/>
    <w:rsid w:val="00660F26"/>
    <w:rsid w:val="006617BA"/>
    <w:rsid w:val="006618BE"/>
    <w:rsid w:val="00661C84"/>
    <w:rsid w:val="00662B5B"/>
    <w:rsid w:val="00662E09"/>
    <w:rsid w:val="00662F25"/>
    <w:rsid w:val="00663DEC"/>
    <w:rsid w:val="006648B1"/>
    <w:rsid w:val="00664CCC"/>
    <w:rsid w:val="00670380"/>
    <w:rsid w:val="00670789"/>
    <w:rsid w:val="00670A9A"/>
    <w:rsid w:val="00671E18"/>
    <w:rsid w:val="00675039"/>
    <w:rsid w:val="00676306"/>
    <w:rsid w:val="00677CD6"/>
    <w:rsid w:val="00677DEA"/>
    <w:rsid w:val="00681757"/>
    <w:rsid w:val="006818A1"/>
    <w:rsid w:val="0068420C"/>
    <w:rsid w:val="00684CCD"/>
    <w:rsid w:val="006865F3"/>
    <w:rsid w:val="00687D52"/>
    <w:rsid w:val="00690D33"/>
    <w:rsid w:val="00690FA8"/>
    <w:rsid w:val="006927B5"/>
    <w:rsid w:val="00694455"/>
    <w:rsid w:val="0069497A"/>
    <w:rsid w:val="00695B74"/>
    <w:rsid w:val="00696C97"/>
    <w:rsid w:val="00696CA4"/>
    <w:rsid w:val="006A0D6D"/>
    <w:rsid w:val="006A1DB7"/>
    <w:rsid w:val="006A27BC"/>
    <w:rsid w:val="006A4408"/>
    <w:rsid w:val="006A6C02"/>
    <w:rsid w:val="006B2555"/>
    <w:rsid w:val="006B2CF0"/>
    <w:rsid w:val="006B2FE0"/>
    <w:rsid w:val="006B4616"/>
    <w:rsid w:val="006B7D48"/>
    <w:rsid w:val="006C096D"/>
    <w:rsid w:val="006C0ECF"/>
    <w:rsid w:val="006C2C97"/>
    <w:rsid w:val="006C44A0"/>
    <w:rsid w:val="006C5689"/>
    <w:rsid w:val="006D124E"/>
    <w:rsid w:val="006D272B"/>
    <w:rsid w:val="006D28EF"/>
    <w:rsid w:val="006D33F8"/>
    <w:rsid w:val="006D4591"/>
    <w:rsid w:val="006D52A8"/>
    <w:rsid w:val="006D5CD0"/>
    <w:rsid w:val="006D6C17"/>
    <w:rsid w:val="006D74A0"/>
    <w:rsid w:val="006D7A87"/>
    <w:rsid w:val="006E420A"/>
    <w:rsid w:val="006E42F8"/>
    <w:rsid w:val="006E4370"/>
    <w:rsid w:val="006E6D6F"/>
    <w:rsid w:val="006E6EAA"/>
    <w:rsid w:val="006E6F45"/>
    <w:rsid w:val="006E6F7F"/>
    <w:rsid w:val="006E75F2"/>
    <w:rsid w:val="006E7A30"/>
    <w:rsid w:val="006E7B90"/>
    <w:rsid w:val="006F0DA4"/>
    <w:rsid w:val="006F295B"/>
    <w:rsid w:val="006F29AB"/>
    <w:rsid w:val="006F29DD"/>
    <w:rsid w:val="006F480B"/>
    <w:rsid w:val="006F5D2C"/>
    <w:rsid w:val="006F6920"/>
    <w:rsid w:val="006F7160"/>
    <w:rsid w:val="006F7DBB"/>
    <w:rsid w:val="0070177C"/>
    <w:rsid w:val="00701E39"/>
    <w:rsid w:val="00702C96"/>
    <w:rsid w:val="00702F68"/>
    <w:rsid w:val="00703429"/>
    <w:rsid w:val="0070350C"/>
    <w:rsid w:val="00703FE4"/>
    <w:rsid w:val="007045BF"/>
    <w:rsid w:val="00706C55"/>
    <w:rsid w:val="00707CFB"/>
    <w:rsid w:val="00710101"/>
    <w:rsid w:val="007112FA"/>
    <w:rsid w:val="00711A2F"/>
    <w:rsid w:val="00712A78"/>
    <w:rsid w:val="00712DCC"/>
    <w:rsid w:val="00714234"/>
    <w:rsid w:val="0071427D"/>
    <w:rsid w:val="007145BD"/>
    <w:rsid w:val="00715991"/>
    <w:rsid w:val="007159AF"/>
    <w:rsid w:val="00715F42"/>
    <w:rsid w:val="00716404"/>
    <w:rsid w:val="0071692C"/>
    <w:rsid w:val="00716F9B"/>
    <w:rsid w:val="00717175"/>
    <w:rsid w:val="0071794E"/>
    <w:rsid w:val="007202AD"/>
    <w:rsid w:val="00721367"/>
    <w:rsid w:val="007216E2"/>
    <w:rsid w:val="00721CA5"/>
    <w:rsid w:val="00721CDE"/>
    <w:rsid w:val="00721DF7"/>
    <w:rsid w:val="00723F3D"/>
    <w:rsid w:val="007256C9"/>
    <w:rsid w:val="00726CC7"/>
    <w:rsid w:val="007320B7"/>
    <w:rsid w:val="00732469"/>
    <w:rsid w:val="00734BD1"/>
    <w:rsid w:val="00735A65"/>
    <w:rsid w:val="00736477"/>
    <w:rsid w:val="00737339"/>
    <w:rsid w:val="00737435"/>
    <w:rsid w:val="0074268A"/>
    <w:rsid w:val="00742AA4"/>
    <w:rsid w:val="00743E77"/>
    <w:rsid w:val="007441CB"/>
    <w:rsid w:val="00745074"/>
    <w:rsid w:val="0074688F"/>
    <w:rsid w:val="00746D63"/>
    <w:rsid w:val="00747FC2"/>
    <w:rsid w:val="00751E93"/>
    <w:rsid w:val="00753EBF"/>
    <w:rsid w:val="007554AF"/>
    <w:rsid w:val="00756BF4"/>
    <w:rsid w:val="00757FE7"/>
    <w:rsid w:val="00760B1C"/>
    <w:rsid w:val="00760EB3"/>
    <w:rsid w:val="007618BD"/>
    <w:rsid w:val="00761EA4"/>
    <w:rsid w:val="00764679"/>
    <w:rsid w:val="00764DA3"/>
    <w:rsid w:val="00765E77"/>
    <w:rsid w:val="00766304"/>
    <w:rsid w:val="00766589"/>
    <w:rsid w:val="0077106B"/>
    <w:rsid w:val="00771EEF"/>
    <w:rsid w:val="007720A5"/>
    <w:rsid w:val="00772DC7"/>
    <w:rsid w:val="0077751B"/>
    <w:rsid w:val="007776D1"/>
    <w:rsid w:val="00777DDA"/>
    <w:rsid w:val="00777F85"/>
    <w:rsid w:val="00780616"/>
    <w:rsid w:val="0078134D"/>
    <w:rsid w:val="00786C46"/>
    <w:rsid w:val="00786F33"/>
    <w:rsid w:val="007872DB"/>
    <w:rsid w:val="00790949"/>
    <w:rsid w:val="00790F4A"/>
    <w:rsid w:val="007913E8"/>
    <w:rsid w:val="007918F4"/>
    <w:rsid w:val="00792E18"/>
    <w:rsid w:val="00794F6A"/>
    <w:rsid w:val="0079582A"/>
    <w:rsid w:val="00795AAB"/>
    <w:rsid w:val="00795ABE"/>
    <w:rsid w:val="007960B7"/>
    <w:rsid w:val="007965C1"/>
    <w:rsid w:val="007A136C"/>
    <w:rsid w:val="007A39ED"/>
    <w:rsid w:val="007A5EAD"/>
    <w:rsid w:val="007A65CA"/>
    <w:rsid w:val="007A66E9"/>
    <w:rsid w:val="007A7482"/>
    <w:rsid w:val="007A7AF2"/>
    <w:rsid w:val="007A7D37"/>
    <w:rsid w:val="007B04A4"/>
    <w:rsid w:val="007B0D09"/>
    <w:rsid w:val="007B1095"/>
    <w:rsid w:val="007B1DB8"/>
    <w:rsid w:val="007B1F2F"/>
    <w:rsid w:val="007B2083"/>
    <w:rsid w:val="007B2399"/>
    <w:rsid w:val="007B30A8"/>
    <w:rsid w:val="007B32CF"/>
    <w:rsid w:val="007B3324"/>
    <w:rsid w:val="007B3F41"/>
    <w:rsid w:val="007B567D"/>
    <w:rsid w:val="007B7437"/>
    <w:rsid w:val="007C052B"/>
    <w:rsid w:val="007C0623"/>
    <w:rsid w:val="007C0908"/>
    <w:rsid w:val="007C1B1F"/>
    <w:rsid w:val="007C2CAD"/>
    <w:rsid w:val="007C5F2B"/>
    <w:rsid w:val="007C69A1"/>
    <w:rsid w:val="007D05AF"/>
    <w:rsid w:val="007D13D3"/>
    <w:rsid w:val="007D1824"/>
    <w:rsid w:val="007D2DA3"/>
    <w:rsid w:val="007D3229"/>
    <w:rsid w:val="007D437B"/>
    <w:rsid w:val="007D5AA0"/>
    <w:rsid w:val="007D5F3A"/>
    <w:rsid w:val="007D76C2"/>
    <w:rsid w:val="007D777D"/>
    <w:rsid w:val="007D77B2"/>
    <w:rsid w:val="007D7B9F"/>
    <w:rsid w:val="007E0EC1"/>
    <w:rsid w:val="007E1844"/>
    <w:rsid w:val="007E20D1"/>
    <w:rsid w:val="007E4CF9"/>
    <w:rsid w:val="007E5B3C"/>
    <w:rsid w:val="007F0B64"/>
    <w:rsid w:val="007F14F9"/>
    <w:rsid w:val="007F27F3"/>
    <w:rsid w:val="007F336D"/>
    <w:rsid w:val="007F3E63"/>
    <w:rsid w:val="007F48AE"/>
    <w:rsid w:val="007F6147"/>
    <w:rsid w:val="007F71D3"/>
    <w:rsid w:val="007F7CB0"/>
    <w:rsid w:val="007F7E62"/>
    <w:rsid w:val="00800551"/>
    <w:rsid w:val="00801041"/>
    <w:rsid w:val="008019FB"/>
    <w:rsid w:val="008035DD"/>
    <w:rsid w:val="00803B0F"/>
    <w:rsid w:val="008044AC"/>
    <w:rsid w:val="00810170"/>
    <w:rsid w:val="00810F2A"/>
    <w:rsid w:val="0081118C"/>
    <w:rsid w:val="00811DAA"/>
    <w:rsid w:val="00811EF0"/>
    <w:rsid w:val="008129C8"/>
    <w:rsid w:val="00812AB2"/>
    <w:rsid w:val="00813330"/>
    <w:rsid w:val="00814049"/>
    <w:rsid w:val="00814513"/>
    <w:rsid w:val="00814780"/>
    <w:rsid w:val="00814BA0"/>
    <w:rsid w:val="0081769C"/>
    <w:rsid w:val="00822CF0"/>
    <w:rsid w:val="00822E7C"/>
    <w:rsid w:val="0082396C"/>
    <w:rsid w:val="008246B3"/>
    <w:rsid w:val="00824734"/>
    <w:rsid w:val="00826D96"/>
    <w:rsid w:val="008270AB"/>
    <w:rsid w:val="00827694"/>
    <w:rsid w:val="008276B7"/>
    <w:rsid w:val="00830598"/>
    <w:rsid w:val="0083116D"/>
    <w:rsid w:val="00831495"/>
    <w:rsid w:val="00831B32"/>
    <w:rsid w:val="00832500"/>
    <w:rsid w:val="00835156"/>
    <w:rsid w:val="00836765"/>
    <w:rsid w:val="00836C9E"/>
    <w:rsid w:val="00836E80"/>
    <w:rsid w:val="0083778F"/>
    <w:rsid w:val="0084007E"/>
    <w:rsid w:val="00840311"/>
    <w:rsid w:val="00840C3B"/>
    <w:rsid w:val="00842D8A"/>
    <w:rsid w:val="00846721"/>
    <w:rsid w:val="00850D5E"/>
    <w:rsid w:val="00850DC3"/>
    <w:rsid w:val="00851B35"/>
    <w:rsid w:val="00852053"/>
    <w:rsid w:val="00852E77"/>
    <w:rsid w:val="00853A0F"/>
    <w:rsid w:val="00854C8B"/>
    <w:rsid w:val="00854FE6"/>
    <w:rsid w:val="00855404"/>
    <w:rsid w:val="00855DF0"/>
    <w:rsid w:val="00856A12"/>
    <w:rsid w:val="00860447"/>
    <w:rsid w:val="00860763"/>
    <w:rsid w:val="008624C0"/>
    <w:rsid w:val="008625EE"/>
    <w:rsid w:val="0086434D"/>
    <w:rsid w:val="008643CA"/>
    <w:rsid w:val="00864A3A"/>
    <w:rsid w:val="008653B6"/>
    <w:rsid w:val="00865D47"/>
    <w:rsid w:val="00866EB0"/>
    <w:rsid w:val="008700E8"/>
    <w:rsid w:val="008708C5"/>
    <w:rsid w:val="008723B2"/>
    <w:rsid w:val="00874A49"/>
    <w:rsid w:val="00876C7E"/>
    <w:rsid w:val="0087779B"/>
    <w:rsid w:val="00877D9B"/>
    <w:rsid w:val="008819C6"/>
    <w:rsid w:val="00881F28"/>
    <w:rsid w:val="00882276"/>
    <w:rsid w:val="0088250F"/>
    <w:rsid w:val="00883875"/>
    <w:rsid w:val="00884512"/>
    <w:rsid w:val="00885613"/>
    <w:rsid w:val="00885728"/>
    <w:rsid w:val="00887B8D"/>
    <w:rsid w:val="008939CB"/>
    <w:rsid w:val="00894895"/>
    <w:rsid w:val="00894B2B"/>
    <w:rsid w:val="0089563B"/>
    <w:rsid w:val="0089727B"/>
    <w:rsid w:val="008A0E0B"/>
    <w:rsid w:val="008A29C9"/>
    <w:rsid w:val="008A2B25"/>
    <w:rsid w:val="008A3703"/>
    <w:rsid w:val="008A4B28"/>
    <w:rsid w:val="008A5021"/>
    <w:rsid w:val="008A6A6F"/>
    <w:rsid w:val="008A70E6"/>
    <w:rsid w:val="008A77A7"/>
    <w:rsid w:val="008B0ACA"/>
    <w:rsid w:val="008B0BB7"/>
    <w:rsid w:val="008B0DE7"/>
    <w:rsid w:val="008B15F5"/>
    <w:rsid w:val="008B1DC6"/>
    <w:rsid w:val="008B2B7E"/>
    <w:rsid w:val="008B2D19"/>
    <w:rsid w:val="008B3BCB"/>
    <w:rsid w:val="008B4D7A"/>
    <w:rsid w:val="008B5218"/>
    <w:rsid w:val="008B5F37"/>
    <w:rsid w:val="008B6704"/>
    <w:rsid w:val="008B7FAF"/>
    <w:rsid w:val="008C0CEB"/>
    <w:rsid w:val="008C2528"/>
    <w:rsid w:val="008C31ED"/>
    <w:rsid w:val="008C3501"/>
    <w:rsid w:val="008C3E18"/>
    <w:rsid w:val="008C4EE9"/>
    <w:rsid w:val="008C5276"/>
    <w:rsid w:val="008C6F66"/>
    <w:rsid w:val="008D0FB1"/>
    <w:rsid w:val="008D245C"/>
    <w:rsid w:val="008D3E87"/>
    <w:rsid w:val="008D4656"/>
    <w:rsid w:val="008D4A40"/>
    <w:rsid w:val="008D7847"/>
    <w:rsid w:val="008E2F44"/>
    <w:rsid w:val="008E30A8"/>
    <w:rsid w:val="008E7038"/>
    <w:rsid w:val="008E7882"/>
    <w:rsid w:val="008E7DF7"/>
    <w:rsid w:val="008F27C8"/>
    <w:rsid w:val="008F2B45"/>
    <w:rsid w:val="008F31F2"/>
    <w:rsid w:val="008F35AC"/>
    <w:rsid w:val="008F38DA"/>
    <w:rsid w:val="008F3BCD"/>
    <w:rsid w:val="008F41EE"/>
    <w:rsid w:val="008F44CC"/>
    <w:rsid w:val="008F55F5"/>
    <w:rsid w:val="008F65A9"/>
    <w:rsid w:val="008F69A0"/>
    <w:rsid w:val="008F6A9F"/>
    <w:rsid w:val="008F7D78"/>
    <w:rsid w:val="00900738"/>
    <w:rsid w:val="00901AFF"/>
    <w:rsid w:val="009024F3"/>
    <w:rsid w:val="0090273D"/>
    <w:rsid w:val="00902B69"/>
    <w:rsid w:val="0090363F"/>
    <w:rsid w:val="0090600C"/>
    <w:rsid w:val="0090673A"/>
    <w:rsid w:val="009111C1"/>
    <w:rsid w:val="009133D5"/>
    <w:rsid w:val="00913887"/>
    <w:rsid w:val="00913A89"/>
    <w:rsid w:val="009145B0"/>
    <w:rsid w:val="0091503E"/>
    <w:rsid w:val="009216DC"/>
    <w:rsid w:val="00922FED"/>
    <w:rsid w:val="009233D7"/>
    <w:rsid w:val="0092382E"/>
    <w:rsid w:val="00923A06"/>
    <w:rsid w:val="00924362"/>
    <w:rsid w:val="00925729"/>
    <w:rsid w:val="009258DB"/>
    <w:rsid w:val="00927763"/>
    <w:rsid w:val="00927D91"/>
    <w:rsid w:val="00927F06"/>
    <w:rsid w:val="00931670"/>
    <w:rsid w:val="00931C92"/>
    <w:rsid w:val="00933172"/>
    <w:rsid w:val="00933DF0"/>
    <w:rsid w:val="00934D1F"/>
    <w:rsid w:val="009374E8"/>
    <w:rsid w:val="00937B43"/>
    <w:rsid w:val="00937DE0"/>
    <w:rsid w:val="00940991"/>
    <w:rsid w:val="00940C4A"/>
    <w:rsid w:val="0094128E"/>
    <w:rsid w:val="0094139A"/>
    <w:rsid w:val="00941939"/>
    <w:rsid w:val="00946401"/>
    <w:rsid w:val="00950DCC"/>
    <w:rsid w:val="00951B6A"/>
    <w:rsid w:val="00951DD4"/>
    <w:rsid w:val="00951E35"/>
    <w:rsid w:val="00953D7B"/>
    <w:rsid w:val="009545EF"/>
    <w:rsid w:val="00955AF5"/>
    <w:rsid w:val="00960FD2"/>
    <w:rsid w:val="009615E9"/>
    <w:rsid w:val="00961640"/>
    <w:rsid w:val="0096271C"/>
    <w:rsid w:val="00962D09"/>
    <w:rsid w:val="009635DB"/>
    <w:rsid w:val="00964364"/>
    <w:rsid w:val="00964968"/>
    <w:rsid w:val="00965260"/>
    <w:rsid w:val="0096606E"/>
    <w:rsid w:val="0096687E"/>
    <w:rsid w:val="00973D99"/>
    <w:rsid w:val="00976453"/>
    <w:rsid w:val="00977259"/>
    <w:rsid w:val="00980899"/>
    <w:rsid w:val="0098642E"/>
    <w:rsid w:val="00987170"/>
    <w:rsid w:val="0099082D"/>
    <w:rsid w:val="00991169"/>
    <w:rsid w:val="00992A98"/>
    <w:rsid w:val="00992BDF"/>
    <w:rsid w:val="00996387"/>
    <w:rsid w:val="009965BC"/>
    <w:rsid w:val="00997BDD"/>
    <w:rsid w:val="009A1256"/>
    <w:rsid w:val="009A18E5"/>
    <w:rsid w:val="009A3372"/>
    <w:rsid w:val="009A441A"/>
    <w:rsid w:val="009A6765"/>
    <w:rsid w:val="009A6C3E"/>
    <w:rsid w:val="009A71C7"/>
    <w:rsid w:val="009A7215"/>
    <w:rsid w:val="009A7F46"/>
    <w:rsid w:val="009B0116"/>
    <w:rsid w:val="009B0AA1"/>
    <w:rsid w:val="009B27AA"/>
    <w:rsid w:val="009B2831"/>
    <w:rsid w:val="009B3897"/>
    <w:rsid w:val="009B490D"/>
    <w:rsid w:val="009B53BD"/>
    <w:rsid w:val="009B5E65"/>
    <w:rsid w:val="009B62A9"/>
    <w:rsid w:val="009B66AF"/>
    <w:rsid w:val="009B705E"/>
    <w:rsid w:val="009C0EC1"/>
    <w:rsid w:val="009C0FD1"/>
    <w:rsid w:val="009C351C"/>
    <w:rsid w:val="009C5477"/>
    <w:rsid w:val="009D0657"/>
    <w:rsid w:val="009D10B8"/>
    <w:rsid w:val="009D1D41"/>
    <w:rsid w:val="009D37D9"/>
    <w:rsid w:val="009D6242"/>
    <w:rsid w:val="009D650F"/>
    <w:rsid w:val="009E15F3"/>
    <w:rsid w:val="009E21FF"/>
    <w:rsid w:val="009E375C"/>
    <w:rsid w:val="009E4A38"/>
    <w:rsid w:val="009E4E07"/>
    <w:rsid w:val="009E7BCB"/>
    <w:rsid w:val="009F182F"/>
    <w:rsid w:val="009F1A2C"/>
    <w:rsid w:val="009F24BA"/>
    <w:rsid w:val="009F2CEC"/>
    <w:rsid w:val="009F3223"/>
    <w:rsid w:val="009F32D6"/>
    <w:rsid w:val="009F34E2"/>
    <w:rsid w:val="00A0073F"/>
    <w:rsid w:val="00A013EE"/>
    <w:rsid w:val="00A03F73"/>
    <w:rsid w:val="00A04C79"/>
    <w:rsid w:val="00A04E6D"/>
    <w:rsid w:val="00A06760"/>
    <w:rsid w:val="00A06AC9"/>
    <w:rsid w:val="00A1018C"/>
    <w:rsid w:val="00A101E5"/>
    <w:rsid w:val="00A110EC"/>
    <w:rsid w:val="00A116E0"/>
    <w:rsid w:val="00A12560"/>
    <w:rsid w:val="00A13D6C"/>
    <w:rsid w:val="00A13F23"/>
    <w:rsid w:val="00A1541F"/>
    <w:rsid w:val="00A1747E"/>
    <w:rsid w:val="00A20902"/>
    <w:rsid w:val="00A21E17"/>
    <w:rsid w:val="00A242A4"/>
    <w:rsid w:val="00A244D9"/>
    <w:rsid w:val="00A2574A"/>
    <w:rsid w:val="00A25E40"/>
    <w:rsid w:val="00A26E77"/>
    <w:rsid w:val="00A27B51"/>
    <w:rsid w:val="00A3045C"/>
    <w:rsid w:val="00A344F8"/>
    <w:rsid w:val="00A349C2"/>
    <w:rsid w:val="00A35F54"/>
    <w:rsid w:val="00A378DD"/>
    <w:rsid w:val="00A425FB"/>
    <w:rsid w:val="00A44D67"/>
    <w:rsid w:val="00A46B12"/>
    <w:rsid w:val="00A50AF1"/>
    <w:rsid w:val="00A52536"/>
    <w:rsid w:val="00A529BC"/>
    <w:rsid w:val="00A53208"/>
    <w:rsid w:val="00A53EE3"/>
    <w:rsid w:val="00A54760"/>
    <w:rsid w:val="00A5492A"/>
    <w:rsid w:val="00A56563"/>
    <w:rsid w:val="00A567DB"/>
    <w:rsid w:val="00A5766E"/>
    <w:rsid w:val="00A6028B"/>
    <w:rsid w:val="00A60EC0"/>
    <w:rsid w:val="00A61045"/>
    <w:rsid w:val="00A613C5"/>
    <w:rsid w:val="00A621FF"/>
    <w:rsid w:val="00A6271C"/>
    <w:rsid w:val="00A62C15"/>
    <w:rsid w:val="00A630FC"/>
    <w:rsid w:val="00A63BBC"/>
    <w:rsid w:val="00A63E0C"/>
    <w:rsid w:val="00A64104"/>
    <w:rsid w:val="00A64276"/>
    <w:rsid w:val="00A66C98"/>
    <w:rsid w:val="00A66CCE"/>
    <w:rsid w:val="00A6730A"/>
    <w:rsid w:val="00A729DC"/>
    <w:rsid w:val="00A72D8B"/>
    <w:rsid w:val="00A72EAF"/>
    <w:rsid w:val="00A73907"/>
    <w:rsid w:val="00A75DFD"/>
    <w:rsid w:val="00A77A84"/>
    <w:rsid w:val="00A835F7"/>
    <w:rsid w:val="00A867C0"/>
    <w:rsid w:val="00A8795A"/>
    <w:rsid w:val="00A879B4"/>
    <w:rsid w:val="00A87ACD"/>
    <w:rsid w:val="00A90A40"/>
    <w:rsid w:val="00A90C38"/>
    <w:rsid w:val="00A91707"/>
    <w:rsid w:val="00A92442"/>
    <w:rsid w:val="00A936AC"/>
    <w:rsid w:val="00A9521E"/>
    <w:rsid w:val="00A96F61"/>
    <w:rsid w:val="00AA02B1"/>
    <w:rsid w:val="00AA0AB6"/>
    <w:rsid w:val="00AA0AB9"/>
    <w:rsid w:val="00AA1F61"/>
    <w:rsid w:val="00AA34C2"/>
    <w:rsid w:val="00AA3B37"/>
    <w:rsid w:val="00AA47AD"/>
    <w:rsid w:val="00AA4C45"/>
    <w:rsid w:val="00AA5389"/>
    <w:rsid w:val="00AA55E2"/>
    <w:rsid w:val="00AA6E83"/>
    <w:rsid w:val="00AA7194"/>
    <w:rsid w:val="00AA73E6"/>
    <w:rsid w:val="00AA79F5"/>
    <w:rsid w:val="00AB0B68"/>
    <w:rsid w:val="00AB1D8F"/>
    <w:rsid w:val="00AB23F9"/>
    <w:rsid w:val="00AB3140"/>
    <w:rsid w:val="00AB3211"/>
    <w:rsid w:val="00AB3927"/>
    <w:rsid w:val="00AB3BA9"/>
    <w:rsid w:val="00AB485D"/>
    <w:rsid w:val="00AC1C5D"/>
    <w:rsid w:val="00AC28A4"/>
    <w:rsid w:val="00AC3770"/>
    <w:rsid w:val="00AC3E35"/>
    <w:rsid w:val="00AC46D3"/>
    <w:rsid w:val="00AC54AE"/>
    <w:rsid w:val="00AC5BE9"/>
    <w:rsid w:val="00AC72EF"/>
    <w:rsid w:val="00AD17C6"/>
    <w:rsid w:val="00AD1BD5"/>
    <w:rsid w:val="00AD1BDF"/>
    <w:rsid w:val="00AD20E6"/>
    <w:rsid w:val="00AD3BFA"/>
    <w:rsid w:val="00AD42A1"/>
    <w:rsid w:val="00AD51CB"/>
    <w:rsid w:val="00AD540B"/>
    <w:rsid w:val="00AD5D3C"/>
    <w:rsid w:val="00AD5D4A"/>
    <w:rsid w:val="00AD60F1"/>
    <w:rsid w:val="00AD69D5"/>
    <w:rsid w:val="00AD6EA8"/>
    <w:rsid w:val="00AD77D7"/>
    <w:rsid w:val="00AE0155"/>
    <w:rsid w:val="00AE098E"/>
    <w:rsid w:val="00AE1821"/>
    <w:rsid w:val="00AE37A4"/>
    <w:rsid w:val="00AE5A74"/>
    <w:rsid w:val="00AE5E0E"/>
    <w:rsid w:val="00AE709B"/>
    <w:rsid w:val="00AE7605"/>
    <w:rsid w:val="00AF2662"/>
    <w:rsid w:val="00AF2CBB"/>
    <w:rsid w:val="00AF2E4B"/>
    <w:rsid w:val="00AF38BD"/>
    <w:rsid w:val="00AF4630"/>
    <w:rsid w:val="00AF54C5"/>
    <w:rsid w:val="00AF54DF"/>
    <w:rsid w:val="00AF62C2"/>
    <w:rsid w:val="00B009A8"/>
    <w:rsid w:val="00B0102D"/>
    <w:rsid w:val="00B03F43"/>
    <w:rsid w:val="00B04570"/>
    <w:rsid w:val="00B04C0B"/>
    <w:rsid w:val="00B04E62"/>
    <w:rsid w:val="00B05D68"/>
    <w:rsid w:val="00B06F79"/>
    <w:rsid w:val="00B071ED"/>
    <w:rsid w:val="00B10217"/>
    <w:rsid w:val="00B129D5"/>
    <w:rsid w:val="00B15386"/>
    <w:rsid w:val="00B15EFE"/>
    <w:rsid w:val="00B178D9"/>
    <w:rsid w:val="00B2020D"/>
    <w:rsid w:val="00B20453"/>
    <w:rsid w:val="00B21E66"/>
    <w:rsid w:val="00B24304"/>
    <w:rsid w:val="00B24AE2"/>
    <w:rsid w:val="00B276C7"/>
    <w:rsid w:val="00B314C1"/>
    <w:rsid w:val="00B31E6F"/>
    <w:rsid w:val="00B338E8"/>
    <w:rsid w:val="00B35555"/>
    <w:rsid w:val="00B3592A"/>
    <w:rsid w:val="00B35C01"/>
    <w:rsid w:val="00B35FCE"/>
    <w:rsid w:val="00B3643C"/>
    <w:rsid w:val="00B3654E"/>
    <w:rsid w:val="00B36965"/>
    <w:rsid w:val="00B36E40"/>
    <w:rsid w:val="00B375B8"/>
    <w:rsid w:val="00B40BBF"/>
    <w:rsid w:val="00B44624"/>
    <w:rsid w:val="00B458D4"/>
    <w:rsid w:val="00B45F65"/>
    <w:rsid w:val="00B46C1E"/>
    <w:rsid w:val="00B5088D"/>
    <w:rsid w:val="00B51866"/>
    <w:rsid w:val="00B52898"/>
    <w:rsid w:val="00B546EE"/>
    <w:rsid w:val="00B55421"/>
    <w:rsid w:val="00B559D7"/>
    <w:rsid w:val="00B5683D"/>
    <w:rsid w:val="00B56BA0"/>
    <w:rsid w:val="00B574AD"/>
    <w:rsid w:val="00B57820"/>
    <w:rsid w:val="00B57FD7"/>
    <w:rsid w:val="00B609E1"/>
    <w:rsid w:val="00B60D9E"/>
    <w:rsid w:val="00B61111"/>
    <w:rsid w:val="00B61958"/>
    <w:rsid w:val="00B61B20"/>
    <w:rsid w:val="00B61ED6"/>
    <w:rsid w:val="00B627D1"/>
    <w:rsid w:val="00B639A7"/>
    <w:rsid w:val="00B63D4B"/>
    <w:rsid w:val="00B677FA"/>
    <w:rsid w:val="00B67EF4"/>
    <w:rsid w:val="00B70697"/>
    <w:rsid w:val="00B74BE6"/>
    <w:rsid w:val="00B74D33"/>
    <w:rsid w:val="00B74F5C"/>
    <w:rsid w:val="00B7713B"/>
    <w:rsid w:val="00B7739B"/>
    <w:rsid w:val="00B77E71"/>
    <w:rsid w:val="00B80318"/>
    <w:rsid w:val="00B814A9"/>
    <w:rsid w:val="00B816F8"/>
    <w:rsid w:val="00B8301C"/>
    <w:rsid w:val="00B87E49"/>
    <w:rsid w:val="00B9006C"/>
    <w:rsid w:val="00B908E8"/>
    <w:rsid w:val="00B90B14"/>
    <w:rsid w:val="00B91169"/>
    <w:rsid w:val="00B92A93"/>
    <w:rsid w:val="00B92BE8"/>
    <w:rsid w:val="00B93A78"/>
    <w:rsid w:val="00B9553C"/>
    <w:rsid w:val="00B96E16"/>
    <w:rsid w:val="00BA0CCD"/>
    <w:rsid w:val="00BA1DFE"/>
    <w:rsid w:val="00BA1FEA"/>
    <w:rsid w:val="00BA5951"/>
    <w:rsid w:val="00BB1AB7"/>
    <w:rsid w:val="00BB1D26"/>
    <w:rsid w:val="00BB464D"/>
    <w:rsid w:val="00BB5B32"/>
    <w:rsid w:val="00BB5FEC"/>
    <w:rsid w:val="00BC26BF"/>
    <w:rsid w:val="00BC4AD4"/>
    <w:rsid w:val="00BC4CD0"/>
    <w:rsid w:val="00BC530C"/>
    <w:rsid w:val="00BC6B37"/>
    <w:rsid w:val="00BC7D2B"/>
    <w:rsid w:val="00BD063E"/>
    <w:rsid w:val="00BD26D1"/>
    <w:rsid w:val="00BD3AB8"/>
    <w:rsid w:val="00BD44BA"/>
    <w:rsid w:val="00BD4654"/>
    <w:rsid w:val="00BD4A3D"/>
    <w:rsid w:val="00BD51AE"/>
    <w:rsid w:val="00BD57D6"/>
    <w:rsid w:val="00BD5F61"/>
    <w:rsid w:val="00BD61A0"/>
    <w:rsid w:val="00BE002B"/>
    <w:rsid w:val="00BE031A"/>
    <w:rsid w:val="00BE1478"/>
    <w:rsid w:val="00BE2766"/>
    <w:rsid w:val="00BE2927"/>
    <w:rsid w:val="00BE2DD4"/>
    <w:rsid w:val="00BE312C"/>
    <w:rsid w:val="00BE388D"/>
    <w:rsid w:val="00BE3FF2"/>
    <w:rsid w:val="00BE48F8"/>
    <w:rsid w:val="00BE5334"/>
    <w:rsid w:val="00BE60A6"/>
    <w:rsid w:val="00BE60CC"/>
    <w:rsid w:val="00BF09B8"/>
    <w:rsid w:val="00BF0FC5"/>
    <w:rsid w:val="00BF1CB1"/>
    <w:rsid w:val="00BF2066"/>
    <w:rsid w:val="00BF2BC0"/>
    <w:rsid w:val="00BF45B6"/>
    <w:rsid w:val="00BF561E"/>
    <w:rsid w:val="00BF65D4"/>
    <w:rsid w:val="00BF6634"/>
    <w:rsid w:val="00BF6C81"/>
    <w:rsid w:val="00BF75E2"/>
    <w:rsid w:val="00C00431"/>
    <w:rsid w:val="00C03082"/>
    <w:rsid w:val="00C03215"/>
    <w:rsid w:val="00C036E4"/>
    <w:rsid w:val="00C03A2D"/>
    <w:rsid w:val="00C06116"/>
    <w:rsid w:val="00C06166"/>
    <w:rsid w:val="00C062D0"/>
    <w:rsid w:val="00C06757"/>
    <w:rsid w:val="00C0739A"/>
    <w:rsid w:val="00C074B7"/>
    <w:rsid w:val="00C07D68"/>
    <w:rsid w:val="00C101F7"/>
    <w:rsid w:val="00C102B5"/>
    <w:rsid w:val="00C10D28"/>
    <w:rsid w:val="00C12020"/>
    <w:rsid w:val="00C14172"/>
    <w:rsid w:val="00C142D7"/>
    <w:rsid w:val="00C14F06"/>
    <w:rsid w:val="00C15DFE"/>
    <w:rsid w:val="00C1671F"/>
    <w:rsid w:val="00C1686A"/>
    <w:rsid w:val="00C17522"/>
    <w:rsid w:val="00C2165B"/>
    <w:rsid w:val="00C2247E"/>
    <w:rsid w:val="00C23D79"/>
    <w:rsid w:val="00C240EE"/>
    <w:rsid w:val="00C24A6F"/>
    <w:rsid w:val="00C267C3"/>
    <w:rsid w:val="00C26816"/>
    <w:rsid w:val="00C2715C"/>
    <w:rsid w:val="00C275D7"/>
    <w:rsid w:val="00C27DF6"/>
    <w:rsid w:val="00C31039"/>
    <w:rsid w:val="00C33F96"/>
    <w:rsid w:val="00C34C17"/>
    <w:rsid w:val="00C34F39"/>
    <w:rsid w:val="00C350A5"/>
    <w:rsid w:val="00C35BFD"/>
    <w:rsid w:val="00C35EBB"/>
    <w:rsid w:val="00C36685"/>
    <w:rsid w:val="00C4013A"/>
    <w:rsid w:val="00C41101"/>
    <w:rsid w:val="00C438F7"/>
    <w:rsid w:val="00C4490E"/>
    <w:rsid w:val="00C45785"/>
    <w:rsid w:val="00C47B39"/>
    <w:rsid w:val="00C506F6"/>
    <w:rsid w:val="00C5226F"/>
    <w:rsid w:val="00C52ED2"/>
    <w:rsid w:val="00C5448B"/>
    <w:rsid w:val="00C54867"/>
    <w:rsid w:val="00C54B6D"/>
    <w:rsid w:val="00C57665"/>
    <w:rsid w:val="00C61F38"/>
    <w:rsid w:val="00C623CE"/>
    <w:rsid w:val="00C62EF4"/>
    <w:rsid w:val="00C63CFC"/>
    <w:rsid w:val="00C63D94"/>
    <w:rsid w:val="00C65DE9"/>
    <w:rsid w:val="00C67F95"/>
    <w:rsid w:val="00C70C13"/>
    <w:rsid w:val="00C716AD"/>
    <w:rsid w:val="00C716DE"/>
    <w:rsid w:val="00C71DC1"/>
    <w:rsid w:val="00C71F1B"/>
    <w:rsid w:val="00C723E2"/>
    <w:rsid w:val="00C74AD3"/>
    <w:rsid w:val="00C751E2"/>
    <w:rsid w:val="00C7544B"/>
    <w:rsid w:val="00C76DC4"/>
    <w:rsid w:val="00C806A0"/>
    <w:rsid w:val="00C81823"/>
    <w:rsid w:val="00C83B86"/>
    <w:rsid w:val="00C86595"/>
    <w:rsid w:val="00C86FF6"/>
    <w:rsid w:val="00C87FD9"/>
    <w:rsid w:val="00C91507"/>
    <w:rsid w:val="00C91601"/>
    <w:rsid w:val="00C9431F"/>
    <w:rsid w:val="00C97C99"/>
    <w:rsid w:val="00CA05C8"/>
    <w:rsid w:val="00CA1620"/>
    <w:rsid w:val="00CA242B"/>
    <w:rsid w:val="00CA2A8C"/>
    <w:rsid w:val="00CA6AEB"/>
    <w:rsid w:val="00CA6DAC"/>
    <w:rsid w:val="00CA72C9"/>
    <w:rsid w:val="00CA7B54"/>
    <w:rsid w:val="00CB098F"/>
    <w:rsid w:val="00CB1521"/>
    <w:rsid w:val="00CB6634"/>
    <w:rsid w:val="00CB6D5F"/>
    <w:rsid w:val="00CB7CBF"/>
    <w:rsid w:val="00CB7E39"/>
    <w:rsid w:val="00CC01E8"/>
    <w:rsid w:val="00CC3558"/>
    <w:rsid w:val="00CC5993"/>
    <w:rsid w:val="00CC5A56"/>
    <w:rsid w:val="00CC61CB"/>
    <w:rsid w:val="00CC7584"/>
    <w:rsid w:val="00CD135C"/>
    <w:rsid w:val="00CD16F5"/>
    <w:rsid w:val="00CD37E0"/>
    <w:rsid w:val="00CD646B"/>
    <w:rsid w:val="00CD6B1A"/>
    <w:rsid w:val="00CD6E24"/>
    <w:rsid w:val="00CD7684"/>
    <w:rsid w:val="00CE0051"/>
    <w:rsid w:val="00CE087C"/>
    <w:rsid w:val="00CE1488"/>
    <w:rsid w:val="00CE2FAA"/>
    <w:rsid w:val="00CE468F"/>
    <w:rsid w:val="00CE48C2"/>
    <w:rsid w:val="00CE58D3"/>
    <w:rsid w:val="00CE6259"/>
    <w:rsid w:val="00CF1273"/>
    <w:rsid w:val="00CF1282"/>
    <w:rsid w:val="00CF1906"/>
    <w:rsid w:val="00CF2451"/>
    <w:rsid w:val="00CF28B1"/>
    <w:rsid w:val="00CF40D6"/>
    <w:rsid w:val="00CF4C9B"/>
    <w:rsid w:val="00CF60F4"/>
    <w:rsid w:val="00CF660C"/>
    <w:rsid w:val="00CF7C06"/>
    <w:rsid w:val="00CF7FA4"/>
    <w:rsid w:val="00D00E9B"/>
    <w:rsid w:val="00D014C7"/>
    <w:rsid w:val="00D03D86"/>
    <w:rsid w:val="00D056F4"/>
    <w:rsid w:val="00D0634B"/>
    <w:rsid w:val="00D07868"/>
    <w:rsid w:val="00D11C38"/>
    <w:rsid w:val="00D1266C"/>
    <w:rsid w:val="00D129CB"/>
    <w:rsid w:val="00D12DE7"/>
    <w:rsid w:val="00D1331E"/>
    <w:rsid w:val="00D13E24"/>
    <w:rsid w:val="00D14DFB"/>
    <w:rsid w:val="00D15680"/>
    <w:rsid w:val="00D16800"/>
    <w:rsid w:val="00D17589"/>
    <w:rsid w:val="00D20DAD"/>
    <w:rsid w:val="00D20F44"/>
    <w:rsid w:val="00D22A52"/>
    <w:rsid w:val="00D2302E"/>
    <w:rsid w:val="00D235DF"/>
    <w:rsid w:val="00D24297"/>
    <w:rsid w:val="00D25239"/>
    <w:rsid w:val="00D26121"/>
    <w:rsid w:val="00D325E7"/>
    <w:rsid w:val="00D32C08"/>
    <w:rsid w:val="00D339DC"/>
    <w:rsid w:val="00D349F8"/>
    <w:rsid w:val="00D36E54"/>
    <w:rsid w:val="00D3777F"/>
    <w:rsid w:val="00D41201"/>
    <w:rsid w:val="00D41E7B"/>
    <w:rsid w:val="00D42939"/>
    <w:rsid w:val="00D44AC6"/>
    <w:rsid w:val="00D461E9"/>
    <w:rsid w:val="00D470EB"/>
    <w:rsid w:val="00D5020E"/>
    <w:rsid w:val="00D50A9D"/>
    <w:rsid w:val="00D531CF"/>
    <w:rsid w:val="00D535AF"/>
    <w:rsid w:val="00D53CB7"/>
    <w:rsid w:val="00D54712"/>
    <w:rsid w:val="00D54DFF"/>
    <w:rsid w:val="00D558E1"/>
    <w:rsid w:val="00D55DE6"/>
    <w:rsid w:val="00D5753C"/>
    <w:rsid w:val="00D60AC8"/>
    <w:rsid w:val="00D61D6D"/>
    <w:rsid w:val="00D62279"/>
    <w:rsid w:val="00D649FA"/>
    <w:rsid w:val="00D6637C"/>
    <w:rsid w:val="00D66AE4"/>
    <w:rsid w:val="00D67100"/>
    <w:rsid w:val="00D672ED"/>
    <w:rsid w:val="00D72BBA"/>
    <w:rsid w:val="00D731B4"/>
    <w:rsid w:val="00D7410E"/>
    <w:rsid w:val="00D744CD"/>
    <w:rsid w:val="00D755EF"/>
    <w:rsid w:val="00D761F5"/>
    <w:rsid w:val="00D77797"/>
    <w:rsid w:val="00D77C0D"/>
    <w:rsid w:val="00D81C59"/>
    <w:rsid w:val="00D822C6"/>
    <w:rsid w:val="00D826F4"/>
    <w:rsid w:val="00D84DF7"/>
    <w:rsid w:val="00D8555E"/>
    <w:rsid w:val="00D855A5"/>
    <w:rsid w:val="00D85BE3"/>
    <w:rsid w:val="00D85E15"/>
    <w:rsid w:val="00D861E0"/>
    <w:rsid w:val="00D8668C"/>
    <w:rsid w:val="00D8696E"/>
    <w:rsid w:val="00D873D9"/>
    <w:rsid w:val="00D877AE"/>
    <w:rsid w:val="00D87F70"/>
    <w:rsid w:val="00D922E0"/>
    <w:rsid w:val="00D933FB"/>
    <w:rsid w:val="00D93B6D"/>
    <w:rsid w:val="00D9448D"/>
    <w:rsid w:val="00D944A5"/>
    <w:rsid w:val="00D94668"/>
    <w:rsid w:val="00D956AF"/>
    <w:rsid w:val="00D96412"/>
    <w:rsid w:val="00D96C2F"/>
    <w:rsid w:val="00D97A89"/>
    <w:rsid w:val="00DA09D7"/>
    <w:rsid w:val="00DA1C8B"/>
    <w:rsid w:val="00DA44AE"/>
    <w:rsid w:val="00DA44B7"/>
    <w:rsid w:val="00DA7231"/>
    <w:rsid w:val="00DA7325"/>
    <w:rsid w:val="00DA73D6"/>
    <w:rsid w:val="00DB0B2E"/>
    <w:rsid w:val="00DB13D0"/>
    <w:rsid w:val="00DB24BE"/>
    <w:rsid w:val="00DB2D58"/>
    <w:rsid w:val="00DB5388"/>
    <w:rsid w:val="00DB55D0"/>
    <w:rsid w:val="00DB630F"/>
    <w:rsid w:val="00DC03BE"/>
    <w:rsid w:val="00DC05F8"/>
    <w:rsid w:val="00DC18A1"/>
    <w:rsid w:val="00DC2010"/>
    <w:rsid w:val="00DC233C"/>
    <w:rsid w:val="00DC3490"/>
    <w:rsid w:val="00DC476C"/>
    <w:rsid w:val="00DC48B6"/>
    <w:rsid w:val="00DC7D57"/>
    <w:rsid w:val="00DD0315"/>
    <w:rsid w:val="00DD0C3B"/>
    <w:rsid w:val="00DD33D7"/>
    <w:rsid w:val="00DD3607"/>
    <w:rsid w:val="00DD3BC0"/>
    <w:rsid w:val="00DD3D7A"/>
    <w:rsid w:val="00DD48B5"/>
    <w:rsid w:val="00DD5970"/>
    <w:rsid w:val="00DD6124"/>
    <w:rsid w:val="00DD658A"/>
    <w:rsid w:val="00DD67B6"/>
    <w:rsid w:val="00DD7A0A"/>
    <w:rsid w:val="00DD7B26"/>
    <w:rsid w:val="00DE04A3"/>
    <w:rsid w:val="00DE0B0B"/>
    <w:rsid w:val="00DE0BEA"/>
    <w:rsid w:val="00DE0E4E"/>
    <w:rsid w:val="00DE1475"/>
    <w:rsid w:val="00DE2DC3"/>
    <w:rsid w:val="00DE4E05"/>
    <w:rsid w:val="00DE710D"/>
    <w:rsid w:val="00DF005E"/>
    <w:rsid w:val="00DF03CE"/>
    <w:rsid w:val="00DF04BF"/>
    <w:rsid w:val="00DF1D29"/>
    <w:rsid w:val="00DF2B53"/>
    <w:rsid w:val="00DF2EB0"/>
    <w:rsid w:val="00DF3D05"/>
    <w:rsid w:val="00DF402B"/>
    <w:rsid w:val="00DF423B"/>
    <w:rsid w:val="00DF5FC0"/>
    <w:rsid w:val="00DF7806"/>
    <w:rsid w:val="00E0054C"/>
    <w:rsid w:val="00E00D60"/>
    <w:rsid w:val="00E0212B"/>
    <w:rsid w:val="00E02E46"/>
    <w:rsid w:val="00E057B5"/>
    <w:rsid w:val="00E062E3"/>
    <w:rsid w:val="00E0671A"/>
    <w:rsid w:val="00E11A72"/>
    <w:rsid w:val="00E12B84"/>
    <w:rsid w:val="00E13263"/>
    <w:rsid w:val="00E138F7"/>
    <w:rsid w:val="00E14129"/>
    <w:rsid w:val="00E1635B"/>
    <w:rsid w:val="00E16A9C"/>
    <w:rsid w:val="00E21783"/>
    <w:rsid w:val="00E22ED1"/>
    <w:rsid w:val="00E23545"/>
    <w:rsid w:val="00E2364A"/>
    <w:rsid w:val="00E23B7F"/>
    <w:rsid w:val="00E24FE1"/>
    <w:rsid w:val="00E262EA"/>
    <w:rsid w:val="00E31040"/>
    <w:rsid w:val="00E31411"/>
    <w:rsid w:val="00E317B3"/>
    <w:rsid w:val="00E31A21"/>
    <w:rsid w:val="00E3232E"/>
    <w:rsid w:val="00E32E2C"/>
    <w:rsid w:val="00E33F16"/>
    <w:rsid w:val="00E344E2"/>
    <w:rsid w:val="00E34B15"/>
    <w:rsid w:val="00E350FD"/>
    <w:rsid w:val="00E351FA"/>
    <w:rsid w:val="00E35C43"/>
    <w:rsid w:val="00E35EC7"/>
    <w:rsid w:val="00E364DB"/>
    <w:rsid w:val="00E36B3D"/>
    <w:rsid w:val="00E3707E"/>
    <w:rsid w:val="00E37746"/>
    <w:rsid w:val="00E40438"/>
    <w:rsid w:val="00E418E7"/>
    <w:rsid w:val="00E4222B"/>
    <w:rsid w:val="00E436D7"/>
    <w:rsid w:val="00E44F78"/>
    <w:rsid w:val="00E45A58"/>
    <w:rsid w:val="00E46505"/>
    <w:rsid w:val="00E46DD2"/>
    <w:rsid w:val="00E47FAE"/>
    <w:rsid w:val="00E5104C"/>
    <w:rsid w:val="00E540BC"/>
    <w:rsid w:val="00E54A82"/>
    <w:rsid w:val="00E54E23"/>
    <w:rsid w:val="00E550CC"/>
    <w:rsid w:val="00E56A8E"/>
    <w:rsid w:val="00E57B5A"/>
    <w:rsid w:val="00E57C70"/>
    <w:rsid w:val="00E60CF5"/>
    <w:rsid w:val="00E61E94"/>
    <w:rsid w:val="00E63CEC"/>
    <w:rsid w:val="00E64665"/>
    <w:rsid w:val="00E65415"/>
    <w:rsid w:val="00E654CB"/>
    <w:rsid w:val="00E65F26"/>
    <w:rsid w:val="00E66260"/>
    <w:rsid w:val="00E67565"/>
    <w:rsid w:val="00E70223"/>
    <w:rsid w:val="00E7162E"/>
    <w:rsid w:val="00E7273D"/>
    <w:rsid w:val="00E72D94"/>
    <w:rsid w:val="00E73614"/>
    <w:rsid w:val="00E7392F"/>
    <w:rsid w:val="00E73C86"/>
    <w:rsid w:val="00E767B1"/>
    <w:rsid w:val="00E76FB6"/>
    <w:rsid w:val="00E80AF6"/>
    <w:rsid w:val="00E810D2"/>
    <w:rsid w:val="00E8509A"/>
    <w:rsid w:val="00E8640E"/>
    <w:rsid w:val="00E86E17"/>
    <w:rsid w:val="00E86FF7"/>
    <w:rsid w:val="00E8765B"/>
    <w:rsid w:val="00E87765"/>
    <w:rsid w:val="00E92F77"/>
    <w:rsid w:val="00E94883"/>
    <w:rsid w:val="00E956E1"/>
    <w:rsid w:val="00E95C07"/>
    <w:rsid w:val="00E97A1C"/>
    <w:rsid w:val="00EA02E7"/>
    <w:rsid w:val="00EA3583"/>
    <w:rsid w:val="00EA39FB"/>
    <w:rsid w:val="00EA3E3B"/>
    <w:rsid w:val="00EA3E5C"/>
    <w:rsid w:val="00EA42E6"/>
    <w:rsid w:val="00EA6C6B"/>
    <w:rsid w:val="00EA6C8F"/>
    <w:rsid w:val="00EA6CCA"/>
    <w:rsid w:val="00EA7245"/>
    <w:rsid w:val="00EA7E88"/>
    <w:rsid w:val="00EB0605"/>
    <w:rsid w:val="00EB08E3"/>
    <w:rsid w:val="00EB18A9"/>
    <w:rsid w:val="00EB1F46"/>
    <w:rsid w:val="00EB2B9D"/>
    <w:rsid w:val="00EB3919"/>
    <w:rsid w:val="00EB4E35"/>
    <w:rsid w:val="00EC0B20"/>
    <w:rsid w:val="00EC31A8"/>
    <w:rsid w:val="00EC363B"/>
    <w:rsid w:val="00EC4248"/>
    <w:rsid w:val="00EC43F4"/>
    <w:rsid w:val="00EC479B"/>
    <w:rsid w:val="00EC4BEB"/>
    <w:rsid w:val="00EC4F31"/>
    <w:rsid w:val="00EC5D6E"/>
    <w:rsid w:val="00EC6462"/>
    <w:rsid w:val="00EC67E1"/>
    <w:rsid w:val="00EC6FA9"/>
    <w:rsid w:val="00ED1BED"/>
    <w:rsid w:val="00ED2920"/>
    <w:rsid w:val="00ED3A6A"/>
    <w:rsid w:val="00ED3B17"/>
    <w:rsid w:val="00ED47AD"/>
    <w:rsid w:val="00ED4C0F"/>
    <w:rsid w:val="00ED58D8"/>
    <w:rsid w:val="00ED5969"/>
    <w:rsid w:val="00ED5B26"/>
    <w:rsid w:val="00ED6AA7"/>
    <w:rsid w:val="00ED7B5C"/>
    <w:rsid w:val="00EE0271"/>
    <w:rsid w:val="00EE18FA"/>
    <w:rsid w:val="00EE2BB0"/>
    <w:rsid w:val="00EE40B1"/>
    <w:rsid w:val="00EE5313"/>
    <w:rsid w:val="00EE55BE"/>
    <w:rsid w:val="00EE5A24"/>
    <w:rsid w:val="00EE6BDF"/>
    <w:rsid w:val="00EE7D45"/>
    <w:rsid w:val="00EF1257"/>
    <w:rsid w:val="00EF2372"/>
    <w:rsid w:val="00EF2A46"/>
    <w:rsid w:val="00EF4252"/>
    <w:rsid w:val="00EF7906"/>
    <w:rsid w:val="00F019AC"/>
    <w:rsid w:val="00F02B34"/>
    <w:rsid w:val="00F02F63"/>
    <w:rsid w:val="00F03E61"/>
    <w:rsid w:val="00F04072"/>
    <w:rsid w:val="00F04AE3"/>
    <w:rsid w:val="00F04C37"/>
    <w:rsid w:val="00F057DD"/>
    <w:rsid w:val="00F1056E"/>
    <w:rsid w:val="00F125F4"/>
    <w:rsid w:val="00F1306B"/>
    <w:rsid w:val="00F14DE5"/>
    <w:rsid w:val="00F150B8"/>
    <w:rsid w:val="00F15C80"/>
    <w:rsid w:val="00F1712B"/>
    <w:rsid w:val="00F207EC"/>
    <w:rsid w:val="00F2129F"/>
    <w:rsid w:val="00F219E3"/>
    <w:rsid w:val="00F23CE4"/>
    <w:rsid w:val="00F24230"/>
    <w:rsid w:val="00F24A7F"/>
    <w:rsid w:val="00F2575E"/>
    <w:rsid w:val="00F25A5F"/>
    <w:rsid w:val="00F25C7D"/>
    <w:rsid w:val="00F25DC2"/>
    <w:rsid w:val="00F27D03"/>
    <w:rsid w:val="00F305DD"/>
    <w:rsid w:val="00F3147E"/>
    <w:rsid w:val="00F315C4"/>
    <w:rsid w:val="00F3227B"/>
    <w:rsid w:val="00F336A2"/>
    <w:rsid w:val="00F354FD"/>
    <w:rsid w:val="00F35E8D"/>
    <w:rsid w:val="00F36B50"/>
    <w:rsid w:val="00F371CE"/>
    <w:rsid w:val="00F372D8"/>
    <w:rsid w:val="00F40863"/>
    <w:rsid w:val="00F43394"/>
    <w:rsid w:val="00F43435"/>
    <w:rsid w:val="00F4440A"/>
    <w:rsid w:val="00F4495C"/>
    <w:rsid w:val="00F44B43"/>
    <w:rsid w:val="00F45BF6"/>
    <w:rsid w:val="00F4628B"/>
    <w:rsid w:val="00F504D2"/>
    <w:rsid w:val="00F51099"/>
    <w:rsid w:val="00F52AE5"/>
    <w:rsid w:val="00F53AB9"/>
    <w:rsid w:val="00F5473B"/>
    <w:rsid w:val="00F5536A"/>
    <w:rsid w:val="00F5591B"/>
    <w:rsid w:val="00F56410"/>
    <w:rsid w:val="00F60104"/>
    <w:rsid w:val="00F6096E"/>
    <w:rsid w:val="00F62EB3"/>
    <w:rsid w:val="00F630AC"/>
    <w:rsid w:val="00F634EB"/>
    <w:rsid w:val="00F651D4"/>
    <w:rsid w:val="00F65301"/>
    <w:rsid w:val="00F6556A"/>
    <w:rsid w:val="00F65CDF"/>
    <w:rsid w:val="00F66022"/>
    <w:rsid w:val="00F66B76"/>
    <w:rsid w:val="00F70D7D"/>
    <w:rsid w:val="00F7143A"/>
    <w:rsid w:val="00F71C61"/>
    <w:rsid w:val="00F71FBA"/>
    <w:rsid w:val="00F735BE"/>
    <w:rsid w:val="00F7371D"/>
    <w:rsid w:val="00F737B7"/>
    <w:rsid w:val="00F73F12"/>
    <w:rsid w:val="00F74862"/>
    <w:rsid w:val="00F7684A"/>
    <w:rsid w:val="00F7769A"/>
    <w:rsid w:val="00F80935"/>
    <w:rsid w:val="00F809CC"/>
    <w:rsid w:val="00F819FF"/>
    <w:rsid w:val="00F81D64"/>
    <w:rsid w:val="00F82FC1"/>
    <w:rsid w:val="00F83A57"/>
    <w:rsid w:val="00F83FE0"/>
    <w:rsid w:val="00F84868"/>
    <w:rsid w:val="00F8498A"/>
    <w:rsid w:val="00F859D0"/>
    <w:rsid w:val="00F86548"/>
    <w:rsid w:val="00F869EB"/>
    <w:rsid w:val="00F86CB1"/>
    <w:rsid w:val="00F87166"/>
    <w:rsid w:val="00F90E2C"/>
    <w:rsid w:val="00F91909"/>
    <w:rsid w:val="00F91A0A"/>
    <w:rsid w:val="00F91C4A"/>
    <w:rsid w:val="00F92C90"/>
    <w:rsid w:val="00F9339A"/>
    <w:rsid w:val="00F93F01"/>
    <w:rsid w:val="00F948F9"/>
    <w:rsid w:val="00F956E0"/>
    <w:rsid w:val="00F97215"/>
    <w:rsid w:val="00FA0029"/>
    <w:rsid w:val="00FA0F36"/>
    <w:rsid w:val="00FA2871"/>
    <w:rsid w:val="00FA2B89"/>
    <w:rsid w:val="00FA4490"/>
    <w:rsid w:val="00FA5FF3"/>
    <w:rsid w:val="00FA67F2"/>
    <w:rsid w:val="00FA7710"/>
    <w:rsid w:val="00FA794B"/>
    <w:rsid w:val="00FA7958"/>
    <w:rsid w:val="00FB1521"/>
    <w:rsid w:val="00FB1F39"/>
    <w:rsid w:val="00FB27A7"/>
    <w:rsid w:val="00FB2AE0"/>
    <w:rsid w:val="00FB2B04"/>
    <w:rsid w:val="00FB3B40"/>
    <w:rsid w:val="00FB3DB0"/>
    <w:rsid w:val="00FB3E7B"/>
    <w:rsid w:val="00FB407E"/>
    <w:rsid w:val="00FB4448"/>
    <w:rsid w:val="00FB553D"/>
    <w:rsid w:val="00FB6035"/>
    <w:rsid w:val="00FB6516"/>
    <w:rsid w:val="00FB66B7"/>
    <w:rsid w:val="00FB6D92"/>
    <w:rsid w:val="00FB79F2"/>
    <w:rsid w:val="00FC04CD"/>
    <w:rsid w:val="00FC0961"/>
    <w:rsid w:val="00FC0D16"/>
    <w:rsid w:val="00FC1317"/>
    <w:rsid w:val="00FC1801"/>
    <w:rsid w:val="00FC2429"/>
    <w:rsid w:val="00FC4E05"/>
    <w:rsid w:val="00FC64E1"/>
    <w:rsid w:val="00FC7095"/>
    <w:rsid w:val="00FC7BE7"/>
    <w:rsid w:val="00FD1DF6"/>
    <w:rsid w:val="00FD3310"/>
    <w:rsid w:val="00FD425D"/>
    <w:rsid w:val="00FD44FB"/>
    <w:rsid w:val="00FD559E"/>
    <w:rsid w:val="00FD6093"/>
    <w:rsid w:val="00FD6F79"/>
    <w:rsid w:val="00FD794B"/>
    <w:rsid w:val="00FD79A0"/>
    <w:rsid w:val="00FE1F26"/>
    <w:rsid w:val="00FE25B0"/>
    <w:rsid w:val="00FE4E94"/>
    <w:rsid w:val="00FE69B9"/>
    <w:rsid w:val="00FE6A3D"/>
    <w:rsid w:val="00FE7357"/>
    <w:rsid w:val="00FE75E6"/>
    <w:rsid w:val="00FE76CC"/>
    <w:rsid w:val="00FE7F73"/>
    <w:rsid w:val="00FF0658"/>
    <w:rsid w:val="00FF1F2E"/>
    <w:rsid w:val="00FF2F16"/>
    <w:rsid w:val="00FF418C"/>
    <w:rsid w:val="00FF46F0"/>
    <w:rsid w:val="00FF4F9E"/>
    <w:rsid w:val="00FF579C"/>
    <w:rsid w:val="00FF72C3"/>
    <w:rsid w:val="016DD82E"/>
    <w:rsid w:val="026173D6"/>
    <w:rsid w:val="06A51F96"/>
    <w:rsid w:val="078C390F"/>
    <w:rsid w:val="08BDFA33"/>
    <w:rsid w:val="0B1AE7B5"/>
    <w:rsid w:val="0DDBAC5F"/>
    <w:rsid w:val="0F2A4BD8"/>
    <w:rsid w:val="0FB05278"/>
    <w:rsid w:val="0FD1E532"/>
    <w:rsid w:val="1009BD07"/>
    <w:rsid w:val="12C072B8"/>
    <w:rsid w:val="13176492"/>
    <w:rsid w:val="13D6D7BC"/>
    <w:rsid w:val="14514DCA"/>
    <w:rsid w:val="165F4634"/>
    <w:rsid w:val="17C6215E"/>
    <w:rsid w:val="1854C607"/>
    <w:rsid w:val="18673099"/>
    <w:rsid w:val="18EB0CEC"/>
    <w:rsid w:val="190438CD"/>
    <w:rsid w:val="19063FA7"/>
    <w:rsid w:val="1937921D"/>
    <w:rsid w:val="19653EC5"/>
    <w:rsid w:val="196FFEDD"/>
    <w:rsid w:val="1B0A9E7A"/>
    <w:rsid w:val="1C2E830A"/>
    <w:rsid w:val="1DB1CB9F"/>
    <w:rsid w:val="1DBDA67C"/>
    <w:rsid w:val="1DC0732D"/>
    <w:rsid w:val="1F2FE36A"/>
    <w:rsid w:val="203101F3"/>
    <w:rsid w:val="224C4F2B"/>
    <w:rsid w:val="22CC53EE"/>
    <w:rsid w:val="22F70744"/>
    <w:rsid w:val="236D1CE9"/>
    <w:rsid w:val="24C333EA"/>
    <w:rsid w:val="25ADF63A"/>
    <w:rsid w:val="2611CCB6"/>
    <w:rsid w:val="27162018"/>
    <w:rsid w:val="28431B05"/>
    <w:rsid w:val="29E0B480"/>
    <w:rsid w:val="2E4146F1"/>
    <w:rsid w:val="2E466CEF"/>
    <w:rsid w:val="323F6CC3"/>
    <w:rsid w:val="344302BF"/>
    <w:rsid w:val="37018075"/>
    <w:rsid w:val="376E8F05"/>
    <w:rsid w:val="3B267196"/>
    <w:rsid w:val="3C26B3AB"/>
    <w:rsid w:val="3FC41970"/>
    <w:rsid w:val="4185BB6F"/>
    <w:rsid w:val="43EEE66A"/>
    <w:rsid w:val="44019CDA"/>
    <w:rsid w:val="45A320E1"/>
    <w:rsid w:val="465DC652"/>
    <w:rsid w:val="489847F5"/>
    <w:rsid w:val="49CEC19B"/>
    <w:rsid w:val="4AB89089"/>
    <w:rsid w:val="4B84FAF9"/>
    <w:rsid w:val="502C7FC5"/>
    <w:rsid w:val="51B2CCA3"/>
    <w:rsid w:val="51D8171F"/>
    <w:rsid w:val="524FB71B"/>
    <w:rsid w:val="534E64FD"/>
    <w:rsid w:val="565DE9F9"/>
    <w:rsid w:val="5A85C62A"/>
    <w:rsid w:val="5B1C4873"/>
    <w:rsid w:val="5BA0B51A"/>
    <w:rsid w:val="5BC130A1"/>
    <w:rsid w:val="5BD80452"/>
    <w:rsid w:val="5FAB9E37"/>
    <w:rsid w:val="601CE6E2"/>
    <w:rsid w:val="617A81BF"/>
    <w:rsid w:val="617C8B07"/>
    <w:rsid w:val="63135975"/>
    <w:rsid w:val="63C4BCD6"/>
    <w:rsid w:val="665FA5F0"/>
    <w:rsid w:val="69EC17E2"/>
    <w:rsid w:val="69FD9C5A"/>
    <w:rsid w:val="6A5614BA"/>
    <w:rsid w:val="6A772ABD"/>
    <w:rsid w:val="6AA2B15C"/>
    <w:rsid w:val="6C1D689E"/>
    <w:rsid w:val="6EE31B66"/>
    <w:rsid w:val="6F62D8A2"/>
    <w:rsid w:val="7064C185"/>
    <w:rsid w:val="70885DAA"/>
    <w:rsid w:val="718EF43E"/>
    <w:rsid w:val="7271E728"/>
    <w:rsid w:val="7282CFAD"/>
    <w:rsid w:val="742B7B92"/>
    <w:rsid w:val="78C8329D"/>
    <w:rsid w:val="79DA3D2F"/>
    <w:rsid w:val="79DC0B86"/>
    <w:rsid w:val="7AA0115A"/>
    <w:rsid w:val="7AF193DA"/>
    <w:rsid w:val="7AF8E112"/>
    <w:rsid w:val="7DD25048"/>
    <w:rsid w:val="7E0B26B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3913BC51-6466-42EF-BE72-52D5F3DA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56471"/>
    <w:pPr>
      <w:spacing w:after="5" w:line="250" w:lineRule="auto"/>
      <w:ind w:left="7877"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A96F6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96F61"/>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DA73D6"/>
    <w:rPr>
      <w:sz w:val="16"/>
      <w:szCs w:val="16"/>
    </w:rPr>
  </w:style>
  <w:style w:type="paragraph" w:styleId="Kommentaaritekst">
    <w:name w:val="annotation text"/>
    <w:basedOn w:val="Normaallaad"/>
    <w:link w:val="KommentaaritekstMrk"/>
    <w:uiPriority w:val="99"/>
    <w:unhideWhenUsed/>
    <w:rsid w:val="00DA73D6"/>
    <w:pPr>
      <w:spacing w:line="240" w:lineRule="auto"/>
    </w:pPr>
    <w:rPr>
      <w:sz w:val="20"/>
      <w:szCs w:val="20"/>
    </w:rPr>
  </w:style>
  <w:style w:type="character" w:customStyle="1" w:styleId="KommentaaritekstMrk">
    <w:name w:val="Kommentaari tekst Märk"/>
    <w:basedOn w:val="Liguvaikefont"/>
    <w:link w:val="Kommentaaritekst"/>
    <w:uiPriority w:val="99"/>
    <w:rsid w:val="00DA73D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73D6"/>
    <w:rPr>
      <w:b/>
      <w:bCs/>
    </w:rPr>
  </w:style>
  <w:style w:type="character" w:customStyle="1" w:styleId="KommentaariteemaMrk">
    <w:name w:val="Kommentaari teema Märk"/>
    <w:basedOn w:val="KommentaaritekstMrk"/>
    <w:link w:val="Kommentaariteema"/>
    <w:uiPriority w:val="99"/>
    <w:semiHidden/>
    <w:rsid w:val="00DA73D6"/>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6304B6"/>
    <w:pPr>
      <w:ind w:left="720"/>
      <w:contextualSpacing/>
    </w:pPr>
  </w:style>
  <w:style w:type="paragraph" w:styleId="Redaktsio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31384B"/>
    <w:pPr>
      <w:tabs>
        <w:tab w:val="center" w:pos="4536"/>
        <w:tab w:val="right" w:pos="9072"/>
      </w:tabs>
      <w:spacing w:after="0" w:line="240" w:lineRule="auto"/>
    </w:pPr>
  </w:style>
  <w:style w:type="character" w:customStyle="1" w:styleId="PisMrk">
    <w:name w:val="Päis Märk"/>
    <w:basedOn w:val="Liguvaikefont"/>
    <w:link w:val="Pis"/>
    <w:uiPriority w:val="99"/>
    <w:rsid w:val="0031384B"/>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31384B"/>
    <w:pPr>
      <w:tabs>
        <w:tab w:val="center" w:pos="4536"/>
        <w:tab w:val="right" w:pos="9072"/>
      </w:tabs>
      <w:spacing w:after="0" w:line="240" w:lineRule="auto"/>
    </w:pPr>
  </w:style>
  <w:style w:type="character" w:customStyle="1" w:styleId="JalusMrk">
    <w:name w:val="Jalus Märk"/>
    <w:basedOn w:val="Liguvaikefont"/>
    <w:link w:val="Jalus"/>
    <w:uiPriority w:val="99"/>
    <w:rsid w:val="0031384B"/>
    <w:rPr>
      <w:rFonts w:ascii="Times New Roman" w:eastAsia="Times New Roman" w:hAnsi="Times New Roman" w:cs="Times New Roman"/>
      <w:color w:val="000000"/>
      <w:sz w:val="24"/>
    </w:rPr>
  </w:style>
  <w:style w:type="character" w:customStyle="1" w:styleId="Pealkiri3Mrk">
    <w:name w:val="Pealkiri 3 Märk"/>
    <w:basedOn w:val="Liguvaikefont"/>
    <w:link w:val="Pealkiri3"/>
    <w:uiPriority w:val="9"/>
    <w:semiHidden/>
    <w:rsid w:val="00753EBF"/>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A62C15"/>
    <w:rPr>
      <w:color w:val="0563C1" w:themeColor="hyperlink"/>
      <w:u w:val="single"/>
    </w:rPr>
  </w:style>
  <w:style w:type="character" w:customStyle="1" w:styleId="Lahendamatamainimine1">
    <w:name w:val="Lahendamata mainimine1"/>
    <w:basedOn w:val="Liguvaikefont"/>
    <w:uiPriority w:val="99"/>
    <w:semiHidden/>
    <w:unhideWhenUsed/>
    <w:rsid w:val="00A62C15"/>
    <w:rPr>
      <w:color w:val="605E5C"/>
      <w:shd w:val="clear" w:color="auto" w:fill="E1DFDD"/>
    </w:rPr>
  </w:style>
  <w:style w:type="character" w:styleId="Klastatudhperlink">
    <w:name w:val="FollowedHyperlink"/>
    <w:basedOn w:val="Liguvaikefont"/>
    <w:uiPriority w:val="99"/>
    <w:semiHidden/>
    <w:unhideWhenUsed/>
    <w:rsid w:val="00A62C15"/>
    <w:rPr>
      <w:color w:val="954F72" w:themeColor="followedHyperlink"/>
      <w:u w:val="single"/>
    </w:rPr>
  </w:style>
  <w:style w:type="paragraph" w:styleId="Lihttekst">
    <w:name w:val="Plain Text"/>
    <w:basedOn w:val="Normaallaad"/>
    <w:link w:val="LihttekstMrk"/>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LihttekstMrk">
    <w:name w:val="Lihttekst Märk"/>
    <w:basedOn w:val="Liguvaikefont"/>
    <w:link w:val="Lihttekst"/>
    <w:uiPriority w:val="99"/>
    <w:semiHidden/>
    <w:rsid w:val="00E654CB"/>
    <w:rPr>
      <w:rFonts w:ascii="Calibri" w:eastAsiaTheme="minorHAnsi" w:hAnsi="Calibri" w:cs="Calibri"/>
    </w:rPr>
  </w:style>
  <w:style w:type="character" w:styleId="Tugev">
    <w:name w:val="Strong"/>
    <w:basedOn w:val="Liguvaikefont"/>
    <w:uiPriority w:val="22"/>
    <w:qFormat/>
    <w:rsid w:val="0037058C"/>
    <w:rPr>
      <w:b/>
      <w:bCs/>
    </w:rPr>
  </w:style>
  <w:style w:type="paragraph" w:styleId="Normaallaadveeb">
    <w:name w:val="Normal (Web)"/>
    <w:basedOn w:val="Normaallaad"/>
    <w:uiPriority w:val="99"/>
    <w:unhideWhenUsed/>
    <w:rsid w:val="00AD20E6"/>
    <w:pPr>
      <w:spacing w:before="100" w:beforeAutospacing="1" w:after="100" w:afterAutospacing="1" w:line="240" w:lineRule="auto"/>
      <w:ind w:left="0" w:firstLine="0"/>
      <w:jc w:val="left"/>
    </w:pPr>
    <w:rPr>
      <w:color w:val="auto"/>
      <w:szCs w:val="24"/>
    </w:rPr>
  </w:style>
  <w:style w:type="character" w:customStyle="1" w:styleId="mm">
    <w:name w:val="mm"/>
    <w:basedOn w:val="Liguvaikefont"/>
    <w:rsid w:val="00AD20E6"/>
  </w:style>
  <w:style w:type="paragraph" w:customStyle="1" w:styleId="Default">
    <w:name w:val="Default"/>
    <w:rsid w:val="00195E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Liguvaikefont"/>
    <w:rsid w:val="00FA0F36"/>
  </w:style>
  <w:style w:type="character" w:styleId="Lahendamatamainimine">
    <w:name w:val="Unresolved Mention"/>
    <w:basedOn w:val="Liguvaikefont"/>
    <w:uiPriority w:val="99"/>
    <w:semiHidden/>
    <w:unhideWhenUsed/>
    <w:rsid w:val="00887B8D"/>
    <w:rPr>
      <w:color w:val="605E5C"/>
      <w:shd w:val="clear" w:color="auto" w:fill="E1DFDD"/>
    </w:rPr>
  </w:style>
  <w:style w:type="paragraph" w:customStyle="1" w:styleId="pf0">
    <w:name w:val="pf0"/>
    <w:basedOn w:val="Normaallaad"/>
    <w:rsid w:val="00F84868"/>
    <w:pPr>
      <w:spacing w:before="100" w:beforeAutospacing="1" w:after="100" w:afterAutospacing="1" w:line="240" w:lineRule="auto"/>
      <w:ind w:left="0" w:firstLine="0"/>
      <w:jc w:val="left"/>
    </w:pPr>
    <w:rPr>
      <w:color w:val="auto"/>
      <w:szCs w:val="24"/>
    </w:rPr>
  </w:style>
  <w:style w:type="character" w:customStyle="1" w:styleId="cf01">
    <w:name w:val="cf01"/>
    <w:basedOn w:val="Liguvaikefont"/>
    <w:rsid w:val="00F84868"/>
    <w:rPr>
      <w:rFonts w:ascii="Segoe UI" w:hAnsi="Segoe UI" w:cs="Segoe UI" w:hint="default"/>
      <w:sz w:val="18"/>
      <w:szCs w:val="18"/>
    </w:rPr>
  </w:style>
  <w:style w:type="character" w:customStyle="1" w:styleId="normaltextrun">
    <w:name w:val="normaltextrun"/>
    <w:basedOn w:val="Liguvaikefont"/>
    <w:rsid w:val="002B6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67971">
      <w:bodyDiv w:val="1"/>
      <w:marLeft w:val="0"/>
      <w:marRight w:val="0"/>
      <w:marTop w:val="0"/>
      <w:marBottom w:val="0"/>
      <w:divBdr>
        <w:top w:val="none" w:sz="0" w:space="0" w:color="auto"/>
        <w:left w:val="none" w:sz="0" w:space="0" w:color="auto"/>
        <w:bottom w:val="none" w:sz="0" w:space="0" w:color="auto"/>
        <w:right w:val="none" w:sz="0" w:space="0" w:color="auto"/>
      </w:divBdr>
    </w:div>
    <w:div w:id="99879201">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269893685">
      <w:bodyDiv w:val="1"/>
      <w:marLeft w:val="0"/>
      <w:marRight w:val="0"/>
      <w:marTop w:val="0"/>
      <w:marBottom w:val="0"/>
      <w:divBdr>
        <w:top w:val="none" w:sz="0" w:space="0" w:color="auto"/>
        <w:left w:val="none" w:sz="0" w:space="0" w:color="auto"/>
        <w:bottom w:val="none" w:sz="0" w:space="0" w:color="auto"/>
        <w:right w:val="none" w:sz="0" w:space="0" w:color="auto"/>
      </w:divBdr>
    </w:div>
    <w:div w:id="295181241">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431898367">
      <w:bodyDiv w:val="1"/>
      <w:marLeft w:val="0"/>
      <w:marRight w:val="0"/>
      <w:marTop w:val="0"/>
      <w:marBottom w:val="0"/>
      <w:divBdr>
        <w:top w:val="none" w:sz="0" w:space="0" w:color="auto"/>
        <w:left w:val="none" w:sz="0" w:space="0" w:color="auto"/>
        <w:bottom w:val="none" w:sz="0" w:space="0" w:color="auto"/>
        <w:right w:val="none" w:sz="0" w:space="0" w:color="auto"/>
      </w:divBdr>
    </w:div>
    <w:div w:id="434522258">
      <w:bodyDiv w:val="1"/>
      <w:marLeft w:val="0"/>
      <w:marRight w:val="0"/>
      <w:marTop w:val="0"/>
      <w:marBottom w:val="0"/>
      <w:divBdr>
        <w:top w:val="none" w:sz="0" w:space="0" w:color="auto"/>
        <w:left w:val="none" w:sz="0" w:space="0" w:color="auto"/>
        <w:bottom w:val="none" w:sz="0" w:space="0" w:color="auto"/>
        <w:right w:val="none" w:sz="0" w:space="0" w:color="auto"/>
      </w:divBdr>
    </w:div>
    <w:div w:id="501433907">
      <w:bodyDiv w:val="1"/>
      <w:marLeft w:val="0"/>
      <w:marRight w:val="0"/>
      <w:marTop w:val="0"/>
      <w:marBottom w:val="0"/>
      <w:divBdr>
        <w:top w:val="none" w:sz="0" w:space="0" w:color="auto"/>
        <w:left w:val="none" w:sz="0" w:space="0" w:color="auto"/>
        <w:bottom w:val="none" w:sz="0" w:space="0" w:color="auto"/>
        <w:right w:val="none" w:sz="0" w:space="0" w:color="auto"/>
      </w:divBdr>
      <w:divsChild>
        <w:div w:id="587736017">
          <w:marLeft w:val="0"/>
          <w:marRight w:val="0"/>
          <w:marTop w:val="0"/>
          <w:marBottom w:val="0"/>
          <w:divBdr>
            <w:top w:val="none" w:sz="0" w:space="0" w:color="auto"/>
            <w:left w:val="none" w:sz="0" w:space="0" w:color="auto"/>
            <w:bottom w:val="none" w:sz="0" w:space="0" w:color="auto"/>
            <w:right w:val="none" w:sz="0" w:space="0" w:color="auto"/>
          </w:divBdr>
        </w:div>
        <w:div w:id="871919161">
          <w:marLeft w:val="0"/>
          <w:marRight w:val="0"/>
          <w:marTop w:val="0"/>
          <w:marBottom w:val="0"/>
          <w:divBdr>
            <w:top w:val="none" w:sz="0" w:space="0" w:color="auto"/>
            <w:left w:val="none" w:sz="0" w:space="0" w:color="auto"/>
            <w:bottom w:val="none" w:sz="0" w:space="0" w:color="auto"/>
            <w:right w:val="none" w:sz="0" w:space="0" w:color="auto"/>
          </w:divBdr>
        </w:div>
        <w:div w:id="915938053">
          <w:marLeft w:val="0"/>
          <w:marRight w:val="0"/>
          <w:marTop w:val="0"/>
          <w:marBottom w:val="0"/>
          <w:divBdr>
            <w:top w:val="none" w:sz="0" w:space="0" w:color="auto"/>
            <w:left w:val="none" w:sz="0" w:space="0" w:color="auto"/>
            <w:bottom w:val="none" w:sz="0" w:space="0" w:color="auto"/>
            <w:right w:val="none" w:sz="0" w:space="0" w:color="auto"/>
          </w:divBdr>
        </w:div>
      </w:divsChild>
    </w:div>
    <w:div w:id="521016277">
      <w:bodyDiv w:val="1"/>
      <w:marLeft w:val="0"/>
      <w:marRight w:val="0"/>
      <w:marTop w:val="0"/>
      <w:marBottom w:val="0"/>
      <w:divBdr>
        <w:top w:val="none" w:sz="0" w:space="0" w:color="auto"/>
        <w:left w:val="none" w:sz="0" w:space="0" w:color="auto"/>
        <w:bottom w:val="none" w:sz="0" w:space="0" w:color="auto"/>
        <w:right w:val="none" w:sz="0" w:space="0" w:color="auto"/>
      </w:divBdr>
    </w:div>
    <w:div w:id="523711324">
      <w:bodyDiv w:val="1"/>
      <w:marLeft w:val="0"/>
      <w:marRight w:val="0"/>
      <w:marTop w:val="0"/>
      <w:marBottom w:val="0"/>
      <w:divBdr>
        <w:top w:val="none" w:sz="0" w:space="0" w:color="auto"/>
        <w:left w:val="none" w:sz="0" w:space="0" w:color="auto"/>
        <w:bottom w:val="none" w:sz="0" w:space="0" w:color="auto"/>
        <w:right w:val="none" w:sz="0" w:space="0" w:color="auto"/>
      </w:divBdr>
    </w:div>
    <w:div w:id="565650334">
      <w:bodyDiv w:val="1"/>
      <w:marLeft w:val="0"/>
      <w:marRight w:val="0"/>
      <w:marTop w:val="0"/>
      <w:marBottom w:val="0"/>
      <w:divBdr>
        <w:top w:val="none" w:sz="0" w:space="0" w:color="auto"/>
        <w:left w:val="none" w:sz="0" w:space="0" w:color="auto"/>
        <w:bottom w:val="none" w:sz="0" w:space="0" w:color="auto"/>
        <w:right w:val="none" w:sz="0" w:space="0" w:color="auto"/>
      </w:divBdr>
    </w:div>
    <w:div w:id="663898950">
      <w:bodyDiv w:val="1"/>
      <w:marLeft w:val="0"/>
      <w:marRight w:val="0"/>
      <w:marTop w:val="0"/>
      <w:marBottom w:val="0"/>
      <w:divBdr>
        <w:top w:val="none" w:sz="0" w:space="0" w:color="auto"/>
        <w:left w:val="none" w:sz="0" w:space="0" w:color="auto"/>
        <w:bottom w:val="none" w:sz="0" w:space="0" w:color="auto"/>
        <w:right w:val="none" w:sz="0" w:space="0" w:color="auto"/>
      </w:divBdr>
    </w:div>
    <w:div w:id="739132008">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801919995">
      <w:bodyDiv w:val="1"/>
      <w:marLeft w:val="0"/>
      <w:marRight w:val="0"/>
      <w:marTop w:val="0"/>
      <w:marBottom w:val="0"/>
      <w:divBdr>
        <w:top w:val="none" w:sz="0" w:space="0" w:color="auto"/>
        <w:left w:val="none" w:sz="0" w:space="0" w:color="auto"/>
        <w:bottom w:val="none" w:sz="0" w:space="0" w:color="auto"/>
        <w:right w:val="none" w:sz="0" w:space="0" w:color="auto"/>
      </w:divBdr>
    </w:div>
    <w:div w:id="811366739">
      <w:bodyDiv w:val="1"/>
      <w:marLeft w:val="0"/>
      <w:marRight w:val="0"/>
      <w:marTop w:val="0"/>
      <w:marBottom w:val="0"/>
      <w:divBdr>
        <w:top w:val="none" w:sz="0" w:space="0" w:color="auto"/>
        <w:left w:val="none" w:sz="0" w:space="0" w:color="auto"/>
        <w:bottom w:val="none" w:sz="0" w:space="0" w:color="auto"/>
        <w:right w:val="none" w:sz="0" w:space="0" w:color="auto"/>
      </w:divBdr>
    </w:div>
    <w:div w:id="837572944">
      <w:bodyDiv w:val="1"/>
      <w:marLeft w:val="0"/>
      <w:marRight w:val="0"/>
      <w:marTop w:val="0"/>
      <w:marBottom w:val="0"/>
      <w:divBdr>
        <w:top w:val="none" w:sz="0" w:space="0" w:color="auto"/>
        <w:left w:val="none" w:sz="0" w:space="0" w:color="auto"/>
        <w:bottom w:val="none" w:sz="0" w:space="0" w:color="auto"/>
        <w:right w:val="none" w:sz="0" w:space="0" w:color="auto"/>
      </w:divBdr>
    </w:div>
    <w:div w:id="865755688">
      <w:bodyDiv w:val="1"/>
      <w:marLeft w:val="0"/>
      <w:marRight w:val="0"/>
      <w:marTop w:val="0"/>
      <w:marBottom w:val="0"/>
      <w:divBdr>
        <w:top w:val="none" w:sz="0" w:space="0" w:color="auto"/>
        <w:left w:val="none" w:sz="0" w:space="0" w:color="auto"/>
        <w:bottom w:val="none" w:sz="0" w:space="0" w:color="auto"/>
        <w:right w:val="none" w:sz="0" w:space="0" w:color="auto"/>
      </w:divBdr>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923954368">
      <w:bodyDiv w:val="1"/>
      <w:marLeft w:val="0"/>
      <w:marRight w:val="0"/>
      <w:marTop w:val="0"/>
      <w:marBottom w:val="0"/>
      <w:divBdr>
        <w:top w:val="none" w:sz="0" w:space="0" w:color="auto"/>
        <w:left w:val="none" w:sz="0" w:space="0" w:color="auto"/>
        <w:bottom w:val="none" w:sz="0" w:space="0" w:color="auto"/>
        <w:right w:val="none" w:sz="0" w:space="0" w:color="auto"/>
      </w:divBdr>
    </w:div>
    <w:div w:id="1147353555">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343894240">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69399255">
      <w:bodyDiv w:val="1"/>
      <w:marLeft w:val="0"/>
      <w:marRight w:val="0"/>
      <w:marTop w:val="0"/>
      <w:marBottom w:val="0"/>
      <w:divBdr>
        <w:top w:val="none" w:sz="0" w:space="0" w:color="auto"/>
        <w:left w:val="none" w:sz="0" w:space="0" w:color="auto"/>
        <w:bottom w:val="none" w:sz="0" w:space="0" w:color="auto"/>
        <w:right w:val="none" w:sz="0" w:space="0" w:color="auto"/>
      </w:divBdr>
      <w:divsChild>
        <w:div w:id="1308557942">
          <w:marLeft w:val="0"/>
          <w:marRight w:val="0"/>
          <w:marTop w:val="0"/>
          <w:marBottom w:val="0"/>
          <w:divBdr>
            <w:top w:val="none" w:sz="0" w:space="0" w:color="auto"/>
            <w:left w:val="none" w:sz="0" w:space="0" w:color="auto"/>
            <w:bottom w:val="none" w:sz="0" w:space="0" w:color="auto"/>
            <w:right w:val="none" w:sz="0" w:space="0" w:color="auto"/>
          </w:divBdr>
        </w:div>
        <w:div w:id="1432162143">
          <w:marLeft w:val="0"/>
          <w:marRight w:val="0"/>
          <w:marTop w:val="0"/>
          <w:marBottom w:val="0"/>
          <w:divBdr>
            <w:top w:val="none" w:sz="0" w:space="0" w:color="auto"/>
            <w:left w:val="none" w:sz="0" w:space="0" w:color="auto"/>
            <w:bottom w:val="none" w:sz="0" w:space="0" w:color="auto"/>
            <w:right w:val="none" w:sz="0" w:space="0" w:color="auto"/>
          </w:divBdr>
        </w:div>
        <w:div w:id="1861620146">
          <w:marLeft w:val="0"/>
          <w:marRight w:val="0"/>
          <w:marTop w:val="0"/>
          <w:marBottom w:val="0"/>
          <w:divBdr>
            <w:top w:val="none" w:sz="0" w:space="0" w:color="auto"/>
            <w:left w:val="none" w:sz="0" w:space="0" w:color="auto"/>
            <w:bottom w:val="none" w:sz="0" w:space="0" w:color="auto"/>
            <w:right w:val="none" w:sz="0" w:space="0" w:color="auto"/>
          </w:divBdr>
        </w:div>
      </w:divsChild>
    </w:div>
    <w:div w:id="1471482198">
      <w:bodyDiv w:val="1"/>
      <w:marLeft w:val="0"/>
      <w:marRight w:val="0"/>
      <w:marTop w:val="0"/>
      <w:marBottom w:val="0"/>
      <w:divBdr>
        <w:top w:val="none" w:sz="0" w:space="0" w:color="auto"/>
        <w:left w:val="none" w:sz="0" w:space="0" w:color="auto"/>
        <w:bottom w:val="none" w:sz="0" w:space="0" w:color="auto"/>
        <w:right w:val="none" w:sz="0" w:space="0" w:color="auto"/>
      </w:divBdr>
    </w:div>
    <w:div w:id="1507482656">
      <w:bodyDiv w:val="1"/>
      <w:marLeft w:val="0"/>
      <w:marRight w:val="0"/>
      <w:marTop w:val="0"/>
      <w:marBottom w:val="0"/>
      <w:divBdr>
        <w:top w:val="none" w:sz="0" w:space="0" w:color="auto"/>
        <w:left w:val="none" w:sz="0" w:space="0" w:color="auto"/>
        <w:bottom w:val="none" w:sz="0" w:space="0" w:color="auto"/>
        <w:right w:val="none" w:sz="0" w:space="0" w:color="auto"/>
      </w:divBdr>
    </w:div>
    <w:div w:id="1529566116">
      <w:bodyDiv w:val="1"/>
      <w:marLeft w:val="0"/>
      <w:marRight w:val="0"/>
      <w:marTop w:val="0"/>
      <w:marBottom w:val="0"/>
      <w:divBdr>
        <w:top w:val="none" w:sz="0" w:space="0" w:color="auto"/>
        <w:left w:val="none" w:sz="0" w:space="0" w:color="auto"/>
        <w:bottom w:val="none" w:sz="0" w:space="0" w:color="auto"/>
        <w:right w:val="none" w:sz="0" w:space="0" w:color="auto"/>
      </w:divBdr>
    </w:div>
    <w:div w:id="1555121670">
      <w:bodyDiv w:val="1"/>
      <w:marLeft w:val="0"/>
      <w:marRight w:val="0"/>
      <w:marTop w:val="0"/>
      <w:marBottom w:val="0"/>
      <w:divBdr>
        <w:top w:val="none" w:sz="0" w:space="0" w:color="auto"/>
        <w:left w:val="none" w:sz="0" w:space="0" w:color="auto"/>
        <w:bottom w:val="none" w:sz="0" w:space="0" w:color="auto"/>
        <w:right w:val="none" w:sz="0" w:space="0" w:color="auto"/>
      </w:divBdr>
    </w:div>
    <w:div w:id="1714111522">
      <w:bodyDiv w:val="1"/>
      <w:marLeft w:val="0"/>
      <w:marRight w:val="0"/>
      <w:marTop w:val="0"/>
      <w:marBottom w:val="0"/>
      <w:divBdr>
        <w:top w:val="none" w:sz="0" w:space="0" w:color="auto"/>
        <w:left w:val="none" w:sz="0" w:space="0" w:color="auto"/>
        <w:bottom w:val="none" w:sz="0" w:space="0" w:color="auto"/>
        <w:right w:val="none" w:sz="0" w:space="0" w:color="auto"/>
      </w:divBdr>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12553325">
      <w:bodyDiv w:val="1"/>
      <w:marLeft w:val="0"/>
      <w:marRight w:val="0"/>
      <w:marTop w:val="0"/>
      <w:marBottom w:val="0"/>
      <w:divBdr>
        <w:top w:val="none" w:sz="0" w:space="0" w:color="auto"/>
        <w:left w:val="none" w:sz="0" w:space="0" w:color="auto"/>
        <w:bottom w:val="none" w:sz="0" w:space="0" w:color="auto"/>
        <w:right w:val="none" w:sz="0" w:space="0" w:color="auto"/>
      </w:divBdr>
    </w:div>
    <w:div w:id="1860390431">
      <w:bodyDiv w:val="1"/>
      <w:marLeft w:val="0"/>
      <w:marRight w:val="0"/>
      <w:marTop w:val="0"/>
      <w:marBottom w:val="0"/>
      <w:divBdr>
        <w:top w:val="none" w:sz="0" w:space="0" w:color="auto"/>
        <w:left w:val="none" w:sz="0" w:space="0" w:color="auto"/>
        <w:bottom w:val="none" w:sz="0" w:space="0" w:color="auto"/>
        <w:right w:val="none" w:sz="0" w:space="0" w:color="auto"/>
      </w:divBdr>
    </w:div>
    <w:div w:id="1928659877">
      <w:bodyDiv w:val="1"/>
      <w:marLeft w:val="0"/>
      <w:marRight w:val="0"/>
      <w:marTop w:val="0"/>
      <w:marBottom w:val="0"/>
      <w:divBdr>
        <w:top w:val="none" w:sz="0" w:space="0" w:color="auto"/>
        <w:left w:val="none" w:sz="0" w:space="0" w:color="auto"/>
        <w:bottom w:val="none" w:sz="0" w:space="0" w:color="auto"/>
        <w:right w:val="none" w:sz="0" w:space="0" w:color="auto"/>
      </w:divBdr>
    </w:div>
    <w:div w:id="1936203077">
      <w:bodyDiv w:val="1"/>
      <w:marLeft w:val="0"/>
      <w:marRight w:val="0"/>
      <w:marTop w:val="0"/>
      <w:marBottom w:val="0"/>
      <w:divBdr>
        <w:top w:val="none" w:sz="0" w:space="0" w:color="auto"/>
        <w:left w:val="none" w:sz="0" w:space="0" w:color="auto"/>
        <w:bottom w:val="none" w:sz="0" w:space="0" w:color="auto"/>
        <w:right w:val="none" w:sz="0" w:space="0" w:color="auto"/>
      </w:divBdr>
    </w:div>
    <w:div w:id="2010668473">
      <w:bodyDiv w:val="1"/>
      <w:marLeft w:val="0"/>
      <w:marRight w:val="0"/>
      <w:marTop w:val="0"/>
      <w:marBottom w:val="0"/>
      <w:divBdr>
        <w:top w:val="none" w:sz="0" w:space="0" w:color="auto"/>
        <w:left w:val="none" w:sz="0" w:space="0" w:color="auto"/>
        <w:bottom w:val="none" w:sz="0" w:space="0" w:color="auto"/>
        <w:right w:val="none" w:sz="0" w:space="0" w:color="auto"/>
      </w:divBdr>
    </w:div>
    <w:div w:id="2062436562">
      <w:bodyDiv w:val="1"/>
      <w:marLeft w:val="0"/>
      <w:marRight w:val="0"/>
      <w:marTop w:val="0"/>
      <w:marBottom w:val="0"/>
      <w:divBdr>
        <w:top w:val="none" w:sz="0" w:space="0" w:color="auto"/>
        <w:left w:val="none" w:sz="0" w:space="0" w:color="auto"/>
        <w:bottom w:val="none" w:sz="0" w:space="0" w:color="auto"/>
        <w:right w:val="none" w:sz="0" w:space="0" w:color="auto"/>
      </w:divBdr>
    </w:div>
    <w:div w:id="2104453056">
      <w:bodyDiv w:val="1"/>
      <w:marLeft w:val="0"/>
      <w:marRight w:val="0"/>
      <w:marTop w:val="0"/>
      <w:marBottom w:val="0"/>
      <w:divBdr>
        <w:top w:val="none" w:sz="0" w:space="0" w:color="auto"/>
        <w:left w:val="none" w:sz="0" w:space="0" w:color="auto"/>
        <w:bottom w:val="none" w:sz="0" w:space="0" w:color="auto"/>
        <w:right w:val="none" w:sz="0" w:space="0" w:color="auto"/>
      </w:divBdr>
    </w:div>
    <w:div w:id="214449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iigiteataja.ee/akt/lk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lks"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1BA7B9-9575-460C-93E7-86B857636002}">
  <ds:schemaRefs>
    <ds:schemaRef ds:uri="http://schemas.microsoft.com/sharepoint/v3/contenttype/forms"/>
  </ds:schemaRefs>
</ds:datastoreItem>
</file>

<file path=customXml/itemProps2.xml><?xml version="1.0" encoding="utf-8"?>
<ds:datastoreItem xmlns:ds="http://schemas.openxmlformats.org/officeDocument/2006/customXml" ds:itemID="{61BF74AB-FB5E-4130-88B4-8F2E16403A41}">
  <ds:schemaRefs>
    <ds:schemaRef ds:uri="http://schemas.openxmlformats.org/officeDocument/2006/bibliography"/>
  </ds:schemaRefs>
</ds:datastoreItem>
</file>

<file path=customXml/itemProps3.xml><?xml version="1.0" encoding="utf-8"?>
<ds:datastoreItem xmlns:ds="http://schemas.openxmlformats.org/officeDocument/2006/customXml" ds:itemID="{781188E6-6465-4B0B-8723-8D195C1D2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D47DC3-7C76-4CB0-A953-FCCC5EFC86F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23</Pages>
  <Words>8279</Words>
  <Characters>48023</Characters>
  <Application>Microsoft Office Word</Application>
  <DocSecurity>0</DocSecurity>
  <Lines>400</Lines>
  <Paragraphs>112</Paragraphs>
  <ScaleCrop>false</ScaleCrop>
  <HeadingPairs>
    <vt:vector size="2" baseType="variant">
      <vt:variant>
        <vt:lpstr>Pealkiri</vt:lpstr>
      </vt:variant>
      <vt:variant>
        <vt:i4>1</vt:i4>
      </vt:variant>
    </vt:vector>
  </HeadingPairs>
  <TitlesOfParts>
    <vt:vector size="1" baseType="lpstr">
      <vt:lpstr>Eelnõu</vt:lpstr>
    </vt:vector>
  </TitlesOfParts>
  <Company>Justiitsministeerium</Company>
  <LinksUpToDate>false</LinksUpToDate>
  <CharactersWithSpaces>56190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cp:keywords/>
  <cp:lastModifiedBy>Kärt Voor - JUSTDIGI</cp:lastModifiedBy>
  <cp:revision>6</cp:revision>
  <dcterms:created xsi:type="dcterms:W3CDTF">2025-01-31T10:00:00Z</dcterms:created>
  <dcterms:modified xsi:type="dcterms:W3CDTF">2025-02-04T12:02:00Z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2024-12-20T10:56:01Z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847e4a41-2ed6-4a87-83df-da359d3bdc85</vt:lpwstr>
  </property>
  <property fmtid="{D5CDD505-2E9C-101B-9397-08002B2CF9AE}" pid="9" name="MSIP_Label_defa4170-0d19-0005-0004-bc88714345d2_ContentBits">
    <vt:lpwstr>0</vt:lpwstr>
  </property>
  <property fmtid="{D5CDD505-2E9C-101B-9397-08002B2CF9AE}" pid="10" name="MediaServiceImageTags">
    <vt:lpwstr/>
  </property>
</Properties>
</file>